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321"/>
        <w:tblW w:w="10065" w:type="dxa"/>
        <w:tblLayout w:type="fixed"/>
        <w:tblLook w:val="01E0" w:firstRow="1" w:lastRow="1" w:firstColumn="1" w:lastColumn="1" w:noHBand="0" w:noVBand="0"/>
      </w:tblPr>
      <w:tblGrid>
        <w:gridCol w:w="10065"/>
      </w:tblGrid>
      <w:tr w:rsidR="00D20E5A">
        <w:trPr>
          <w:trHeight w:val="4111"/>
        </w:trPr>
        <w:tc>
          <w:tcPr>
            <w:tcW w:w="10065" w:type="dxa"/>
            <w:shd w:val="clear" w:color="auto" w:fill="336699"/>
          </w:tcPr>
          <w:p w:rsidR="00D20E5A" w:rsidRDefault="00165B4D" w:rsidP="00D3495E">
            <w:pPr>
              <w:tabs>
                <w:tab w:val="left" w:pos="5954"/>
              </w:tabs>
              <w:spacing w:before="100" w:beforeAutospacing="1" w:after="100" w:afterAutospacing="1" w:line="360" w:lineRule="aut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1" o:spid="_x0000_s1026" type="#_x0000_t75" alt="part1" style="position:absolute;margin-left:208.15pt;margin-top:4.35pt;width:76.1pt;height:68.6pt;z-index:3;visibility:visible;mso-position-horizontal-relative:margin;mso-position-vertical-relative:margin">
                  <v:imagedata r:id="rId9" o:title=""/>
                  <w10:wrap type="square" anchorx="margin" anchory="margin"/>
                </v:shape>
              </w:pict>
            </w:r>
            <w:r>
              <w:rPr>
                <w:noProof/>
              </w:rPr>
              <w:pict>
                <v:shape id="Εικόνα 12" o:spid="_x0000_s1027" type="#_x0000_t75" alt="simaia" style="position:absolute;margin-left:0;margin-top:4.35pt;width:102.55pt;height:86.25pt;z-index:4;visibility:visible;mso-position-horizontal-relative:margin;mso-position-vertical-relative:margin">
                  <v:imagedata r:id="rId10" o:title=""/>
                  <w10:wrap type="square" anchorx="margin" anchory="margin"/>
                </v:shape>
              </w:pict>
            </w:r>
            <w:r>
              <w:rPr>
                <w:noProof/>
              </w:rPr>
              <w:pict>
                <v:shape id="Εικόνα 10" o:spid="_x0000_s1028" type="#_x0000_t75" style="position:absolute;margin-left:284.55pt;margin-top:4.35pt;width:98.3pt;height:81.9pt;z-index:2;visibility:visible" o:allowoverlap="f">
                  <v:imagedata r:id="rId11" o:title=""/>
                </v:shape>
              </w:pict>
            </w:r>
          </w:p>
        </w:tc>
      </w:tr>
      <w:tr w:rsidR="00D20E5A">
        <w:trPr>
          <w:trHeight w:val="6998"/>
        </w:trPr>
        <w:tc>
          <w:tcPr>
            <w:tcW w:w="10065" w:type="dxa"/>
            <w:shd w:val="clear" w:color="auto" w:fill="003366"/>
          </w:tcPr>
          <w:p w:rsidR="00D20E5A" w:rsidRDefault="00D20E5A">
            <w:pPr>
              <w:spacing w:before="100" w:beforeAutospacing="1"/>
              <w:ind w:firstLine="1985"/>
              <w:jc w:val="center"/>
              <w:rPr>
                <w:b/>
                <w:bCs/>
                <w:sz w:val="56"/>
                <w:szCs w:val="56"/>
              </w:rPr>
            </w:pPr>
            <w:r w:rsidRPr="00C37789">
              <w:rPr>
                <w:b/>
                <w:bCs/>
                <w:sz w:val="56"/>
                <w:szCs w:val="56"/>
              </w:rPr>
              <w:t>Διακήρυξη Διαγωνισμού με τίτλο</w:t>
            </w:r>
          </w:p>
          <w:p w:rsidR="00D20E5A" w:rsidRPr="00400AAC" w:rsidRDefault="00D20E5A">
            <w:pPr>
              <w:spacing w:after="100" w:afterAutospacing="1" w:line="400" w:lineRule="exact"/>
              <w:ind w:left="2693"/>
              <w:rPr>
                <w:b/>
                <w:bCs/>
                <w:sz w:val="30"/>
                <w:szCs w:val="30"/>
              </w:rPr>
            </w:pPr>
            <w:r w:rsidRPr="000763A2">
              <w:rPr>
                <w:b/>
                <w:bCs/>
                <w:sz w:val="30"/>
                <w:szCs w:val="30"/>
              </w:rPr>
              <w:t>Πληροφοριακό Σύστημα διαχείρισης και παροχής προσομοιώσεων εκπαιδευτικών και επιστημονικών αντικειμένων μέσω διαδικτύου</w:t>
            </w:r>
          </w:p>
          <w:p w:rsidR="00D20E5A" w:rsidRPr="00400AAC" w:rsidRDefault="00D20E5A">
            <w:pPr>
              <w:spacing w:after="100" w:afterAutospacing="1" w:line="400" w:lineRule="exact"/>
              <w:ind w:left="2693"/>
              <w:rPr>
                <w:b/>
                <w:bCs/>
                <w:sz w:val="30"/>
                <w:szCs w:val="30"/>
              </w:rPr>
            </w:pPr>
          </w:p>
          <w:p w:rsidR="00D20E5A" w:rsidRPr="00C37789" w:rsidRDefault="00D20E5A" w:rsidP="00D3495E">
            <w:pPr>
              <w:spacing w:before="100" w:beforeAutospacing="1" w:after="100" w:afterAutospacing="1" w:line="480" w:lineRule="exact"/>
              <w:ind w:left="2127" w:hanging="142"/>
              <w:rPr>
                <w:b/>
                <w:bCs/>
                <w:sz w:val="28"/>
                <w:szCs w:val="28"/>
              </w:rPr>
            </w:pPr>
            <w:r>
              <w:rPr>
                <w:b/>
                <w:bCs/>
                <w:sz w:val="28"/>
                <w:szCs w:val="28"/>
              </w:rPr>
              <w:t>ΠΑΡΑΡΤΗΜΑ Β</w:t>
            </w:r>
            <w:r w:rsidRPr="00C37789">
              <w:rPr>
                <w:b/>
                <w:bCs/>
                <w:sz w:val="28"/>
                <w:szCs w:val="28"/>
              </w:rPr>
              <w:t xml:space="preserve">: </w:t>
            </w:r>
            <w:r w:rsidRPr="00C37789">
              <w:rPr>
                <w:sz w:val="22"/>
                <w:szCs w:val="22"/>
              </w:rPr>
              <w:t xml:space="preserve"> </w:t>
            </w:r>
            <w:r>
              <w:rPr>
                <w:b/>
                <w:bCs/>
                <w:sz w:val="28"/>
                <w:szCs w:val="28"/>
              </w:rPr>
              <w:t>ΓΕΝΙΚΟΙ ΚΑΙ ΕΙΔΙΚΟΙ ΟΡΟΙ</w:t>
            </w:r>
          </w:p>
          <w:p w:rsidR="00D20E5A" w:rsidRPr="003F1E0F" w:rsidRDefault="00D20E5A" w:rsidP="00D3495E">
            <w:pPr>
              <w:spacing w:before="600" w:after="100" w:afterAutospacing="1" w:line="360" w:lineRule="auto"/>
              <w:jc w:val="right"/>
              <w:rPr>
                <w:sz w:val="28"/>
                <w:szCs w:val="28"/>
              </w:rPr>
            </w:pPr>
            <w:r w:rsidRPr="003F1E0F">
              <w:rPr>
                <w:b/>
                <w:bCs/>
                <w:sz w:val="28"/>
                <w:szCs w:val="28"/>
              </w:rPr>
              <w:t>Αναθέτουσα Αρχή</w:t>
            </w:r>
            <w:r w:rsidRPr="003F1E0F">
              <w:rPr>
                <w:sz w:val="28"/>
                <w:szCs w:val="28"/>
              </w:rPr>
              <w:t>:</w:t>
            </w:r>
            <w:r>
              <w:rPr>
                <w:sz w:val="28"/>
                <w:szCs w:val="28"/>
              </w:rPr>
              <w:t xml:space="preserve"> </w:t>
            </w:r>
            <w:r>
              <w:t xml:space="preserve"> </w:t>
            </w:r>
            <w:r w:rsidRPr="00320F65">
              <w:rPr>
                <w:sz w:val="28"/>
                <w:szCs w:val="28"/>
              </w:rPr>
              <w:t>Επιτροπή Ερευνών Πανεπιστημίου Θεσσαλίας</w:t>
            </w:r>
          </w:p>
          <w:p w:rsidR="00D20E5A" w:rsidRPr="004F3619" w:rsidRDefault="00D20E5A" w:rsidP="000763A2">
            <w:pPr>
              <w:jc w:val="right"/>
              <w:rPr>
                <w:sz w:val="28"/>
                <w:szCs w:val="28"/>
              </w:rPr>
            </w:pPr>
            <w:r w:rsidRPr="003F1E0F">
              <w:rPr>
                <w:b/>
                <w:bCs/>
                <w:sz w:val="28"/>
                <w:szCs w:val="28"/>
              </w:rPr>
              <w:t>Προϋπολογισμός:</w:t>
            </w:r>
            <w:r w:rsidRPr="003F1E0F">
              <w:rPr>
                <w:sz w:val="28"/>
                <w:szCs w:val="28"/>
              </w:rPr>
              <w:tab/>
            </w:r>
            <w:r>
              <w:rPr>
                <w:sz w:val="28"/>
                <w:szCs w:val="28"/>
              </w:rPr>
              <w:t xml:space="preserve"> </w:t>
            </w:r>
            <w:r w:rsidRPr="00266E8B">
              <w:rPr>
                <w:b/>
                <w:bCs/>
                <w:sz w:val="28"/>
                <w:szCs w:val="28"/>
              </w:rPr>
              <w:t xml:space="preserve">74.796,75 </w:t>
            </w:r>
            <w:r w:rsidRPr="004F3619">
              <w:rPr>
                <w:b/>
                <w:bCs/>
                <w:sz w:val="28"/>
                <w:szCs w:val="28"/>
              </w:rPr>
              <w:t>€ (χωρίς ΦΠΑ)</w:t>
            </w:r>
          </w:p>
          <w:p w:rsidR="00D20E5A" w:rsidRPr="00464A1C" w:rsidRDefault="00D20E5A" w:rsidP="000763A2">
            <w:pPr>
              <w:jc w:val="right"/>
              <w:rPr>
                <w:b/>
                <w:sz w:val="28"/>
                <w:szCs w:val="28"/>
              </w:rPr>
            </w:pPr>
            <w:r w:rsidRPr="00464A1C">
              <w:rPr>
                <w:b/>
                <w:sz w:val="28"/>
                <w:szCs w:val="28"/>
              </w:rPr>
              <w:t>92.000,00 €       (με ΦΠΑ)</w:t>
            </w:r>
          </w:p>
          <w:p w:rsidR="00D20E5A" w:rsidRPr="00AC53C4" w:rsidRDefault="00D20E5A" w:rsidP="00D3495E">
            <w:pPr>
              <w:spacing w:before="100" w:beforeAutospacing="1" w:after="100" w:afterAutospacing="1" w:line="360" w:lineRule="auto"/>
              <w:jc w:val="right"/>
              <w:rPr>
                <w:sz w:val="28"/>
                <w:szCs w:val="28"/>
              </w:rPr>
            </w:pPr>
            <w:r w:rsidRPr="005C54EC">
              <w:rPr>
                <w:b/>
                <w:bCs/>
                <w:sz w:val="28"/>
                <w:szCs w:val="28"/>
              </w:rPr>
              <w:t>Διάρκεια</w:t>
            </w:r>
            <w:r>
              <w:rPr>
                <w:b/>
                <w:bCs/>
                <w:sz w:val="28"/>
                <w:szCs w:val="28"/>
              </w:rPr>
              <w:t>:</w:t>
            </w:r>
            <w:r w:rsidRPr="004446EB">
              <w:rPr>
                <w:b/>
                <w:bCs/>
                <w:sz w:val="28"/>
                <w:szCs w:val="28"/>
              </w:rPr>
              <w:t xml:space="preserve">  </w:t>
            </w:r>
            <w:r w:rsidRPr="00400AAC">
              <w:rPr>
                <w:sz w:val="28"/>
                <w:szCs w:val="28"/>
              </w:rPr>
              <w:t>16</w:t>
            </w:r>
            <w:r>
              <w:rPr>
                <w:sz w:val="28"/>
                <w:szCs w:val="28"/>
              </w:rPr>
              <w:t xml:space="preserve"> </w:t>
            </w:r>
            <w:r w:rsidRPr="004446EB">
              <w:rPr>
                <w:sz w:val="28"/>
                <w:szCs w:val="28"/>
              </w:rPr>
              <w:t xml:space="preserve"> </w:t>
            </w:r>
            <w:r>
              <w:rPr>
                <w:sz w:val="28"/>
                <w:szCs w:val="28"/>
              </w:rPr>
              <w:t>μήνες</w:t>
            </w:r>
          </w:p>
          <w:p w:rsidR="00D20E5A" w:rsidRPr="003F1E0F" w:rsidRDefault="00D20E5A" w:rsidP="00D3495E">
            <w:pPr>
              <w:spacing w:before="100" w:beforeAutospacing="1" w:after="100" w:afterAutospacing="1" w:line="320" w:lineRule="atLeast"/>
              <w:jc w:val="right"/>
              <w:rPr>
                <w:i/>
                <w:iCs/>
              </w:rPr>
            </w:pPr>
            <w:r w:rsidRPr="003F1E0F">
              <w:rPr>
                <w:b/>
                <w:bCs/>
                <w:sz w:val="28"/>
                <w:szCs w:val="28"/>
              </w:rPr>
              <w:t>Διαδικασία Ανάθεσης</w:t>
            </w:r>
            <w:r w:rsidRPr="003F1E0F">
              <w:rPr>
                <w:sz w:val="28"/>
                <w:szCs w:val="28"/>
              </w:rPr>
              <w:t xml:space="preserve">: Ανοικτός </w:t>
            </w:r>
            <w:r>
              <w:rPr>
                <w:sz w:val="28"/>
                <w:szCs w:val="28"/>
              </w:rPr>
              <w:t>Διαγωνισμός</w:t>
            </w:r>
            <w:r w:rsidRPr="003F1E0F">
              <w:rPr>
                <w:sz w:val="28"/>
                <w:szCs w:val="28"/>
              </w:rPr>
              <w:br/>
            </w:r>
            <w:r w:rsidRPr="003F1E0F">
              <w:rPr>
                <w:i/>
                <w:iCs/>
              </w:rPr>
              <w:t>με κριτήριο την οικονομικά συμφερότερη προσφορά</w:t>
            </w:r>
          </w:p>
          <w:p w:rsidR="00D20E5A" w:rsidRPr="00816183" w:rsidRDefault="00D20E5A" w:rsidP="00D3495E">
            <w:pPr>
              <w:spacing w:before="100" w:beforeAutospacing="1" w:after="100" w:afterAutospacing="1" w:line="360" w:lineRule="auto"/>
              <w:jc w:val="right"/>
            </w:pPr>
            <w:r w:rsidRPr="003F1E0F">
              <w:rPr>
                <w:b/>
                <w:bCs/>
              </w:rPr>
              <w:t>Ημερομηνία διενέργειας διαγωνισμού</w:t>
            </w:r>
            <w:r w:rsidRPr="003F1E0F">
              <w:t xml:space="preserve">: </w:t>
            </w:r>
            <w:r w:rsidR="0093195D" w:rsidRPr="007208CF">
              <w:t>10</w:t>
            </w:r>
            <w:r w:rsidRPr="003F1E0F">
              <w:t>/</w:t>
            </w:r>
            <w:r w:rsidR="0093195D" w:rsidRPr="007208CF">
              <w:t>10</w:t>
            </w:r>
            <w:r w:rsidRPr="003F1E0F">
              <w:t>/</w:t>
            </w:r>
            <w:r w:rsidR="0093195D" w:rsidRPr="007208CF">
              <w:t>12</w:t>
            </w:r>
          </w:p>
          <w:p w:rsidR="00D20E5A" w:rsidRDefault="00D20E5A">
            <w:pPr>
              <w:jc w:val="right"/>
              <w:rPr>
                <w:b/>
                <w:bCs/>
              </w:rPr>
            </w:pPr>
            <w:r w:rsidRPr="005C54EC">
              <w:rPr>
                <w:b/>
                <w:bCs/>
              </w:rPr>
              <w:t>Κωδικός ΟΠΣ</w:t>
            </w:r>
            <w:r w:rsidRPr="007208CF">
              <w:rPr>
                <w:b/>
                <w:bCs/>
              </w:rPr>
              <w:t>:</w:t>
            </w:r>
            <w:r w:rsidRPr="007208CF">
              <w:rPr>
                <w:b/>
                <w:bCs/>
              </w:rPr>
              <w:tab/>
            </w:r>
            <w:r>
              <w:rPr>
                <w:b/>
                <w:bCs/>
              </w:rPr>
              <w:t xml:space="preserve"> </w:t>
            </w:r>
            <w:r w:rsidRPr="00026ABA">
              <w:rPr>
                <w:b/>
                <w:bCs/>
              </w:rPr>
              <w:t>304176</w:t>
            </w:r>
          </w:p>
          <w:p w:rsidR="00D20E5A" w:rsidRDefault="005F66A4">
            <w:pPr>
              <w:rPr>
                <w:noProof/>
              </w:rPr>
            </w:pPr>
            <w:r>
              <w:rPr>
                <w:noProof/>
              </w:rPr>
              <w:pict>
                <v:shape id="Εικόνα 4" o:spid="_x0000_i1025" type="#_x0000_t75" style="width:91.7pt;height:57.75pt;visibility:visible">
                  <v:imagedata r:id="rId12" o:title=""/>
                </v:shape>
              </w:pict>
            </w:r>
          </w:p>
        </w:tc>
      </w:tr>
    </w:tbl>
    <w:p w:rsidR="00D20E5A" w:rsidRPr="00D11D18" w:rsidRDefault="00D20E5A" w:rsidP="002273A0">
      <w:pPr>
        <w:rPr>
          <w:b/>
          <w:bCs/>
          <w:sz w:val="32"/>
          <w:szCs w:val="32"/>
        </w:rPr>
      </w:pPr>
      <w:r>
        <w:rPr>
          <w:b/>
          <w:bCs/>
          <w:sz w:val="32"/>
          <w:szCs w:val="32"/>
        </w:rPr>
        <w:br w:type="page"/>
      </w:r>
      <w:r>
        <w:rPr>
          <w:b/>
          <w:bCs/>
          <w:sz w:val="32"/>
          <w:szCs w:val="32"/>
        </w:rPr>
        <w:lastRenderedPageBreak/>
        <w:t>Παράρτημα</w:t>
      </w:r>
      <w:r w:rsidRPr="00832DB5">
        <w:rPr>
          <w:b/>
          <w:bCs/>
          <w:sz w:val="32"/>
          <w:szCs w:val="32"/>
        </w:rPr>
        <w:t xml:space="preserve"> </w:t>
      </w:r>
      <w:r>
        <w:rPr>
          <w:b/>
          <w:bCs/>
          <w:sz w:val="32"/>
          <w:szCs w:val="32"/>
          <w:lang w:val="en-US"/>
        </w:rPr>
        <w:t>B</w:t>
      </w:r>
      <w:r w:rsidRPr="00832DB5">
        <w:rPr>
          <w:b/>
          <w:bCs/>
          <w:sz w:val="32"/>
          <w:szCs w:val="32"/>
        </w:rPr>
        <w:t xml:space="preserve">: </w:t>
      </w:r>
      <w:r>
        <w:rPr>
          <w:b/>
          <w:bCs/>
          <w:sz w:val="32"/>
          <w:szCs w:val="32"/>
        </w:rPr>
        <w:t>Γενικοί και Ειδικοί Όροι</w:t>
      </w:r>
    </w:p>
    <w:p w:rsidR="00D20E5A" w:rsidRPr="00A11170" w:rsidRDefault="00D20E5A" w:rsidP="0044491A">
      <w:pPr>
        <w:pStyle w:val="2"/>
        <w:tabs>
          <w:tab w:val="clear" w:pos="720"/>
          <w:tab w:val="clear" w:pos="1080"/>
          <w:tab w:val="clear" w:pos="1440"/>
          <w:tab w:val="clear" w:pos="1980"/>
        </w:tabs>
        <w:spacing w:line="360" w:lineRule="auto"/>
      </w:pPr>
      <w:bookmarkStart w:id="0" w:name="_Toc334370855"/>
      <w:r w:rsidRPr="00A11170">
        <w:t>Πίνακας Περιεχομένων</w:t>
      </w:r>
      <w:bookmarkEnd w:id="0"/>
    </w:p>
    <w:p w:rsidR="00433079" w:rsidRPr="00580613" w:rsidRDefault="00D20E5A">
      <w:pPr>
        <w:pStyle w:val="20"/>
        <w:rPr>
          <w:rFonts w:cs="Times New Roman"/>
          <w:b w:val="0"/>
          <w:bCs w:val="0"/>
          <w:noProof/>
        </w:rPr>
      </w:pPr>
      <w:r>
        <w:fldChar w:fldCharType="begin"/>
      </w:r>
      <w:r>
        <w:instrText xml:space="preserve"> TOC \o "1-3" \h \z \u </w:instrText>
      </w:r>
      <w:r>
        <w:fldChar w:fldCharType="separate"/>
      </w:r>
      <w:hyperlink w:anchor="_Toc334370855" w:history="1">
        <w:r w:rsidR="00433079" w:rsidRPr="00040AA0">
          <w:rPr>
            <w:rStyle w:val="-"/>
            <w:noProof/>
          </w:rPr>
          <w:t>Πίνακας Περιεχομένων</w:t>
        </w:r>
        <w:r w:rsidR="00433079">
          <w:rPr>
            <w:noProof/>
            <w:webHidden/>
          </w:rPr>
          <w:tab/>
        </w:r>
        <w:r w:rsidR="00433079">
          <w:rPr>
            <w:noProof/>
            <w:webHidden/>
          </w:rPr>
          <w:fldChar w:fldCharType="begin"/>
        </w:r>
        <w:r w:rsidR="00433079">
          <w:rPr>
            <w:noProof/>
            <w:webHidden/>
          </w:rPr>
          <w:instrText xml:space="preserve"> PAGEREF _Toc334370855 \h </w:instrText>
        </w:r>
        <w:r w:rsidR="00433079">
          <w:rPr>
            <w:noProof/>
            <w:webHidden/>
          </w:rPr>
        </w:r>
        <w:r w:rsidR="00433079">
          <w:rPr>
            <w:noProof/>
            <w:webHidden/>
          </w:rPr>
          <w:fldChar w:fldCharType="separate"/>
        </w:r>
        <w:r w:rsidR="00433079">
          <w:rPr>
            <w:noProof/>
            <w:webHidden/>
          </w:rPr>
          <w:t>2</w:t>
        </w:r>
        <w:r w:rsidR="00433079">
          <w:rPr>
            <w:noProof/>
            <w:webHidden/>
          </w:rPr>
          <w:fldChar w:fldCharType="end"/>
        </w:r>
      </w:hyperlink>
    </w:p>
    <w:p w:rsidR="00433079" w:rsidRPr="00580613" w:rsidRDefault="00165B4D">
      <w:pPr>
        <w:pStyle w:val="10"/>
        <w:tabs>
          <w:tab w:val="right" w:leader="dot" w:pos="8296"/>
        </w:tabs>
        <w:rPr>
          <w:rFonts w:cs="Times New Roman"/>
          <w:b w:val="0"/>
          <w:bCs w:val="0"/>
          <w:i w:val="0"/>
          <w:iCs w:val="0"/>
          <w:noProof/>
          <w:sz w:val="22"/>
          <w:szCs w:val="22"/>
        </w:rPr>
      </w:pPr>
      <w:hyperlink w:anchor="_Toc334370856" w:history="1">
        <w:r w:rsidR="00433079" w:rsidRPr="00040AA0">
          <w:rPr>
            <w:rStyle w:val="-"/>
            <w:noProof/>
          </w:rPr>
          <w:t>ΜΕΡΟΣ Β: ΓΕΝΙΚΟΙ ΚΑΙ ΕΙΔΙΚΟΙ ΟΡΟΙ ΔΙΑΓΩΝΙΣΜΟΥ</w:t>
        </w:r>
        <w:r w:rsidR="00433079">
          <w:rPr>
            <w:noProof/>
            <w:webHidden/>
          </w:rPr>
          <w:tab/>
        </w:r>
        <w:r w:rsidR="00433079">
          <w:rPr>
            <w:noProof/>
            <w:webHidden/>
          </w:rPr>
          <w:fldChar w:fldCharType="begin"/>
        </w:r>
        <w:r w:rsidR="00433079">
          <w:rPr>
            <w:noProof/>
            <w:webHidden/>
          </w:rPr>
          <w:instrText xml:space="preserve"> PAGEREF _Toc334370856 \h </w:instrText>
        </w:r>
        <w:r w:rsidR="00433079">
          <w:rPr>
            <w:noProof/>
            <w:webHidden/>
          </w:rPr>
        </w:r>
        <w:r w:rsidR="00433079">
          <w:rPr>
            <w:noProof/>
            <w:webHidden/>
          </w:rPr>
          <w:fldChar w:fldCharType="separate"/>
        </w:r>
        <w:r w:rsidR="00433079">
          <w:rPr>
            <w:noProof/>
            <w:webHidden/>
          </w:rPr>
          <w:t>4</w:t>
        </w:r>
        <w:r w:rsidR="00433079">
          <w:rPr>
            <w:noProof/>
            <w:webHidden/>
          </w:rPr>
          <w:fldChar w:fldCharType="end"/>
        </w:r>
      </w:hyperlink>
    </w:p>
    <w:p w:rsidR="00433079" w:rsidRPr="00580613" w:rsidRDefault="00165B4D">
      <w:pPr>
        <w:pStyle w:val="10"/>
        <w:tabs>
          <w:tab w:val="left" w:pos="720"/>
          <w:tab w:val="right" w:leader="dot" w:pos="8296"/>
        </w:tabs>
        <w:rPr>
          <w:rFonts w:cs="Times New Roman"/>
          <w:b w:val="0"/>
          <w:bCs w:val="0"/>
          <w:i w:val="0"/>
          <w:iCs w:val="0"/>
          <w:noProof/>
          <w:sz w:val="22"/>
          <w:szCs w:val="22"/>
        </w:rPr>
      </w:pPr>
      <w:hyperlink w:anchor="_Toc334370857" w:history="1">
        <w:r w:rsidR="00433079" w:rsidRPr="00040AA0">
          <w:rPr>
            <w:rStyle w:val="-"/>
            <w:noProof/>
          </w:rPr>
          <w:t>Β1.</w:t>
        </w:r>
        <w:r w:rsidR="00433079" w:rsidRPr="00580613">
          <w:rPr>
            <w:rFonts w:cs="Times New Roman"/>
            <w:b w:val="0"/>
            <w:bCs w:val="0"/>
            <w:i w:val="0"/>
            <w:iCs w:val="0"/>
            <w:noProof/>
            <w:sz w:val="22"/>
            <w:szCs w:val="22"/>
          </w:rPr>
          <w:tab/>
        </w:r>
        <w:r w:rsidR="00433079" w:rsidRPr="00040AA0">
          <w:rPr>
            <w:rStyle w:val="-"/>
            <w:noProof/>
          </w:rPr>
          <w:t>Γενικές Πληροφορίες</w:t>
        </w:r>
        <w:r w:rsidR="00433079">
          <w:rPr>
            <w:noProof/>
            <w:webHidden/>
          </w:rPr>
          <w:tab/>
        </w:r>
        <w:r w:rsidR="00433079">
          <w:rPr>
            <w:noProof/>
            <w:webHidden/>
          </w:rPr>
          <w:fldChar w:fldCharType="begin"/>
        </w:r>
        <w:r w:rsidR="00433079">
          <w:rPr>
            <w:noProof/>
            <w:webHidden/>
          </w:rPr>
          <w:instrText xml:space="preserve"> PAGEREF _Toc334370857 \h </w:instrText>
        </w:r>
        <w:r w:rsidR="00433079">
          <w:rPr>
            <w:noProof/>
            <w:webHidden/>
          </w:rPr>
        </w:r>
        <w:r w:rsidR="00433079">
          <w:rPr>
            <w:noProof/>
            <w:webHidden/>
          </w:rPr>
          <w:fldChar w:fldCharType="separate"/>
        </w:r>
        <w:r w:rsidR="00433079">
          <w:rPr>
            <w:noProof/>
            <w:webHidden/>
          </w:rPr>
          <w:t>4</w:t>
        </w:r>
        <w:r w:rsidR="00433079">
          <w:rPr>
            <w:noProof/>
            <w:webHidden/>
          </w:rPr>
          <w:fldChar w:fldCharType="end"/>
        </w:r>
      </w:hyperlink>
    </w:p>
    <w:p w:rsidR="00433079" w:rsidRPr="00580613" w:rsidRDefault="00165B4D">
      <w:pPr>
        <w:pStyle w:val="20"/>
        <w:rPr>
          <w:rFonts w:cs="Times New Roman"/>
          <w:b w:val="0"/>
          <w:bCs w:val="0"/>
          <w:noProof/>
        </w:rPr>
      </w:pPr>
      <w:hyperlink w:anchor="_Toc334370858" w:history="1">
        <w:r w:rsidR="00433079" w:rsidRPr="00040AA0">
          <w:rPr>
            <w:rStyle w:val="-"/>
            <w:noProof/>
          </w:rPr>
          <w:t>Β1.1</w:t>
        </w:r>
        <w:r w:rsidR="00433079" w:rsidRPr="00580613">
          <w:rPr>
            <w:rFonts w:cs="Times New Roman"/>
            <w:b w:val="0"/>
            <w:bCs w:val="0"/>
            <w:noProof/>
          </w:rPr>
          <w:tab/>
        </w:r>
        <w:r w:rsidR="00433079" w:rsidRPr="00040AA0">
          <w:rPr>
            <w:rStyle w:val="-"/>
            <w:noProof/>
          </w:rPr>
          <w:t>Αντικείμενο Διαγωνισμού</w:t>
        </w:r>
        <w:r w:rsidR="00433079">
          <w:rPr>
            <w:noProof/>
            <w:webHidden/>
          </w:rPr>
          <w:tab/>
        </w:r>
        <w:r w:rsidR="00433079">
          <w:rPr>
            <w:noProof/>
            <w:webHidden/>
          </w:rPr>
          <w:fldChar w:fldCharType="begin"/>
        </w:r>
        <w:r w:rsidR="00433079">
          <w:rPr>
            <w:noProof/>
            <w:webHidden/>
          </w:rPr>
          <w:instrText xml:space="preserve"> PAGEREF _Toc334370858 \h </w:instrText>
        </w:r>
        <w:r w:rsidR="00433079">
          <w:rPr>
            <w:noProof/>
            <w:webHidden/>
          </w:rPr>
        </w:r>
        <w:r w:rsidR="00433079">
          <w:rPr>
            <w:noProof/>
            <w:webHidden/>
          </w:rPr>
          <w:fldChar w:fldCharType="separate"/>
        </w:r>
        <w:r w:rsidR="00433079">
          <w:rPr>
            <w:noProof/>
            <w:webHidden/>
          </w:rPr>
          <w:t>4</w:t>
        </w:r>
        <w:r w:rsidR="00433079">
          <w:rPr>
            <w:noProof/>
            <w:webHidden/>
          </w:rPr>
          <w:fldChar w:fldCharType="end"/>
        </w:r>
      </w:hyperlink>
    </w:p>
    <w:p w:rsidR="00433079" w:rsidRPr="00580613" w:rsidRDefault="00165B4D">
      <w:pPr>
        <w:pStyle w:val="20"/>
        <w:rPr>
          <w:rFonts w:cs="Times New Roman"/>
          <w:b w:val="0"/>
          <w:bCs w:val="0"/>
          <w:noProof/>
        </w:rPr>
      </w:pPr>
      <w:hyperlink w:anchor="_Toc334370859" w:history="1">
        <w:r w:rsidR="00433079" w:rsidRPr="00040AA0">
          <w:rPr>
            <w:rStyle w:val="-"/>
            <w:noProof/>
          </w:rPr>
          <w:t>Β1.2</w:t>
        </w:r>
        <w:r w:rsidR="00433079" w:rsidRPr="00580613">
          <w:rPr>
            <w:rFonts w:cs="Times New Roman"/>
            <w:b w:val="0"/>
            <w:bCs w:val="0"/>
            <w:noProof/>
          </w:rPr>
          <w:tab/>
        </w:r>
        <w:r w:rsidR="00433079" w:rsidRPr="00040AA0">
          <w:rPr>
            <w:rStyle w:val="-"/>
            <w:noProof/>
          </w:rPr>
          <w:t>Προϋπολογισμός Διαγωνισμού</w:t>
        </w:r>
        <w:r w:rsidR="00433079">
          <w:rPr>
            <w:noProof/>
            <w:webHidden/>
          </w:rPr>
          <w:tab/>
        </w:r>
        <w:r w:rsidR="00433079">
          <w:rPr>
            <w:noProof/>
            <w:webHidden/>
          </w:rPr>
          <w:fldChar w:fldCharType="begin"/>
        </w:r>
        <w:r w:rsidR="00433079">
          <w:rPr>
            <w:noProof/>
            <w:webHidden/>
          </w:rPr>
          <w:instrText xml:space="preserve"> PAGEREF _Toc334370859 \h </w:instrText>
        </w:r>
        <w:r w:rsidR="00433079">
          <w:rPr>
            <w:noProof/>
            <w:webHidden/>
          </w:rPr>
        </w:r>
        <w:r w:rsidR="00433079">
          <w:rPr>
            <w:noProof/>
            <w:webHidden/>
          </w:rPr>
          <w:fldChar w:fldCharType="separate"/>
        </w:r>
        <w:r w:rsidR="00433079">
          <w:rPr>
            <w:noProof/>
            <w:webHidden/>
          </w:rPr>
          <w:t>4</w:t>
        </w:r>
        <w:r w:rsidR="00433079">
          <w:rPr>
            <w:noProof/>
            <w:webHidden/>
          </w:rPr>
          <w:fldChar w:fldCharType="end"/>
        </w:r>
      </w:hyperlink>
    </w:p>
    <w:p w:rsidR="00433079" w:rsidRPr="00580613" w:rsidRDefault="00165B4D">
      <w:pPr>
        <w:pStyle w:val="20"/>
        <w:rPr>
          <w:rFonts w:cs="Times New Roman"/>
          <w:b w:val="0"/>
          <w:bCs w:val="0"/>
          <w:noProof/>
        </w:rPr>
      </w:pPr>
      <w:hyperlink w:anchor="_Toc334370860" w:history="1">
        <w:r w:rsidR="00433079" w:rsidRPr="00040AA0">
          <w:rPr>
            <w:rStyle w:val="-"/>
            <w:noProof/>
          </w:rPr>
          <w:t>Β1.3</w:t>
        </w:r>
        <w:r w:rsidR="00433079" w:rsidRPr="00580613">
          <w:rPr>
            <w:rFonts w:cs="Times New Roman"/>
            <w:b w:val="0"/>
            <w:bCs w:val="0"/>
            <w:noProof/>
          </w:rPr>
          <w:tab/>
        </w:r>
        <w:r w:rsidR="00433079" w:rsidRPr="00040AA0">
          <w:rPr>
            <w:rStyle w:val="-"/>
            <w:noProof/>
          </w:rPr>
          <w:t>Νομικό και Θεσμικό πλαίσιο Διαγωνισμού</w:t>
        </w:r>
        <w:r w:rsidR="00433079">
          <w:rPr>
            <w:noProof/>
            <w:webHidden/>
          </w:rPr>
          <w:tab/>
        </w:r>
        <w:r w:rsidR="00433079">
          <w:rPr>
            <w:noProof/>
            <w:webHidden/>
          </w:rPr>
          <w:fldChar w:fldCharType="begin"/>
        </w:r>
        <w:r w:rsidR="00433079">
          <w:rPr>
            <w:noProof/>
            <w:webHidden/>
          </w:rPr>
          <w:instrText xml:space="preserve"> PAGEREF _Toc334370860 \h </w:instrText>
        </w:r>
        <w:r w:rsidR="00433079">
          <w:rPr>
            <w:noProof/>
            <w:webHidden/>
          </w:rPr>
        </w:r>
        <w:r w:rsidR="00433079">
          <w:rPr>
            <w:noProof/>
            <w:webHidden/>
          </w:rPr>
          <w:fldChar w:fldCharType="separate"/>
        </w:r>
        <w:r w:rsidR="00433079">
          <w:rPr>
            <w:noProof/>
            <w:webHidden/>
          </w:rPr>
          <w:t>7</w:t>
        </w:r>
        <w:r w:rsidR="00433079">
          <w:rPr>
            <w:noProof/>
            <w:webHidden/>
          </w:rPr>
          <w:fldChar w:fldCharType="end"/>
        </w:r>
      </w:hyperlink>
    </w:p>
    <w:p w:rsidR="00433079" w:rsidRPr="00580613" w:rsidRDefault="00165B4D">
      <w:pPr>
        <w:pStyle w:val="20"/>
        <w:rPr>
          <w:rFonts w:cs="Times New Roman"/>
          <w:b w:val="0"/>
          <w:bCs w:val="0"/>
          <w:noProof/>
        </w:rPr>
      </w:pPr>
      <w:hyperlink w:anchor="_Toc334370861" w:history="1">
        <w:r w:rsidR="00433079" w:rsidRPr="00040AA0">
          <w:rPr>
            <w:rStyle w:val="-"/>
            <w:noProof/>
          </w:rPr>
          <w:t>Β1.4</w:t>
        </w:r>
        <w:r w:rsidR="00433079" w:rsidRPr="00580613">
          <w:rPr>
            <w:rFonts w:cs="Times New Roman"/>
            <w:b w:val="0"/>
            <w:bCs w:val="0"/>
            <w:noProof/>
          </w:rPr>
          <w:tab/>
        </w:r>
        <w:r w:rsidR="00433079" w:rsidRPr="00040AA0">
          <w:rPr>
            <w:rStyle w:val="-"/>
            <w:noProof/>
          </w:rPr>
          <w:t>Ημερομηνία αποστολής της Διακήρυξης</w:t>
        </w:r>
        <w:r w:rsidR="00433079">
          <w:rPr>
            <w:noProof/>
            <w:webHidden/>
          </w:rPr>
          <w:tab/>
        </w:r>
        <w:r w:rsidR="00433079">
          <w:rPr>
            <w:noProof/>
            <w:webHidden/>
          </w:rPr>
          <w:fldChar w:fldCharType="begin"/>
        </w:r>
        <w:r w:rsidR="00433079">
          <w:rPr>
            <w:noProof/>
            <w:webHidden/>
          </w:rPr>
          <w:instrText xml:space="preserve"> PAGEREF _Toc334370861 \h </w:instrText>
        </w:r>
        <w:r w:rsidR="00433079">
          <w:rPr>
            <w:noProof/>
            <w:webHidden/>
          </w:rPr>
        </w:r>
        <w:r w:rsidR="00433079">
          <w:rPr>
            <w:noProof/>
            <w:webHidden/>
          </w:rPr>
          <w:fldChar w:fldCharType="separate"/>
        </w:r>
        <w:r w:rsidR="00433079">
          <w:rPr>
            <w:noProof/>
            <w:webHidden/>
          </w:rPr>
          <w:t>9</w:t>
        </w:r>
        <w:r w:rsidR="00433079">
          <w:rPr>
            <w:noProof/>
            <w:webHidden/>
          </w:rPr>
          <w:fldChar w:fldCharType="end"/>
        </w:r>
      </w:hyperlink>
    </w:p>
    <w:p w:rsidR="00433079" w:rsidRPr="00580613" w:rsidRDefault="00165B4D">
      <w:pPr>
        <w:pStyle w:val="20"/>
        <w:rPr>
          <w:rFonts w:cs="Times New Roman"/>
          <w:b w:val="0"/>
          <w:bCs w:val="0"/>
          <w:noProof/>
        </w:rPr>
      </w:pPr>
      <w:hyperlink w:anchor="_Toc334370862" w:history="1">
        <w:r w:rsidR="00433079" w:rsidRPr="00040AA0">
          <w:rPr>
            <w:rStyle w:val="-"/>
            <w:noProof/>
          </w:rPr>
          <w:t>Β1.5</w:t>
        </w:r>
        <w:r w:rsidR="00433079" w:rsidRPr="00580613">
          <w:rPr>
            <w:rFonts w:cs="Times New Roman"/>
            <w:b w:val="0"/>
            <w:bCs w:val="0"/>
            <w:noProof/>
          </w:rPr>
          <w:tab/>
        </w:r>
        <w:r w:rsidR="00433079" w:rsidRPr="00040AA0">
          <w:rPr>
            <w:rStyle w:val="-"/>
            <w:noProof/>
          </w:rPr>
          <w:t>Τόπος και χρόνος υποβολής Προσφορών</w:t>
        </w:r>
        <w:r w:rsidR="00433079">
          <w:rPr>
            <w:noProof/>
            <w:webHidden/>
          </w:rPr>
          <w:tab/>
        </w:r>
        <w:r w:rsidR="00433079">
          <w:rPr>
            <w:noProof/>
            <w:webHidden/>
          </w:rPr>
          <w:fldChar w:fldCharType="begin"/>
        </w:r>
        <w:r w:rsidR="00433079">
          <w:rPr>
            <w:noProof/>
            <w:webHidden/>
          </w:rPr>
          <w:instrText xml:space="preserve"> PAGEREF _Toc334370862 \h </w:instrText>
        </w:r>
        <w:r w:rsidR="00433079">
          <w:rPr>
            <w:noProof/>
            <w:webHidden/>
          </w:rPr>
        </w:r>
        <w:r w:rsidR="00433079">
          <w:rPr>
            <w:noProof/>
            <w:webHidden/>
          </w:rPr>
          <w:fldChar w:fldCharType="separate"/>
        </w:r>
        <w:r w:rsidR="00433079">
          <w:rPr>
            <w:noProof/>
            <w:webHidden/>
          </w:rPr>
          <w:t>9</w:t>
        </w:r>
        <w:r w:rsidR="00433079">
          <w:rPr>
            <w:noProof/>
            <w:webHidden/>
          </w:rPr>
          <w:fldChar w:fldCharType="end"/>
        </w:r>
      </w:hyperlink>
    </w:p>
    <w:p w:rsidR="00433079" w:rsidRPr="00580613" w:rsidRDefault="00165B4D">
      <w:pPr>
        <w:pStyle w:val="20"/>
        <w:rPr>
          <w:rFonts w:cs="Times New Roman"/>
          <w:b w:val="0"/>
          <w:bCs w:val="0"/>
          <w:noProof/>
        </w:rPr>
      </w:pPr>
      <w:hyperlink w:anchor="_Toc334370863" w:history="1">
        <w:r w:rsidR="00433079" w:rsidRPr="00040AA0">
          <w:rPr>
            <w:rStyle w:val="-"/>
            <w:noProof/>
          </w:rPr>
          <w:t>Β1.6</w:t>
        </w:r>
        <w:r w:rsidR="00433079" w:rsidRPr="00580613">
          <w:rPr>
            <w:rFonts w:cs="Times New Roman"/>
            <w:b w:val="0"/>
            <w:bCs w:val="0"/>
            <w:noProof/>
          </w:rPr>
          <w:tab/>
        </w:r>
        <w:r w:rsidR="00433079" w:rsidRPr="00040AA0">
          <w:rPr>
            <w:rStyle w:val="-"/>
            <w:noProof/>
          </w:rPr>
          <w:t>Τρόπος λήψης εγγράφων Διαγωνισμού</w:t>
        </w:r>
        <w:r w:rsidR="00433079">
          <w:rPr>
            <w:noProof/>
            <w:webHidden/>
          </w:rPr>
          <w:tab/>
        </w:r>
        <w:r w:rsidR="00433079">
          <w:rPr>
            <w:noProof/>
            <w:webHidden/>
          </w:rPr>
          <w:fldChar w:fldCharType="begin"/>
        </w:r>
        <w:r w:rsidR="00433079">
          <w:rPr>
            <w:noProof/>
            <w:webHidden/>
          </w:rPr>
          <w:instrText xml:space="preserve"> PAGEREF _Toc334370863 \h </w:instrText>
        </w:r>
        <w:r w:rsidR="00433079">
          <w:rPr>
            <w:noProof/>
            <w:webHidden/>
          </w:rPr>
        </w:r>
        <w:r w:rsidR="00433079">
          <w:rPr>
            <w:noProof/>
            <w:webHidden/>
          </w:rPr>
          <w:fldChar w:fldCharType="separate"/>
        </w:r>
        <w:r w:rsidR="00433079">
          <w:rPr>
            <w:noProof/>
            <w:webHidden/>
          </w:rPr>
          <w:t>10</w:t>
        </w:r>
        <w:r w:rsidR="00433079">
          <w:rPr>
            <w:noProof/>
            <w:webHidden/>
          </w:rPr>
          <w:fldChar w:fldCharType="end"/>
        </w:r>
      </w:hyperlink>
    </w:p>
    <w:p w:rsidR="00433079" w:rsidRPr="00580613" w:rsidRDefault="00165B4D">
      <w:pPr>
        <w:pStyle w:val="20"/>
        <w:rPr>
          <w:rFonts w:cs="Times New Roman"/>
          <w:b w:val="0"/>
          <w:bCs w:val="0"/>
          <w:noProof/>
        </w:rPr>
      </w:pPr>
      <w:hyperlink w:anchor="_Toc334370864" w:history="1">
        <w:r w:rsidR="00433079" w:rsidRPr="00040AA0">
          <w:rPr>
            <w:rStyle w:val="-"/>
            <w:noProof/>
          </w:rPr>
          <w:t>Β1.7</w:t>
        </w:r>
        <w:r w:rsidR="00433079" w:rsidRPr="00580613">
          <w:rPr>
            <w:rFonts w:cs="Times New Roman"/>
            <w:b w:val="0"/>
            <w:bCs w:val="0"/>
            <w:noProof/>
          </w:rPr>
          <w:tab/>
        </w:r>
        <w:r w:rsidR="00433079" w:rsidRPr="00040AA0">
          <w:rPr>
            <w:rStyle w:val="-"/>
            <w:noProof/>
          </w:rPr>
          <w:t>Παροχή Διευκρινίσεων επί της Διακήρυξης</w:t>
        </w:r>
        <w:r w:rsidR="00433079">
          <w:rPr>
            <w:noProof/>
            <w:webHidden/>
          </w:rPr>
          <w:tab/>
        </w:r>
        <w:r w:rsidR="00433079">
          <w:rPr>
            <w:noProof/>
            <w:webHidden/>
          </w:rPr>
          <w:fldChar w:fldCharType="begin"/>
        </w:r>
        <w:r w:rsidR="00433079">
          <w:rPr>
            <w:noProof/>
            <w:webHidden/>
          </w:rPr>
          <w:instrText xml:space="preserve"> PAGEREF _Toc334370864 \h </w:instrText>
        </w:r>
        <w:r w:rsidR="00433079">
          <w:rPr>
            <w:noProof/>
            <w:webHidden/>
          </w:rPr>
        </w:r>
        <w:r w:rsidR="00433079">
          <w:rPr>
            <w:noProof/>
            <w:webHidden/>
          </w:rPr>
          <w:fldChar w:fldCharType="separate"/>
        </w:r>
        <w:r w:rsidR="00433079">
          <w:rPr>
            <w:noProof/>
            <w:webHidden/>
          </w:rPr>
          <w:t>11</w:t>
        </w:r>
        <w:r w:rsidR="00433079">
          <w:rPr>
            <w:noProof/>
            <w:webHidden/>
          </w:rPr>
          <w:fldChar w:fldCharType="end"/>
        </w:r>
      </w:hyperlink>
    </w:p>
    <w:p w:rsidR="00433079" w:rsidRPr="00580613" w:rsidRDefault="00165B4D">
      <w:pPr>
        <w:pStyle w:val="10"/>
        <w:tabs>
          <w:tab w:val="left" w:pos="720"/>
          <w:tab w:val="right" w:leader="dot" w:pos="8296"/>
        </w:tabs>
        <w:rPr>
          <w:rFonts w:cs="Times New Roman"/>
          <w:b w:val="0"/>
          <w:bCs w:val="0"/>
          <w:i w:val="0"/>
          <w:iCs w:val="0"/>
          <w:noProof/>
          <w:sz w:val="22"/>
          <w:szCs w:val="22"/>
        </w:rPr>
      </w:pPr>
      <w:hyperlink w:anchor="_Toc334370865" w:history="1">
        <w:r w:rsidR="00433079" w:rsidRPr="00040AA0">
          <w:rPr>
            <w:rStyle w:val="-"/>
            <w:noProof/>
          </w:rPr>
          <w:t>Β2.</w:t>
        </w:r>
        <w:r w:rsidR="00433079" w:rsidRPr="00580613">
          <w:rPr>
            <w:rFonts w:cs="Times New Roman"/>
            <w:b w:val="0"/>
            <w:bCs w:val="0"/>
            <w:i w:val="0"/>
            <w:iCs w:val="0"/>
            <w:noProof/>
            <w:sz w:val="22"/>
            <w:szCs w:val="22"/>
          </w:rPr>
          <w:tab/>
        </w:r>
        <w:r w:rsidR="00433079" w:rsidRPr="00040AA0">
          <w:rPr>
            <w:rStyle w:val="-"/>
            <w:noProof/>
          </w:rPr>
          <w:t>Δικαίωμα Συμμετοχής – Δικαιολογητικά</w:t>
        </w:r>
        <w:r w:rsidR="00433079">
          <w:rPr>
            <w:noProof/>
            <w:webHidden/>
          </w:rPr>
          <w:tab/>
        </w:r>
        <w:r w:rsidR="00433079">
          <w:rPr>
            <w:noProof/>
            <w:webHidden/>
          </w:rPr>
          <w:fldChar w:fldCharType="begin"/>
        </w:r>
        <w:r w:rsidR="00433079">
          <w:rPr>
            <w:noProof/>
            <w:webHidden/>
          </w:rPr>
          <w:instrText xml:space="preserve"> PAGEREF _Toc334370865 \h </w:instrText>
        </w:r>
        <w:r w:rsidR="00433079">
          <w:rPr>
            <w:noProof/>
            <w:webHidden/>
          </w:rPr>
        </w:r>
        <w:r w:rsidR="00433079">
          <w:rPr>
            <w:noProof/>
            <w:webHidden/>
          </w:rPr>
          <w:fldChar w:fldCharType="separate"/>
        </w:r>
        <w:r w:rsidR="00433079">
          <w:rPr>
            <w:noProof/>
            <w:webHidden/>
          </w:rPr>
          <w:t>11</w:t>
        </w:r>
        <w:r w:rsidR="00433079">
          <w:rPr>
            <w:noProof/>
            <w:webHidden/>
          </w:rPr>
          <w:fldChar w:fldCharType="end"/>
        </w:r>
      </w:hyperlink>
    </w:p>
    <w:p w:rsidR="00433079" w:rsidRPr="00580613" w:rsidRDefault="00165B4D">
      <w:pPr>
        <w:pStyle w:val="20"/>
        <w:rPr>
          <w:rFonts w:cs="Times New Roman"/>
          <w:b w:val="0"/>
          <w:bCs w:val="0"/>
          <w:noProof/>
        </w:rPr>
      </w:pPr>
      <w:hyperlink w:anchor="_Toc334370866" w:history="1">
        <w:r w:rsidR="00433079" w:rsidRPr="00040AA0">
          <w:rPr>
            <w:rStyle w:val="-"/>
            <w:noProof/>
          </w:rPr>
          <w:t>Β2.1</w:t>
        </w:r>
        <w:r w:rsidR="00433079" w:rsidRPr="00580613">
          <w:rPr>
            <w:rFonts w:cs="Times New Roman"/>
            <w:b w:val="0"/>
            <w:bCs w:val="0"/>
            <w:noProof/>
          </w:rPr>
          <w:tab/>
        </w:r>
        <w:r w:rsidR="00433079" w:rsidRPr="00040AA0">
          <w:rPr>
            <w:rStyle w:val="-"/>
            <w:noProof/>
          </w:rPr>
          <w:t>Δικαίωμα Συμμετοχής</w:t>
        </w:r>
        <w:r w:rsidR="00433079">
          <w:rPr>
            <w:noProof/>
            <w:webHidden/>
          </w:rPr>
          <w:tab/>
        </w:r>
        <w:r w:rsidR="00433079">
          <w:rPr>
            <w:noProof/>
            <w:webHidden/>
          </w:rPr>
          <w:fldChar w:fldCharType="begin"/>
        </w:r>
        <w:r w:rsidR="00433079">
          <w:rPr>
            <w:noProof/>
            <w:webHidden/>
          </w:rPr>
          <w:instrText xml:space="preserve"> PAGEREF _Toc334370866 \h </w:instrText>
        </w:r>
        <w:r w:rsidR="00433079">
          <w:rPr>
            <w:noProof/>
            <w:webHidden/>
          </w:rPr>
        </w:r>
        <w:r w:rsidR="00433079">
          <w:rPr>
            <w:noProof/>
            <w:webHidden/>
          </w:rPr>
          <w:fldChar w:fldCharType="separate"/>
        </w:r>
        <w:r w:rsidR="00433079">
          <w:rPr>
            <w:noProof/>
            <w:webHidden/>
          </w:rPr>
          <w:t>11</w:t>
        </w:r>
        <w:r w:rsidR="00433079">
          <w:rPr>
            <w:noProof/>
            <w:webHidden/>
          </w:rPr>
          <w:fldChar w:fldCharType="end"/>
        </w:r>
      </w:hyperlink>
    </w:p>
    <w:p w:rsidR="00433079" w:rsidRPr="00580613" w:rsidRDefault="00165B4D">
      <w:pPr>
        <w:pStyle w:val="20"/>
        <w:rPr>
          <w:rFonts w:cs="Times New Roman"/>
          <w:b w:val="0"/>
          <w:bCs w:val="0"/>
          <w:noProof/>
        </w:rPr>
      </w:pPr>
      <w:hyperlink w:anchor="_Toc334370867" w:history="1">
        <w:r w:rsidR="00433079" w:rsidRPr="00040AA0">
          <w:rPr>
            <w:rStyle w:val="-"/>
            <w:noProof/>
          </w:rPr>
          <w:t>Β2.2</w:t>
        </w:r>
        <w:r w:rsidR="00433079" w:rsidRPr="00580613">
          <w:rPr>
            <w:rFonts w:cs="Times New Roman"/>
            <w:b w:val="0"/>
            <w:bCs w:val="0"/>
            <w:noProof/>
          </w:rPr>
          <w:tab/>
        </w:r>
        <w:r w:rsidR="00433079" w:rsidRPr="00040AA0">
          <w:rPr>
            <w:rStyle w:val="-"/>
            <w:noProof/>
          </w:rPr>
          <w:t>Αποκλεισμός Συμμετοχής</w:t>
        </w:r>
        <w:r w:rsidR="00433079">
          <w:rPr>
            <w:noProof/>
            <w:webHidden/>
          </w:rPr>
          <w:tab/>
        </w:r>
        <w:r w:rsidR="00433079">
          <w:rPr>
            <w:noProof/>
            <w:webHidden/>
          </w:rPr>
          <w:fldChar w:fldCharType="begin"/>
        </w:r>
        <w:r w:rsidR="00433079">
          <w:rPr>
            <w:noProof/>
            <w:webHidden/>
          </w:rPr>
          <w:instrText xml:space="preserve"> PAGEREF _Toc334370867 \h </w:instrText>
        </w:r>
        <w:r w:rsidR="00433079">
          <w:rPr>
            <w:noProof/>
            <w:webHidden/>
          </w:rPr>
        </w:r>
        <w:r w:rsidR="00433079">
          <w:rPr>
            <w:noProof/>
            <w:webHidden/>
          </w:rPr>
          <w:fldChar w:fldCharType="separate"/>
        </w:r>
        <w:r w:rsidR="00433079">
          <w:rPr>
            <w:noProof/>
            <w:webHidden/>
          </w:rPr>
          <w:t>12</w:t>
        </w:r>
        <w:r w:rsidR="00433079">
          <w:rPr>
            <w:noProof/>
            <w:webHidden/>
          </w:rPr>
          <w:fldChar w:fldCharType="end"/>
        </w:r>
      </w:hyperlink>
    </w:p>
    <w:p w:rsidR="00433079" w:rsidRPr="00580613" w:rsidRDefault="00165B4D">
      <w:pPr>
        <w:pStyle w:val="20"/>
        <w:rPr>
          <w:rFonts w:cs="Times New Roman"/>
          <w:b w:val="0"/>
          <w:bCs w:val="0"/>
          <w:noProof/>
        </w:rPr>
      </w:pPr>
      <w:hyperlink w:anchor="_Toc334370868" w:history="1">
        <w:r w:rsidR="00433079" w:rsidRPr="00040AA0">
          <w:rPr>
            <w:rStyle w:val="-"/>
            <w:noProof/>
          </w:rPr>
          <w:t>Β2.3</w:t>
        </w:r>
        <w:r w:rsidR="00433079" w:rsidRPr="00580613">
          <w:rPr>
            <w:rFonts w:cs="Times New Roman"/>
            <w:b w:val="0"/>
            <w:bCs w:val="0"/>
            <w:noProof/>
          </w:rPr>
          <w:tab/>
        </w:r>
        <w:r w:rsidR="00433079" w:rsidRPr="00040AA0">
          <w:rPr>
            <w:rStyle w:val="-"/>
            <w:noProof/>
          </w:rPr>
          <w:t>Δικαιολογητικά Συμμετοχής</w:t>
        </w:r>
        <w:r w:rsidR="00433079">
          <w:rPr>
            <w:noProof/>
            <w:webHidden/>
          </w:rPr>
          <w:tab/>
        </w:r>
        <w:r w:rsidR="00433079">
          <w:rPr>
            <w:noProof/>
            <w:webHidden/>
          </w:rPr>
          <w:fldChar w:fldCharType="begin"/>
        </w:r>
        <w:r w:rsidR="00433079">
          <w:rPr>
            <w:noProof/>
            <w:webHidden/>
          </w:rPr>
          <w:instrText xml:space="preserve"> PAGEREF _Toc334370868 \h </w:instrText>
        </w:r>
        <w:r w:rsidR="00433079">
          <w:rPr>
            <w:noProof/>
            <w:webHidden/>
          </w:rPr>
        </w:r>
        <w:r w:rsidR="00433079">
          <w:rPr>
            <w:noProof/>
            <w:webHidden/>
          </w:rPr>
          <w:fldChar w:fldCharType="separate"/>
        </w:r>
        <w:r w:rsidR="00433079">
          <w:rPr>
            <w:noProof/>
            <w:webHidden/>
          </w:rPr>
          <w:t>13</w:t>
        </w:r>
        <w:r w:rsidR="00433079">
          <w:rPr>
            <w:noProof/>
            <w:webHidden/>
          </w:rPr>
          <w:fldChar w:fldCharType="end"/>
        </w:r>
      </w:hyperlink>
    </w:p>
    <w:p w:rsidR="00433079" w:rsidRPr="00580613" w:rsidRDefault="00165B4D">
      <w:pPr>
        <w:pStyle w:val="20"/>
        <w:rPr>
          <w:rFonts w:cs="Times New Roman"/>
          <w:b w:val="0"/>
          <w:bCs w:val="0"/>
          <w:noProof/>
        </w:rPr>
      </w:pPr>
      <w:hyperlink w:anchor="_Toc334370869" w:history="1">
        <w:r w:rsidR="00433079" w:rsidRPr="00040AA0">
          <w:rPr>
            <w:rStyle w:val="-"/>
            <w:noProof/>
          </w:rPr>
          <w:t>Β2.4</w:t>
        </w:r>
        <w:r w:rsidR="00433079" w:rsidRPr="00580613">
          <w:rPr>
            <w:rFonts w:cs="Times New Roman"/>
            <w:b w:val="0"/>
            <w:bCs w:val="0"/>
            <w:noProof/>
          </w:rPr>
          <w:tab/>
        </w:r>
        <w:r w:rsidR="00433079" w:rsidRPr="00040AA0">
          <w:rPr>
            <w:rStyle w:val="-"/>
            <w:noProof/>
          </w:rPr>
          <w:t>Δικαιολογητικά Κατακύρωσης</w:t>
        </w:r>
        <w:r w:rsidR="00433079">
          <w:rPr>
            <w:noProof/>
            <w:webHidden/>
          </w:rPr>
          <w:tab/>
        </w:r>
        <w:r w:rsidR="00433079">
          <w:rPr>
            <w:noProof/>
            <w:webHidden/>
          </w:rPr>
          <w:fldChar w:fldCharType="begin"/>
        </w:r>
        <w:r w:rsidR="00433079">
          <w:rPr>
            <w:noProof/>
            <w:webHidden/>
          </w:rPr>
          <w:instrText xml:space="preserve"> PAGEREF _Toc334370869 \h </w:instrText>
        </w:r>
        <w:r w:rsidR="00433079">
          <w:rPr>
            <w:noProof/>
            <w:webHidden/>
          </w:rPr>
        </w:r>
        <w:r w:rsidR="00433079">
          <w:rPr>
            <w:noProof/>
            <w:webHidden/>
          </w:rPr>
          <w:fldChar w:fldCharType="separate"/>
        </w:r>
        <w:r w:rsidR="00433079">
          <w:rPr>
            <w:noProof/>
            <w:webHidden/>
          </w:rPr>
          <w:t>20</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0" w:history="1">
        <w:r w:rsidR="00433079" w:rsidRPr="00040AA0">
          <w:rPr>
            <w:rStyle w:val="-"/>
            <w:noProof/>
          </w:rPr>
          <w:t>Β2.4.1</w:t>
        </w:r>
        <w:r w:rsidR="00433079" w:rsidRPr="00580613">
          <w:rPr>
            <w:rFonts w:cs="Times New Roman"/>
            <w:noProof/>
            <w:sz w:val="22"/>
            <w:szCs w:val="22"/>
          </w:rPr>
          <w:tab/>
        </w:r>
        <w:r w:rsidR="00433079" w:rsidRPr="00040AA0">
          <w:rPr>
            <w:rStyle w:val="-"/>
            <w:noProof/>
          </w:rPr>
          <w:t>Οι Έλληνες Πολίτες</w:t>
        </w:r>
        <w:r w:rsidR="00433079">
          <w:rPr>
            <w:noProof/>
            <w:webHidden/>
          </w:rPr>
          <w:tab/>
        </w:r>
        <w:r w:rsidR="00433079">
          <w:rPr>
            <w:noProof/>
            <w:webHidden/>
          </w:rPr>
          <w:fldChar w:fldCharType="begin"/>
        </w:r>
        <w:r w:rsidR="00433079">
          <w:rPr>
            <w:noProof/>
            <w:webHidden/>
          </w:rPr>
          <w:instrText xml:space="preserve"> PAGEREF _Toc334370870 \h </w:instrText>
        </w:r>
        <w:r w:rsidR="00433079">
          <w:rPr>
            <w:noProof/>
            <w:webHidden/>
          </w:rPr>
        </w:r>
        <w:r w:rsidR="00433079">
          <w:rPr>
            <w:noProof/>
            <w:webHidden/>
          </w:rPr>
          <w:fldChar w:fldCharType="separate"/>
        </w:r>
        <w:r w:rsidR="00433079">
          <w:rPr>
            <w:noProof/>
            <w:webHidden/>
          </w:rPr>
          <w:t>21</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1" w:history="1">
        <w:r w:rsidR="00433079" w:rsidRPr="00040AA0">
          <w:rPr>
            <w:rStyle w:val="-"/>
            <w:noProof/>
          </w:rPr>
          <w:t>Β2.4.2</w:t>
        </w:r>
        <w:r w:rsidR="00433079" w:rsidRPr="00580613">
          <w:rPr>
            <w:rFonts w:cs="Times New Roman"/>
            <w:noProof/>
            <w:sz w:val="22"/>
            <w:szCs w:val="22"/>
          </w:rPr>
          <w:tab/>
        </w:r>
        <w:r w:rsidR="00433079" w:rsidRPr="00040AA0">
          <w:rPr>
            <w:rStyle w:val="-"/>
            <w:noProof/>
          </w:rPr>
          <w:t>Οι Αλλοδαποί Πολίτες</w:t>
        </w:r>
        <w:r w:rsidR="00433079">
          <w:rPr>
            <w:noProof/>
            <w:webHidden/>
          </w:rPr>
          <w:tab/>
        </w:r>
        <w:r w:rsidR="00433079">
          <w:rPr>
            <w:noProof/>
            <w:webHidden/>
          </w:rPr>
          <w:fldChar w:fldCharType="begin"/>
        </w:r>
        <w:r w:rsidR="00433079">
          <w:rPr>
            <w:noProof/>
            <w:webHidden/>
          </w:rPr>
          <w:instrText xml:space="preserve"> PAGEREF _Toc334370871 \h </w:instrText>
        </w:r>
        <w:r w:rsidR="00433079">
          <w:rPr>
            <w:noProof/>
            <w:webHidden/>
          </w:rPr>
        </w:r>
        <w:r w:rsidR="00433079">
          <w:rPr>
            <w:noProof/>
            <w:webHidden/>
          </w:rPr>
          <w:fldChar w:fldCharType="separate"/>
        </w:r>
        <w:r w:rsidR="00433079">
          <w:rPr>
            <w:noProof/>
            <w:webHidden/>
          </w:rPr>
          <w:t>24</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2" w:history="1">
        <w:r w:rsidR="00433079" w:rsidRPr="00040AA0">
          <w:rPr>
            <w:rStyle w:val="-"/>
            <w:noProof/>
          </w:rPr>
          <w:t>Β2.4.3</w:t>
        </w:r>
        <w:r w:rsidR="00433079" w:rsidRPr="00580613">
          <w:rPr>
            <w:rFonts w:cs="Times New Roman"/>
            <w:noProof/>
            <w:sz w:val="22"/>
            <w:szCs w:val="22"/>
          </w:rPr>
          <w:tab/>
        </w:r>
        <w:r w:rsidR="00433079" w:rsidRPr="00040AA0">
          <w:rPr>
            <w:rStyle w:val="-"/>
            <w:noProof/>
          </w:rPr>
          <w:t>Τα ημεδαπά Νομικά Πρόσωπα</w:t>
        </w:r>
        <w:r w:rsidR="00433079">
          <w:rPr>
            <w:noProof/>
            <w:webHidden/>
          </w:rPr>
          <w:tab/>
        </w:r>
        <w:r w:rsidR="00433079">
          <w:rPr>
            <w:noProof/>
            <w:webHidden/>
          </w:rPr>
          <w:fldChar w:fldCharType="begin"/>
        </w:r>
        <w:r w:rsidR="00433079">
          <w:rPr>
            <w:noProof/>
            <w:webHidden/>
          </w:rPr>
          <w:instrText xml:space="preserve"> PAGEREF _Toc334370872 \h </w:instrText>
        </w:r>
        <w:r w:rsidR="00433079">
          <w:rPr>
            <w:noProof/>
            <w:webHidden/>
          </w:rPr>
        </w:r>
        <w:r w:rsidR="00433079">
          <w:rPr>
            <w:noProof/>
            <w:webHidden/>
          </w:rPr>
          <w:fldChar w:fldCharType="separate"/>
        </w:r>
        <w:r w:rsidR="00433079">
          <w:rPr>
            <w:noProof/>
            <w:webHidden/>
          </w:rPr>
          <w:t>28</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3" w:history="1">
        <w:r w:rsidR="00433079" w:rsidRPr="00040AA0">
          <w:rPr>
            <w:rStyle w:val="-"/>
            <w:noProof/>
          </w:rPr>
          <w:t>Β2.4.4</w:t>
        </w:r>
        <w:r w:rsidR="00433079" w:rsidRPr="00580613">
          <w:rPr>
            <w:rFonts w:cs="Times New Roman"/>
            <w:noProof/>
            <w:sz w:val="22"/>
            <w:szCs w:val="22"/>
          </w:rPr>
          <w:tab/>
        </w:r>
        <w:r w:rsidR="00433079" w:rsidRPr="00040AA0">
          <w:rPr>
            <w:rStyle w:val="-"/>
            <w:noProof/>
          </w:rPr>
          <w:t>Οι συνεταιρισμοί</w:t>
        </w:r>
        <w:r w:rsidR="00433079">
          <w:rPr>
            <w:noProof/>
            <w:webHidden/>
          </w:rPr>
          <w:tab/>
        </w:r>
        <w:r w:rsidR="00433079">
          <w:rPr>
            <w:noProof/>
            <w:webHidden/>
          </w:rPr>
          <w:fldChar w:fldCharType="begin"/>
        </w:r>
        <w:r w:rsidR="00433079">
          <w:rPr>
            <w:noProof/>
            <w:webHidden/>
          </w:rPr>
          <w:instrText xml:space="preserve"> PAGEREF _Toc334370873 \h </w:instrText>
        </w:r>
        <w:r w:rsidR="00433079">
          <w:rPr>
            <w:noProof/>
            <w:webHidden/>
          </w:rPr>
        </w:r>
        <w:r w:rsidR="00433079">
          <w:rPr>
            <w:noProof/>
            <w:webHidden/>
          </w:rPr>
          <w:fldChar w:fldCharType="separate"/>
        </w:r>
        <w:r w:rsidR="00433079">
          <w:rPr>
            <w:noProof/>
            <w:webHidden/>
          </w:rPr>
          <w:t>32</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4" w:history="1">
        <w:r w:rsidR="00433079" w:rsidRPr="00040AA0">
          <w:rPr>
            <w:rStyle w:val="-"/>
            <w:noProof/>
          </w:rPr>
          <w:t>Β2.4.5</w:t>
        </w:r>
        <w:r w:rsidR="00433079" w:rsidRPr="00580613">
          <w:rPr>
            <w:rFonts w:cs="Times New Roman"/>
            <w:noProof/>
            <w:sz w:val="22"/>
            <w:szCs w:val="22"/>
          </w:rPr>
          <w:tab/>
        </w:r>
        <w:r w:rsidR="00433079" w:rsidRPr="00040AA0">
          <w:rPr>
            <w:rStyle w:val="-"/>
            <w:noProof/>
          </w:rPr>
          <w:t>Τα αλλοδαπά νομικά πρόσωπα</w:t>
        </w:r>
        <w:r w:rsidR="00433079">
          <w:rPr>
            <w:noProof/>
            <w:webHidden/>
          </w:rPr>
          <w:tab/>
        </w:r>
        <w:r w:rsidR="00433079">
          <w:rPr>
            <w:noProof/>
            <w:webHidden/>
          </w:rPr>
          <w:fldChar w:fldCharType="begin"/>
        </w:r>
        <w:r w:rsidR="00433079">
          <w:rPr>
            <w:noProof/>
            <w:webHidden/>
          </w:rPr>
          <w:instrText xml:space="preserve"> PAGEREF _Toc334370874 \h </w:instrText>
        </w:r>
        <w:r w:rsidR="00433079">
          <w:rPr>
            <w:noProof/>
            <w:webHidden/>
          </w:rPr>
        </w:r>
        <w:r w:rsidR="00433079">
          <w:rPr>
            <w:noProof/>
            <w:webHidden/>
          </w:rPr>
          <w:fldChar w:fldCharType="separate"/>
        </w:r>
        <w:r w:rsidR="00433079">
          <w:rPr>
            <w:noProof/>
            <w:webHidden/>
          </w:rPr>
          <w:t>36</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75" w:history="1">
        <w:r w:rsidR="00433079" w:rsidRPr="00040AA0">
          <w:rPr>
            <w:rStyle w:val="-"/>
            <w:noProof/>
          </w:rPr>
          <w:t>Β2.4.6</w:t>
        </w:r>
        <w:r w:rsidR="00433079" w:rsidRPr="00580613">
          <w:rPr>
            <w:rFonts w:cs="Times New Roman"/>
            <w:noProof/>
            <w:sz w:val="22"/>
            <w:szCs w:val="22"/>
          </w:rPr>
          <w:tab/>
        </w:r>
        <w:r w:rsidR="00433079" w:rsidRPr="00040AA0">
          <w:rPr>
            <w:rStyle w:val="-"/>
            <w:noProof/>
          </w:rPr>
          <w:t>Οι ενώσεις-κοινοπραξίες</w:t>
        </w:r>
        <w:r w:rsidR="00433079">
          <w:rPr>
            <w:noProof/>
            <w:webHidden/>
          </w:rPr>
          <w:tab/>
        </w:r>
        <w:r w:rsidR="00433079">
          <w:rPr>
            <w:noProof/>
            <w:webHidden/>
          </w:rPr>
          <w:fldChar w:fldCharType="begin"/>
        </w:r>
        <w:r w:rsidR="00433079">
          <w:rPr>
            <w:noProof/>
            <w:webHidden/>
          </w:rPr>
          <w:instrText xml:space="preserve"> PAGEREF _Toc334370875 \h </w:instrText>
        </w:r>
        <w:r w:rsidR="00433079">
          <w:rPr>
            <w:noProof/>
            <w:webHidden/>
          </w:rPr>
        </w:r>
        <w:r w:rsidR="00433079">
          <w:rPr>
            <w:noProof/>
            <w:webHidden/>
          </w:rPr>
          <w:fldChar w:fldCharType="separate"/>
        </w:r>
        <w:r w:rsidR="00433079">
          <w:rPr>
            <w:noProof/>
            <w:webHidden/>
          </w:rPr>
          <w:t>40</w:t>
        </w:r>
        <w:r w:rsidR="00433079">
          <w:rPr>
            <w:noProof/>
            <w:webHidden/>
          </w:rPr>
          <w:fldChar w:fldCharType="end"/>
        </w:r>
      </w:hyperlink>
    </w:p>
    <w:p w:rsidR="00433079" w:rsidRPr="00580613" w:rsidRDefault="00165B4D">
      <w:pPr>
        <w:pStyle w:val="20"/>
        <w:rPr>
          <w:rFonts w:cs="Times New Roman"/>
          <w:b w:val="0"/>
          <w:bCs w:val="0"/>
          <w:noProof/>
        </w:rPr>
      </w:pPr>
      <w:hyperlink w:anchor="_Toc334370876" w:history="1">
        <w:r w:rsidR="00433079" w:rsidRPr="00040AA0">
          <w:rPr>
            <w:rStyle w:val="-"/>
            <w:noProof/>
          </w:rPr>
          <w:t>Β2.5</w:t>
        </w:r>
        <w:r w:rsidR="00433079" w:rsidRPr="00580613">
          <w:rPr>
            <w:rFonts w:cs="Times New Roman"/>
            <w:b w:val="0"/>
            <w:bCs w:val="0"/>
            <w:noProof/>
          </w:rPr>
          <w:tab/>
        </w:r>
        <w:r w:rsidR="00433079" w:rsidRPr="00040AA0">
          <w:rPr>
            <w:rStyle w:val="-"/>
            <w:noProof/>
          </w:rPr>
          <w:t>Λοιπές Υποχρεώσεις / Διευκρινήσεις</w:t>
        </w:r>
        <w:r w:rsidR="00433079">
          <w:rPr>
            <w:noProof/>
            <w:webHidden/>
          </w:rPr>
          <w:tab/>
        </w:r>
        <w:r w:rsidR="00433079">
          <w:rPr>
            <w:noProof/>
            <w:webHidden/>
          </w:rPr>
          <w:fldChar w:fldCharType="begin"/>
        </w:r>
        <w:r w:rsidR="00433079">
          <w:rPr>
            <w:noProof/>
            <w:webHidden/>
          </w:rPr>
          <w:instrText xml:space="preserve"> PAGEREF _Toc334370876 \h </w:instrText>
        </w:r>
        <w:r w:rsidR="00433079">
          <w:rPr>
            <w:noProof/>
            <w:webHidden/>
          </w:rPr>
        </w:r>
        <w:r w:rsidR="00433079">
          <w:rPr>
            <w:noProof/>
            <w:webHidden/>
          </w:rPr>
          <w:fldChar w:fldCharType="separate"/>
        </w:r>
        <w:r w:rsidR="00433079">
          <w:rPr>
            <w:noProof/>
            <w:webHidden/>
          </w:rPr>
          <w:t>40</w:t>
        </w:r>
        <w:r w:rsidR="00433079">
          <w:rPr>
            <w:noProof/>
            <w:webHidden/>
          </w:rPr>
          <w:fldChar w:fldCharType="end"/>
        </w:r>
      </w:hyperlink>
    </w:p>
    <w:p w:rsidR="00433079" w:rsidRPr="00580613" w:rsidRDefault="00165B4D">
      <w:pPr>
        <w:pStyle w:val="20"/>
        <w:rPr>
          <w:rFonts w:cs="Times New Roman"/>
          <w:b w:val="0"/>
          <w:bCs w:val="0"/>
          <w:noProof/>
        </w:rPr>
      </w:pPr>
      <w:hyperlink w:anchor="_Toc334370877" w:history="1">
        <w:r w:rsidR="00433079" w:rsidRPr="00040AA0">
          <w:rPr>
            <w:rStyle w:val="-"/>
            <w:noProof/>
          </w:rPr>
          <w:t>Β2.6</w:t>
        </w:r>
        <w:r w:rsidR="00433079" w:rsidRPr="00580613">
          <w:rPr>
            <w:rFonts w:cs="Times New Roman"/>
            <w:b w:val="0"/>
            <w:bCs w:val="0"/>
            <w:noProof/>
          </w:rPr>
          <w:tab/>
        </w:r>
        <w:r w:rsidR="00433079" w:rsidRPr="00040AA0">
          <w:rPr>
            <w:rStyle w:val="-"/>
            <w:noProof/>
          </w:rPr>
          <w:t>Ελάχιστες Προϋποθέσεις Συμμετοχής</w:t>
        </w:r>
        <w:r w:rsidR="00433079">
          <w:rPr>
            <w:noProof/>
            <w:webHidden/>
          </w:rPr>
          <w:tab/>
        </w:r>
        <w:r w:rsidR="00433079">
          <w:rPr>
            <w:noProof/>
            <w:webHidden/>
          </w:rPr>
          <w:fldChar w:fldCharType="begin"/>
        </w:r>
        <w:r w:rsidR="00433079">
          <w:rPr>
            <w:noProof/>
            <w:webHidden/>
          </w:rPr>
          <w:instrText xml:space="preserve"> PAGEREF _Toc334370877 \h </w:instrText>
        </w:r>
        <w:r w:rsidR="00433079">
          <w:rPr>
            <w:noProof/>
            <w:webHidden/>
          </w:rPr>
        </w:r>
        <w:r w:rsidR="00433079">
          <w:rPr>
            <w:noProof/>
            <w:webHidden/>
          </w:rPr>
          <w:fldChar w:fldCharType="separate"/>
        </w:r>
        <w:r w:rsidR="00433079">
          <w:rPr>
            <w:noProof/>
            <w:webHidden/>
          </w:rPr>
          <w:t>41</w:t>
        </w:r>
        <w:r w:rsidR="00433079">
          <w:rPr>
            <w:noProof/>
            <w:webHidden/>
          </w:rPr>
          <w:fldChar w:fldCharType="end"/>
        </w:r>
      </w:hyperlink>
    </w:p>
    <w:p w:rsidR="00433079" w:rsidRPr="00580613" w:rsidRDefault="00165B4D">
      <w:pPr>
        <w:pStyle w:val="30"/>
        <w:tabs>
          <w:tab w:val="left" w:pos="960"/>
          <w:tab w:val="right" w:leader="dot" w:pos="8296"/>
        </w:tabs>
        <w:rPr>
          <w:rFonts w:cs="Times New Roman"/>
          <w:noProof/>
          <w:sz w:val="22"/>
          <w:szCs w:val="22"/>
        </w:rPr>
      </w:pPr>
      <w:hyperlink w:anchor="_Toc334370878" w:history="1">
        <w:r w:rsidR="00433079" w:rsidRPr="00040AA0">
          <w:rPr>
            <w:rStyle w:val="-"/>
            <w:noProof/>
          </w:rPr>
          <w:t>i)</w:t>
        </w:r>
        <w:r w:rsidR="00433079" w:rsidRPr="00580613">
          <w:rPr>
            <w:rFonts w:cs="Times New Roman"/>
            <w:noProof/>
            <w:sz w:val="22"/>
            <w:szCs w:val="22"/>
          </w:rPr>
          <w:tab/>
        </w:r>
        <w:r w:rsidR="00433079" w:rsidRPr="00040AA0">
          <w:rPr>
            <w:rStyle w:val="-"/>
            <w:noProof/>
          </w:rPr>
          <w:t>Οικονομική και χρηματοοικονομική ικανότητα (capacity)</w:t>
        </w:r>
        <w:r w:rsidR="00433079">
          <w:rPr>
            <w:noProof/>
            <w:webHidden/>
          </w:rPr>
          <w:tab/>
        </w:r>
        <w:r w:rsidR="00433079">
          <w:rPr>
            <w:noProof/>
            <w:webHidden/>
          </w:rPr>
          <w:fldChar w:fldCharType="begin"/>
        </w:r>
        <w:r w:rsidR="00433079">
          <w:rPr>
            <w:noProof/>
            <w:webHidden/>
          </w:rPr>
          <w:instrText xml:space="preserve"> PAGEREF _Toc334370878 \h </w:instrText>
        </w:r>
        <w:r w:rsidR="00433079">
          <w:rPr>
            <w:noProof/>
            <w:webHidden/>
          </w:rPr>
        </w:r>
        <w:r w:rsidR="00433079">
          <w:rPr>
            <w:noProof/>
            <w:webHidden/>
          </w:rPr>
          <w:fldChar w:fldCharType="separate"/>
        </w:r>
        <w:r w:rsidR="00433079">
          <w:rPr>
            <w:noProof/>
            <w:webHidden/>
          </w:rPr>
          <w:t>41</w:t>
        </w:r>
        <w:r w:rsidR="00433079">
          <w:rPr>
            <w:noProof/>
            <w:webHidden/>
          </w:rPr>
          <w:fldChar w:fldCharType="end"/>
        </w:r>
      </w:hyperlink>
    </w:p>
    <w:p w:rsidR="00433079" w:rsidRPr="00580613" w:rsidRDefault="00165B4D">
      <w:pPr>
        <w:pStyle w:val="30"/>
        <w:tabs>
          <w:tab w:val="left" w:pos="960"/>
          <w:tab w:val="right" w:leader="dot" w:pos="8296"/>
        </w:tabs>
        <w:rPr>
          <w:rFonts w:cs="Times New Roman"/>
          <w:noProof/>
          <w:sz w:val="22"/>
          <w:szCs w:val="22"/>
        </w:rPr>
      </w:pPr>
      <w:hyperlink w:anchor="_Toc334370879" w:history="1">
        <w:r w:rsidR="00433079" w:rsidRPr="00040AA0">
          <w:rPr>
            <w:rStyle w:val="-"/>
            <w:noProof/>
          </w:rPr>
          <w:t>ii)</w:t>
        </w:r>
        <w:r w:rsidR="00433079" w:rsidRPr="00580613">
          <w:rPr>
            <w:rFonts w:cs="Times New Roman"/>
            <w:noProof/>
            <w:sz w:val="22"/>
            <w:szCs w:val="22"/>
          </w:rPr>
          <w:tab/>
        </w:r>
        <w:r w:rsidR="00433079" w:rsidRPr="00040AA0">
          <w:rPr>
            <w:rStyle w:val="-"/>
            <w:noProof/>
          </w:rPr>
          <w:t>Τεχνική και επαγγελματική ικανότητα</w:t>
        </w:r>
        <w:r w:rsidR="00433079">
          <w:rPr>
            <w:noProof/>
            <w:webHidden/>
          </w:rPr>
          <w:tab/>
        </w:r>
        <w:r w:rsidR="00433079">
          <w:rPr>
            <w:noProof/>
            <w:webHidden/>
          </w:rPr>
          <w:fldChar w:fldCharType="begin"/>
        </w:r>
        <w:r w:rsidR="00433079">
          <w:rPr>
            <w:noProof/>
            <w:webHidden/>
          </w:rPr>
          <w:instrText xml:space="preserve"> PAGEREF _Toc334370879 \h </w:instrText>
        </w:r>
        <w:r w:rsidR="00433079">
          <w:rPr>
            <w:noProof/>
            <w:webHidden/>
          </w:rPr>
        </w:r>
        <w:r w:rsidR="00433079">
          <w:rPr>
            <w:noProof/>
            <w:webHidden/>
          </w:rPr>
          <w:fldChar w:fldCharType="separate"/>
        </w:r>
        <w:r w:rsidR="00433079">
          <w:rPr>
            <w:noProof/>
            <w:webHidden/>
          </w:rPr>
          <w:t>42</w:t>
        </w:r>
        <w:r w:rsidR="00433079">
          <w:rPr>
            <w:noProof/>
            <w:webHidden/>
          </w:rPr>
          <w:fldChar w:fldCharType="end"/>
        </w:r>
      </w:hyperlink>
    </w:p>
    <w:p w:rsidR="00433079" w:rsidRPr="00580613" w:rsidRDefault="00165B4D">
      <w:pPr>
        <w:pStyle w:val="20"/>
        <w:rPr>
          <w:rFonts w:cs="Times New Roman"/>
          <w:b w:val="0"/>
          <w:bCs w:val="0"/>
          <w:noProof/>
        </w:rPr>
      </w:pPr>
      <w:hyperlink w:anchor="_Toc334370880" w:history="1">
        <w:r w:rsidR="00433079" w:rsidRPr="00040AA0">
          <w:rPr>
            <w:rStyle w:val="-"/>
            <w:noProof/>
          </w:rPr>
          <w:t>Β2.7</w:t>
        </w:r>
        <w:r w:rsidR="00433079" w:rsidRPr="00580613">
          <w:rPr>
            <w:rFonts w:cs="Times New Roman"/>
            <w:b w:val="0"/>
            <w:bCs w:val="0"/>
            <w:noProof/>
          </w:rPr>
          <w:tab/>
        </w:r>
        <w:r w:rsidR="00433079" w:rsidRPr="00040AA0">
          <w:rPr>
            <w:rStyle w:val="-"/>
            <w:noProof/>
          </w:rPr>
          <w:t>Εγγύηση Συμμετοχής</w:t>
        </w:r>
        <w:r w:rsidR="00433079">
          <w:rPr>
            <w:noProof/>
            <w:webHidden/>
          </w:rPr>
          <w:tab/>
        </w:r>
        <w:r w:rsidR="00433079">
          <w:rPr>
            <w:noProof/>
            <w:webHidden/>
          </w:rPr>
          <w:fldChar w:fldCharType="begin"/>
        </w:r>
        <w:r w:rsidR="00433079">
          <w:rPr>
            <w:noProof/>
            <w:webHidden/>
          </w:rPr>
          <w:instrText xml:space="preserve"> PAGEREF _Toc334370880 \h </w:instrText>
        </w:r>
        <w:r w:rsidR="00433079">
          <w:rPr>
            <w:noProof/>
            <w:webHidden/>
          </w:rPr>
        </w:r>
        <w:r w:rsidR="00433079">
          <w:rPr>
            <w:noProof/>
            <w:webHidden/>
          </w:rPr>
          <w:fldChar w:fldCharType="separate"/>
        </w:r>
        <w:r w:rsidR="00433079">
          <w:rPr>
            <w:noProof/>
            <w:webHidden/>
          </w:rPr>
          <w:t>48</w:t>
        </w:r>
        <w:r w:rsidR="00433079">
          <w:rPr>
            <w:noProof/>
            <w:webHidden/>
          </w:rPr>
          <w:fldChar w:fldCharType="end"/>
        </w:r>
      </w:hyperlink>
    </w:p>
    <w:p w:rsidR="00433079" w:rsidRPr="00580613" w:rsidRDefault="00165B4D">
      <w:pPr>
        <w:pStyle w:val="10"/>
        <w:tabs>
          <w:tab w:val="left" w:pos="720"/>
          <w:tab w:val="right" w:leader="dot" w:pos="8296"/>
        </w:tabs>
        <w:rPr>
          <w:rFonts w:cs="Times New Roman"/>
          <w:b w:val="0"/>
          <w:bCs w:val="0"/>
          <w:i w:val="0"/>
          <w:iCs w:val="0"/>
          <w:noProof/>
          <w:sz w:val="22"/>
          <w:szCs w:val="22"/>
        </w:rPr>
      </w:pPr>
      <w:hyperlink w:anchor="_Toc334370881" w:history="1">
        <w:r w:rsidR="00433079" w:rsidRPr="00040AA0">
          <w:rPr>
            <w:rStyle w:val="-"/>
            <w:noProof/>
          </w:rPr>
          <w:t>Β3.</w:t>
        </w:r>
        <w:r w:rsidR="00433079" w:rsidRPr="00580613">
          <w:rPr>
            <w:rFonts w:cs="Times New Roman"/>
            <w:b w:val="0"/>
            <w:bCs w:val="0"/>
            <w:i w:val="0"/>
            <w:iCs w:val="0"/>
            <w:noProof/>
            <w:sz w:val="22"/>
            <w:szCs w:val="22"/>
          </w:rPr>
          <w:tab/>
        </w:r>
        <w:r w:rsidR="00433079" w:rsidRPr="00040AA0">
          <w:rPr>
            <w:rStyle w:val="-"/>
            <w:noProof/>
          </w:rPr>
          <w:t>Κατάρτιση - Υποβολή Προσφορών</w:t>
        </w:r>
        <w:r w:rsidR="00433079">
          <w:rPr>
            <w:noProof/>
            <w:webHidden/>
          </w:rPr>
          <w:tab/>
        </w:r>
        <w:r w:rsidR="00433079">
          <w:rPr>
            <w:noProof/>
            <w:webHidden/>
          </w:rPr>
          <w:fldChar w:fldCharType="begin"/>
        </w:r>
        <w:r w:rsidR="00433079">
          <w:rPr>
            <w:noProof/>
            <w:webHidden/>
          </w:rPr>
          <w:instrText xml:space="preserve"> PAGEREF _Toc334370881 \h </w:instrText>
        </w:r>
        <w:r w:rsidR="00433079">
          <w:rPr>
            <w:noProof/>
            <w:webHidden/>
          </w:rPr>
        </w:r>
        <w:r w:rsidR="00433079">
          <w:rPr>
            <w:noProof/>
            <w:webHidden/>
          </w:rPr>
          <w:fldChar w:fldCharType="separate"/>
        </w:r>
        <w:r w:rsidR="00433079">
          <w:rPr>
            <w:noProof/>
            <w:webHidden/>
          </w:rPr>
          <w:t>49</w:t>
        </w:r>
        <w:r w:rsidR="00433079">
          <w:rPr>
            <w:noProof/>
            <w:webHidden/>
          </w:rPr>
          <w:fldChar w:fldCharType="end"/>
        </w:r>
      </w:hyperlink>
    </w:p>
    <w:p w:rsidR="00433079" w:rsidRPr="00580613" w:rsidRDefault="00165B4D">
      <w:pPr>
        <w:pStyle w:val="20"/>
        <w:rPr>
          <w:rFonts w:cs="Times New Roman"/>
          <w:b w:val="0"/>
          <w:bCs w:val="0"/>
          <w:noProof/>
        </w:rPr>
      </w:pPr>
      <w:hyperlink w:anchor="_Toc334370882" w:history="1">
        <w:r w:rsidR="00433079" w:rsidRPr="00040AA0">
          <w:rPr>
            <w:rStyle w:val="-"/>
            <w:noProof/>
          </w:rPr>
          <w:t>Β3.1</w:t>
        </w:r>
        <w:r w:rsidR="00433079" w:rsidRPr="00580613">
          <w:rPr>
            <w:rFonts w:cs="Times New Roman"/>
            <w:b w:val="0"/>
            <w:bCs w:val="0"/>
            <w:noProof/>
          </w:rPr>
          <w:tab/>
        </w:r>
        <w:r w:rsidR="00433079" w:rsidRPr="00040AA0">
          <w:rPr>
            <w:rStyle w:val="-"/>
            <w:noProof/>
          </w:rPr>
          <w:t>Τρόπος Υποβολής Προσφορών</w:t>
        </w:r>
        <w:r w:rsidR="00433079">
          <w:rPr>
            <w:noProof/>
            <w:webHidden/>
          </w:rPr>
          <w:tab/>
        </w:r>
        <w:r w:rsidR="00433079">
          <w:rPr>
            <w:noProof/>
            <w:webHidden/>
          </w:rPr>
          <w:fldChar w:fldCharType="begin"/>
        </w:r>
        <w:r w:rsidR="00433079">
          <w:rPr>
            <w:noProof/>
            <w:webHidden/>
          </w:rPr>
          <w:instrText xml:space="preserve"> PAGEREF _Toc334370882 \h </w:instrText>
        </w:r>
        <w:r w:rsidR="00433079">
          <w:rPr>
            <w:noProof/>
            <w:webHidden/>
          </w:rPr>
        </w:r>
        <w:r w:rsidR="00433079">
          <w:rPr>
            <w:noProof/>
            <w:webHidden/>
          </w:rPr>
          <w:fldChar w:fldCharType="separate"/>
        </w:r>
        <w:r w:rsidR="00433079">
          <w:rPr>
            <w:noProof/>
            <w:webHidden/>
          </w:rPr>
          <w:t>49</w:t>
        </w:r>
        <w:r w:rsidR="00433079">
          <w:rPr>
            <w:noProof/>
            <w:webHidden/>
          </w:rPr>
          <w:fldChar w:fldCharType="end"/>
        </w:r>
      </w:hyperlink>
    </w:p>
    <w:p w:rsidR="00433079" w:rsidRPr="00580613" w:rsidRDefault="00165B4D">
      <w:pPr>
        <w:pStyle w:val="20"/>
        <w:rPr>
          <w:rFonts w:cs="Times New Roman"/>
          <w:b w:val="0"/>
          <w:bCs w:val="0"/>
          <w:noProof/>
        </w:rPr>
      </w:pPr>
      <w:hyperlink w:anchor="_Toc334370883" w:history="1">
        <w:r w:rsidR="00433079" w:rsidRPr="00040AA0">
          <w:rPr>
            <w:rStyle w:val="-"/>
            <w:noProof/>
          </w:rPr>
          <w:t>Β3.2</w:t>
        </w:r>
        <w:r w:rsidR="00433079" w:rsidRPr="00580613">
          <w:rPr>
            <w:rFonts w:cs="Times New Roman"/>
            <w:b w:val="0"/>
            <w:bCs w:val="0"/>
            <w:noProof/>
          </w:rPr>
          <w:tab/>
        </w:r>
        <w:r w:rsidR="00433079" w:rsidRPr="00040AA0">
          <w:rPr>
            <w:rStyle w:val="-"/>
            <w:noProof/>
          </w:rPr>
          <w:t>Περιεχόμενο Προσφορών</w:t>
        </w:r>
        <w:r w:rsidR="00433079">
          <w:rPr>
            <w:noProof/>
            <w:webHidden/>
          </w:rPr>
          <w:tab/>
        </w:r>
        <w:r w:rsidR="00433079">
          <w:rPr>
            <w:noProof/>
            <w:webHidden/>
          </w:rPr>
          <w:fldChar w:fldCharType="begin"/>
        </w:r>
        <w:r w:rsidR="00433079">
          <w:rPr>
            <w:noProof/>
            <w:webHidden/>
          </w:rPr>
          <w:instrText xml:space="preserve"> PAGEREF _Toc334370883 \h </w:instrText>
        </w:r>
        <w:r w:rsidR="00433079">
          <w:rPr>
            <w:noProof/>
            <w:webHidden/>
          </w:rPr>
        </w:r>
        <w:r w:rsidR="00433079">
          <w:rPr>
            <w:noProof/>
            <w:webHidden/>
          </w:rPr>
          <w:fldChar w:fldCharType="separate"/>
        </w:r>
        <w:r w:rsidR="00433079">
          <w:rPr>
            <w:noProof/>
            <w:webHidden/>
          </w:rPr>
          <w:t>50</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84" w:history="1">
        <w:r w:rsidR="00433079" w:rsidRPr="00040AA0">
          <w:rPr>
            <w:rStyle w:val="-"/>
            <w:noProof/>
          </w:rPr>
          <w:t>Β3.2.1</w:t>
        </w:r>
        <w:r w:rsidR="00433079" w:rsidRPr="00580613">
          <w:rPr>
            <w:rFonts w:cs="Times New Roman"/>
            <w:noProof/>
            <w:sz w:val="22"/>
            <w:szCs w:val="22"/>
          </w:rPr>
          <w:tab/>
        </w:r>
        <w:r w:rsidR="00433079" w:rsidRPr="00040AA0">
          <w:rPr>
            <w:rStyle w:val="-"/>
            <w:noProof/>
          </w:rPr>
          <w:t>Περιεχόμενα Φακέλου «Δικαιολογητικά Συμμετοχής»</w:t>
        </w:r>
        <w:r w:rsidR="00433079">
          <w:rPr>
            <w:noProof/>
            <w:webHidden/>
          </w:rPr>
          <w:tab/>
        </w:r>
        <w:r w:rsidR="00433079">
          <w:rPr>
            <w:noProof/>
            <w:webHidden/>
          </w:rPr>
          <w:fldChar w:fldCharType="begin"/>
        </w:r>
        <w:r w:rsidR="00433079">
          <w:rPr>
            <w:noProof/>
            <w:webHidden/>
          </w:rPr>
          <w:instrText xml:space="preserve"> PAGEREF _Toc334370884 \h </w:instrText>
        </w:r>
        <w:r w:rsidR="00433079">
          <w:rPr>
            <w:noProof/>
            <w:webHidden/>
          </w:rPr>
        </w:r>
        <w:r w:rsidR="00433079">
          <w:rPr>
            <w:noProof/>
            <w:webHidden/>
          </w:rPr>
          <w:fldChar w:fldCharType="separate"/>
        </w:r>
        <w:r w:rsidR="00433079">
          <w:rPr>
            <w:noProof/>
            <w:webHidden/>
          </w:rPr>
          <w:t>54</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85" w:history="1">
        <w:r w:rsidR="00433079" w:rsidRPr="00040AA0">
          <w:rPr>
            <w:rStyle w:val="-"/>
            <w:noProof/>
          </w:rPr>
          <w:t>Β3.2.2</w:t>
        </w:r>
        <w:r w:rsidR="00433079" w:rsidRPr="00580613">
          <w:rPr>
            <w:rFonts w:cs="Times New Roman"/>
            <w:noProof/>
            <w:sz w:val="22"/>
            <w:szCs w:val="22"/>
          </w:rPr>
          <w:tab/>
        </w:r>
        <w:r w:rsidR="00433079" w:rsidRPr="00040AA0">
          <w:rPr>
            <w:rStyle w:val="-"/>
            <w:noProof/>
          </w:rPr>
          <w:t>Περιεχόμενα Φακέλου «Τεχνική Προσφορά»</w:t>
        </w:r>
        <w:r w:rsidR="00433079">
          <w:rPr>
            <w:noProof/>
            <w:webHidden/>
          </w:rPr>
          <w:tab/>
        </w:r>
        <w:r w:rsidR="00433079">
          <w:rPr>
            <w:noProof/>
            <w:webHidden/>
          </w:rPr>
          <w:fldChar w:fldCharType="begin"/>
        </w:r>
        <w:r w:rsidR="00433079">
          <w:rPr>
            <w:noProof/>
            <w:webHidden/>
          </w:rPr>
          <w:instrText xml:space="preserve"> PAGEREF _Toc334370885 \h </w:instrText>
        </w:r>
        <w:r w:rsidR="00433079">
          <w:rPr>
            <w:noProof/>
            <w:webHidden/>
          </w:rPr>
        </w:r>
        <w:r w:rsidR="00433079">
          <w:rPr>
            <w:noProof/>
            <w:webHidden/>
          </w:rPr>
          <w:fldChar w:fldCharType="separate"/>
        </w:r>
        <w:r w:rsidR="00433079">
          <w:rPr>
            <w:noProof/>
            <w:webHidden/>
          </w:rPr>
          <w:t>55</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86" w:history="1">
        <w:r w:rsidR="00433079" w:rsidRPr="00040AA0">
          <w:rPr>
            <w:rStyle w:val="-"/>
            <w:noProof/>
          </w:rPr>
          <w:t>Β3.2.3</w:t>
        </w:r>
        <w:r w:rsidR="00433079" w:rsidRPr="00580613">
          <w:rPr>
            <w:rFonts w:cs="Times New Roman"/>
            <w:noProof/>
            <w:sz w:val="22"/>
            <w:szCs w:val="22"/>
          </w:rPr>
          <w:tab/>
        </w:r>
        <w:r w:rsidR="00433079" w:rsidRPr="00040AA0">
          <w:rPr>
            <w:rStyle w:val="-"/>
            <w:noProof/>
          </w:rPr>
          <w:t>Περιεχόμενα Φακέλου «Οικονομική Προσφορά»</w:t>
        </w:r>
        <w:r w:rsidR="00433079">
          <w:rPr>
            <w:noProof/>
            <w:webHidden/>
          </w:rPr>
          <w:tab/>
        </w:r>
        <w:r w:rsidR="00433079">
          <w:rPr>
            <w:noProof/>
            <w:webHidden/>
          </w:rPr>
          <w:fldChar w:fldCharType="begin"/>
        </w:r>
        <w:r w:rsidR="00433079">
          <w:rPr>
            <w:noProof/>
            <w:webHidden/>
          </w:rPr>
          <w:instrText xml:space="preserve"> PAGEREF _Toc334370886 \h </w:instrText>
        </w:r>
        <w:r w:rsidR="00433079">
          <w:rPr>
            <w:noProof/>
            <w:webHidden/>
          </w:rPr>
        </w:r>
        <w:r w:rsidR="00433079">
          <w:rPr>
            <w:noProof/>
            <w:webHidden/>
          </w:rPr>
          <w:fldChar w:fldCharType="separate"/>
        </w:r>
        <w:r w:rsidR="00433079">
          <w:rPr>
            <w:noProof/>
            <w:webHidden/>
          </w:rPr>
          <w:t>58</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87" w:history="1">
        <w:r w:rsidR="00433079" w:rsidRPr="00040AA0">
          <w:rPr>
            <w:rStyle w:val="-"/>
            <w:noProof/>
          </w:rPr>
          <w:t>Β3.2.4</w:t>
        </w:r>
        <w:r w:rsidR="00433079" w:rsidRPr="00580613">
          <w:rPr>
            <w:rFonts w:cs="Times New Roman"/>
            <w:noProof/>
            <w:sz w:val="22"/>
            <w:szCs w:val="22"/>
          </w:rPr>
          <w:tab/>
        </w:r>
        <w:r w:rsidR="00433079" w:rsidRPr="00040AA0">
          <w:rPr>
            <w:rStyle w:val="-"/>
            <w:noProof/>
          </w:rPr>
          <w:t>Περιεχόμενα Φακέλου «Δικαιολογητικά Κατακύρωσης»</w:t>
        </w:r>
        <w:r w:rsidR="00433079">
          <w:rPr>
            <w:noProof/>
            <w:webHidden/>
          </w:rPr>
          <w:tab/>
        </w:r>
        <w:r w:rsidR="00433079">
          <w:rPr>
            <w:noProof/>
            <w:webHidden/>
          </w:rPr>
          <w:fldChar w:fldCharType="begin"/>
        </w:r>
        <w:r w:rsidR="00433079">
          <w:rPr>
            <w:noProof/>
            <w:webHidden/>
          </w:rPr>
          <w:instrText xml:space="preserve"> PAGEREF _Toc334370887 \h </w:instrText>
        </w:r>
        <w:r w:rsidR="00433079">
          <w:rPr>
            <w:noProof/>
            <w:webHidden/>
          </w:rPr>
        </w:r>
        <w:r w:rsidR="00433079">
          <w:rPr>
            <w:noProof/>
            <w:webHidden/>
          </w:rPr>
          <w:fldChar w:fldCharType="separate"/>
        </w:r>
        <w:r w:rsidR="00433079">
          <w:rPr>
            <w:noProof/>
            <w:webHidden/>
          </w:rPr>
          <w:t>58</w:t>
        </w:r>
        <w:r w:rsidR="00433079">
          <w:rPr>
            <w:noProof/>
            <w:webHidden/>
          </w:rPr>
          <w:fldChar w:fldCharType="end"/>
        </w:r>
      </w:hyperlink>
    </w:p>
    <w:p w:rsidR="00433079" w:rsidRPr="00580613" w:rsidRDefault="00165B4D">
      <w:pPr>
        <w:pStyle w:val="20"/>
        <w:rPr>
          <w:rFonts w:cs="Times New Roman"/>
          <w:b w:val="0"/>
          <w:bCs w:val="0"/>
          <w:noProof/>
        </w:rPr>
      </w:pPr>
      <w:hyperlink w:anchor="_Toc334370888" w:history="1">
        <w:r w:rsidR="00433079" w:rsidRPr="00040AA0">
          <w:rPr>
            <w:rStyle w:val="-"/>
            <w:noProof/>
          </w:rPr>
          <w:t>Β3.3</w:t>
        </w:r>
        <w:r w:rsidR="00433079" w:rsidRPr="00580613">
          <w:rPr>
            <w:rFonts w:cs="Times New Roman"/>
            <w:b w:val="0"/>
            <w:bCs w:val="0"/>
            <w:noProof/>
          </w:rPr>
          <w:tab/>
        </w:r>
        <w:r w:rsidR="00433079" w:rsidRPr="00040AA0">
          <w:rPr>
            <w:rStyle w:val="-"/>
            <w:noProof/>
          </w:rPr>
          <w:t>Ισχύς Προσφορών</w:t>
        </w:r>
        <w:r w:rsidR="00433079">
          <w:rPr>
            <w:noProof/>
            <w:webHidden/>
          </w:rPr>
          <w:tab/>
        </w:r>
        <w:r w:rsidR="00433079">
          <w:rPr>
            <w:noProof/>
            <w:webHidden/>
          </w:rPr>
          <w:fldChar w:fldCharType="begin"/>
        </w:r>
        <w:r w:rsidR="00433079">
          <w:rPr>
            <w:noProof/>
            <w:webHidden/>
          </w:rPr>
          <w:instrText xml:space="preserve"> PAGEREF _Toc334370888 \h </w:instrText>
        </w:r>
        <w:r w:rsidR="00433079">
          <w:rPr>
            <w:noProof/>
            <w:webHidden/>
          </w:rPr>
        </w:r>
        <w:r w:rsidR="00433079">
          <w:rPr>
            <w:noProof/>
            <w:webHidden/>
          </w:rPr>
          <w:fldChar w:fldCharType="separate"/>
        </w:r>
        <w:r w:rsidR="00433079">
          <w:rPr>
            <w:noProof/>
            <w:webHidden/>
          </w:rPr>
          <w:t>58</w:t>
        </w:r>
        <w:r w:rsidR="00433079">
          <w:rPr>
            <w:noProof/>
            <w:webHidden/>
          </w:rPr>
          <w:fldChar w:fldCharType="end"/>
        </w:r>
      </w:hyperlink>
    </w:p>
    <w:p w:rsidR="00433079" w:rsidRPr="00580613" w:rsidRDefault="00165B4D">
      <w:pPr>
        <w:pStyle w:val="20"/>
        <w:rPr>
          <w:rFonts w:cs="Times New Roman"/>
          <w:b w:val="0"/>
          <w:bCs w:val="0"/>
          <w:noProof/>
        </w:rPr>
      </w:pPr>
      <w:hyperlink w:anchor="_Toc334370889" w:history="1">
        <w:r w:rsidR="00433079" w:rsidRPr="00040AA0">
          <w:rPr>
            <w:rStyle w:val="-"/>
            <w:noProof/>
          </w:rPr>
          <w:t>Β3.4</w:t>
        </w:r>
        <w:r w:rsidR="00433079" w:rsidRPr="00580613">
          <w:rPr>
            <w:rFonts w:cs="Times New Roman"/>
            <w:b w:val="0"/>
            <w:bCs w:val="0"/>
            <w:noProof/>
          </w:rPr>
          <w:tab/>
        </w:r>
        <w:r w:rsidR="00433079" w:rsidRPr="00040AA0">
          <w:rPr>
            <w:rStyle w:val="-"/>
            <w:noProof/>
          </w:rPr>
          <w:t>Εναλλακτικές Προσφορές</w:t>
        </w:r>
        <w:r w:rsidR="00433079">
          <w:rPr>
            <w:noProof/>
            <w:webHidden/>
          </w:rPr>
          <w:tab/>
        </w:r>
        <w:r w:rsidR="00433079">
          <w:rPr>
            <w:noProof/>
            <w:webHidden/>
          </w:rPr>
          <w:fldChar w:fldCharType="begin"/>
        </w:r>
        <w:r w:rsidR="00433079">
          <w:rPr>
            <w:noProof/>
            <w:webHidden/>
          </w:rPr>
          <w:instrText xml:space="preserve"> PAGEREF _Toc334370889 \h </w:instrText>
        </w:r>
        <w:r w:rsidR="00433079">
          <w:rPr>
            <w:noProof/>
            <w:webHidden/>
          </w:rPr>
        </w:r>
        <w:r w:rsidR="00433079">
          <w:rPr>
            <w:noProof/>
            <w:webHidden/>
          </w:rPr>
          <w:fldChar w:fldCharType="separate"/>
        </w:r>
        <w:r w:rsidR="00433079">
          <w:rPr>
            <w:noProof/>
            <w:webHidden/>
          </w:rPr>
          <w:t>59</w:t>
        </w:r>
        <w:r w:rsidR="00433079">
          <w:rPr>
            <w:noProof/>
            <w:webHidden/>
          </w:rPr>
          <w:fldChar w:fldCharType="end"/>
        </w:r>
      </w:hyperlink>
    </w:p>
    <w:p w:rsidR="00433079" w:rsidRPr="00580613" w:rsidRDefault="00165B4D">
      <w:pPr>
        <w:pStyle w:val="20"/>
        <w:rPr>
          <w:rFonts w:cs="Times New Roman"/>
          <w:b w:val="0"/>
          <w:bCs w:val="0"/>
          <w:noProof/>
        </w:rPr>
      </w:pPr>
      <w:hyperlink w:anchor="_Toc334370890" w:history="1">
        <w:r w:rsidR="00433079" w:rsidRPr="00040AA0">
          <w:rPr>
            <w:rStyle w:val="-"/>
            <w:noProof/>
          </w:rPr>
          <w:t>Β3.5</w:t>
        </w:r>
        <w:r w:rsidR="00433079" w:rsidRPr="00580613">
          <w:rPr>
            <w:rFonts w:cs="Times New Roman"/>
            <w:b w:val="0"/>
            <w:bCs w:val="0"/>
            <w:noProof/>
          </w:rPr>
          <w:tab/>
        </w:r>
        <w:r w:rsidR="00433079" w:rsidRPr="00040AA0">
          <w:rPr>
            <w:rStyle w:val="-"/>
            <w:noProof/>
          </w:rPr>
          <w:t>Τιμές Προσφορών - Νόμισμα</w:t>
        </w:r>
        <w:r w:rsidR="00433079">
          <w:rPr>
            <w:noProof/>
            <w:webHidden/>
          </w:rPr>
          <w:tab/>
        </w:r>
        <w:r w:rsidR="00433079">
          <w:rPr>
            <w:noProof/>
            <w:webHidden/>
          </w:rPr>
          <w:fldChar w:fldCharType="begin"/>
        </w:r>
        <w:r w:rsidR="00433079">
          <w:rPr>
            <w:noProof/>
            <w:webHidden/>
          </w:rPr>
          <w:instrText xml:space="preserve"> PAGEREF _Toc334370890 \h </w:instrText>
        </w:r>
        <w:r w:rsidR="00433079">
          <w:rPr>
            <w:noProof/>
            <w:webHidden/>
          </w:rPr>
        </w:r>
        <w:r w:rsidR="00433079">
          <w:rPr>
            <w:noProof/>
            <w:webHidden/>
          </w:rPr>
          <w:fldChar w:fldCharType="separate"/>
        </w:r>
        <w:r w:rsidR="00433079">
          <w:rPr>
            <w:noProof/>
            <w:webHidden/>
          </w:rPr>
          <w:t>59</w:t>
        </w:r>
        <w:r w:rsidR="00433079">
          <w:rPr>
            <w:noProof/>
            <w:webHidden/>
          </w:rPr>
          <w:fldChar w:fldCharType="end"/>
        </w:r>
      </w:hyperlink>
    </w:p>
    <w:p w:rsidR="00433079" w:rsidRPr="00580613" w:rsidRDefault="00165B4D">
      <w:pPr>
        <w:pStyle w:val="10"/>
        <w:tabs>
          <w:tab w:val="left" w:pos="720"/>
          <w:tab w:val="right" w:leader="dot" w:pos="8296"/>
        </w:tabs>
        <w:rPr>
          <w:rFonts w:cs="Times New Roman"/>
          <w:b w:val="0"/>
          <w:bCs w:val="0"/>
          <w:i w:val="0"/>
          <w:iCs w:val="0"/>
          <w:noProof/>
          <w:sz w:val="22"/>
          <w:szCs w:val="22"/>
        </w:rPr>
      </w:pPr>
      <w:hyperlink w:anchor="_Toc334370891" w:history="1">
        <w:r w:rsidR="00433079" w:rsidRPr="00040AA0">
          <w:rPr>
            <w:rStyle w:val="-"/>
            <w:noProof/>
          </w:rPr>
          <w:t>Β4.</w:t>
        </w:r>
        <w:r w:rsidR="00433079" w:rsidRPr="00580613">
          <w:rPr>
            <w:rFonts w:cs="Times New Roman"/>
            <w:b w:val="0"/>
            <w:bCs w:val="0"/>
            <w:i w:val="0"/>
            <w:iCs w:val="0"/>
            <w:noProof/>
            <w:sz w:val="22"/>
            <w:szCs w:val="22"/>
          </w:rPr>
          <w:tab/>
        </w:r>
        <w:r w:rsidR="00433079" w:rsidRPr="00040AA0">
          <w:rPr>
            <w:rStyle w:val="-"/>
            <w:noProof/>
          </w:rPr>
          <w:t>Διενέργεια Διαγωνισμού – Αξιολόγηση Προσφορών</w:t>
        </w:r>
        <w:r w:rsidR="00433079">
          <w:rPr>
            <w:noProof/>
            <w:webHidden/>
          </w:rPr>
          <w:tab/>
        </w:r>
        <w:r w:rsidR="00433079">
          <w:rPr>
            <w:noProof/>
            <w:webHidden/>
          </w:rPr>
          <w:fldChar w:fldCharType="begin"/>
        </w:r>
        <w:r w:rsidR="00433079">
          <w:rPr>
            <w:noProof/>
            <w:webHidden/>
          </w:rPr>
          <w:instrText xml:space="preserve"> PAGEREF _Toc334370891 \h </w:instrText>
        </w:r>
        <w:r w:rsidR="00433079">
          <w:rPr>
            <w:noProof/>
            <w:webHidden/>
          </w:rPr>
        </w:r>
        <w:r w:rsidR="00433079">
          <w:rPr>
            <w:noProof/>
            <w:webHidden/>
          </w:rPr>
          <w:fldChar w:fldCharType="separate"/>
        </w:r>
        <w:r w:rsidR="00433079">
          <w:rPr>
            <w:noProof/>
            <w:webHidden/>
          </w:rPr>
          <w:t>61</w:t>
        </w:r>
        <w:r w:rsidR="00433079">
          <w:rPr>
            <w:noProof/>
            <w:webHidden/>
          </w:rPr>
          <w:fldChar w:fldCharType="end"/>
        </w:r>
      </w:hyperlink>
    </w:p>
    <w:p w:rsidR="00433079" w:rsidRPr="00580613" w:rsidRDefault="00165B4D">
      <w:pPr>
        <w:pStyle w:val="20"/>
        <w:rPr>
          <w:rFonts w:cs="Times New Roman"/>
          <w:b w:val="0"/>
          <w:bCs w:val="0"/>
          <w:noProof/>
        </w:rPr>
      </w:pPr>
      <w:hyperlink w:anchor="_Toc334370892" w:history="1">
        <w:r w:rsidR="00433079" w:rsidRPr="00040AA0">
          <w:rPr>
            <w:rStyle w:val="-"/>
            <w:noProof/>
          </w:rPr>
          <w:t>Β4.1</w:t>
        </w:r>
        <w:r w:rsidR="00433079" w:rsidRPr="00580613">
          <w:rPr>
            <w:rFonts w:cs="Times New Roman"/>
            <w:b w:val="0"/>
            <w:bCs w:val="0"/>
            <w:noProof/>
          </w:rPr>
          <w:tab/>
        </w:r>
        <w:r w:rsidR="00433079" w:rsidRPr="00040AA0">
          <w:rPr>
            <w:rStyle w:val="-"/>
            <w:noProof/>
          </w:rPr>
          <w:t>Διαδικασία Διενέργειας Διαγωνισμού, Αξιολόγησης Προσφορών και Κατακύρωσης του Διαγωνισμού</w:t>
        </w:r>
        <w:r w:rsidR="00433079">
          <w:rPr>
            <w:noProof/>
            <w:webHidden/>
          </w:rPr>
          <w:tab/>
        </w:r>
        <w:r w:rsidR="00433079">
          <w:rPr>
            <w:noProof/>
            <w:webHidden/>
          </w:rPr>
          <w:fldChar w:fldCharType="begin"/>
        </w:r>
        <w:r w:rsidR="00433079">
          <w:rPr>
            <w:noProof/>
            <w:webHidden/>
          </w:rPr>
          <w:instrText xml:space="preserve"> PAGEREF _Toc334370892 \h </w:instrText>
        </w:r>
        <w:r w:rsidR="00433079">
          <w:rPr>
            <w:noProof/>
            <w:webHidden/>
          </w:rPr>
        </w:r>
        <w:r w:rsidR="00433079">
          <w:rPr>
            <w:noProof/>
            <w:webHidden/>
          </w:rPr>
          <w:fldChar w:fldCharType="separate"/>
        </w:r>
        <w:r w:rsidR="00433079">
          <w:rPr>
            <w:noProof/>
            <w:webHidden/>
          </w:rPr>
          <w:t>61</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3" w:history="1">
        <w:r w:rsidR="00433079" w:rsidRPr="00040AA0">
          <w:rPr>
            <w:rStyle w:val="-"/>
            <w:noProof/>
          </w:rPr>
          <w:t>Β4.1.1</w:t>
        </w:r>
        <w:r w:rsidR="00433079" w:rsidRPr="00580613">
          <w:rPr>
            <w:rFonts w:cs="Times New Roman"/>
            <w:noProof/>
            <w:sz w:val="22"/>
            <w:szCs w:val="22"/>
          </w:rPr>
          <w:tab/>
        </w:r>
        <w:r w:rsidR="00433079" w:rsidRPr="00040AA0">
          <w:rPr>
            <w:rStyle w:val="-"/>
            <w:noProof/>
          </w:rPr>
          <w:t>Διαδικασία διενέργειας Διαγωνισμού - αποσφράγιση Προσφορών</w:t>
        </w:r>
        <w:r w:rsidR="00433079">
          <w:rPr>
            <w:noProof/>
            <w:webHidden/>
          </w:rPr>
          <w:tab/>
        </w:r>
        <w:r w:rsidR="00433079">
          <w:rPr>
            <w:noProof/>
            <w:webHidden/>
          </w:rPr>
          <w:fldChar w:fldCharType="begin"/>
        </w:r>
        <w:r w:rsidR="00433079">
          <w:rPr>
            <w:noProof/>
            <w:webHidden/>
          </w:rPr>
          <w:instrText xml:space="preserve"> PAGEREF _Toc334370893 \h </w:instrText>
        </w:r>
        <w:r w:rsidR="00433079">
          <w:rPr>
            <w:noProof/>
            <w:webHidden/>
          </w:rPr>
        </w:r>
        <w:r w:rsidR="00433079">
          <w:rPr>
            <w:noProof/>
            <w:webHidden/>
          </w:rPr>
          <w:fldChar w:fldCharType="separate"/>
        </w:r>
        <w:r w:rsidR="00433079">
          <w:rPr>
            <w:noProof/>
            <w:webHidden/>
          </w:rPr>
          <w:t>61</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4" w:history="1">
        <w:r w:rsidR="00433079" w:rsidRPr="00040AA0">
          <w:rPr>
            <w:rStyle w:val="-"/>
            <w:noProof/>
          </w:rPr>
          <w:t>Β4.1.2</w:t>
        </w:r>
        <w:r w:rsidR="00433079" w:rsidRPr="00580613">
          <w:rPr>
            <w:rFonts w:cs="Times New Roman"/>
            <w:noProof/>
            <w:sz w:val="22"/>
            <w:szCs w:val="22"/>
          </w:rPr>
          <w:tab/>
        </w:r>
        <w:r w:rsidR="00433079" w:rsidRPr="00040AA0">
          <w:rPr>
            <w:rStyle w:val="-"/>
            <w:noProof/>
          </w:rPr>
          <w:t>Διαδικασία αξιολόγησης Προσφορών</w:t>
        </w:r>
        <w:r w:rsidR="00433079">
          <w:rPr>
            <w:noProof/>
            <w:webHidden/>
          </w:rPr>
          <w:tab/>
        </w:r>
        <w:r w:rsidR="00433079">
          <w:rPr>
            <w:noProof/>
            <w:webHidden/>
          </w:rPr>
          <w:fldChar w:fldCharType="begin"/>
        </w:r>
        <w:r w:rsidR="00433079">
          <w:rPr>
            <w:noProof/>
            <w:webHidden/>
          </w:rPr>
          <w:instrText xml:space="preserve"> PAGEREF _Toc334370894 \h </w:instrText>
        </w:r>
        <w:r w:rsidR="00433079">
          <w:rPr>
            <w:noProof/>
            <w:webHidden/>
          </w:rPr>
        </w:r>
        <w:r w:rsidR="00433079">
          <w:rPr>
            <w:noProof/>
            <w:webHidden/>
          </w:rPr>
          <w:fldChar w:fldCharType="separate"/>
        </w:r>
        <w:r w:rsidR="00433079">
          <w:rPr>
            <w:noProof/>
            <w:webHidden/>
          </w:rPr>
          <w:t>65</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5" w:history="1">
        <w:r w:rsidR="00433079" w:rsidRPr="00040AA0">
          <w:rPr>
            <w:rStyle w:val="-"/>
            <w:noProof/>
          </w:rPr>
          <w:t>Β4.1.3</w:t>
        </w:r>
        <w:r w:rsidR="00433079" w:rsidRPr="00580613">
          <w:rPr>
            <w:rFonts w:cs="Times New Roman"/>
            <w:noProof/>
            <w:sz w:val="22"/>
            <w:szCs w:val="22"/>
          </w:rPr>
          <w:tab/>
        </w:r>
        <w:r w:rsidR="00433079" w:rsidRPr="00040AA0">
          <w:rPr>
            <w:rStyle w:val="-"/>
            <w:noProof/>
          </w:rPr>
          <w:t>Βαθμολόγηση τεχνικών Προσφορών</w:t>
        </w:r>
        <w:r w:rsidR="00433079">
          <w:rPr>
            <w:noProof/>
            <w:webHidden/>
          </w:rPr>
          <w:tab/>
        </w:r>
        <w:r w:rsidR="00433079">
          <w:rPr>
            <w:noProof/>
            <w:webHidden/>
          </w:rPr>
          <w:fldChar w:fldCharType="begin"/>
        </w:r>
        <w:r w:rsidR="00433079">
          <w:rPr>
            <w:noProof/>
            <w:webHidden/>
          </w:rPr>
          <w:instrText xml:space="preserve"> PAGEREF _Toc334370895 \h </w:instrText>
        </w:r>
        <w:r w:rsidR="00433079">
          <w:rPr>
            <w:noProof/>
            <w:webHidden/>
          </w:rPr>
        </w:r>
        <w:r w:rsidR="00433079">
          <w:rPr>
            <w:noProof/>
            <w:webHidden/>
          </w:rPr>
          <w:fldChar w:fldCharType="separate"/>
        </w:r>
        <w:r w:rsidR="00433079">
          <w:rPr>
            <w:noProof/>
            <w:webHidden/>
          </w:rPr>
          <w:t>66</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6" w:history="1">
        <w:r w:rsidR="00433079" w:rsidRPr="00040AA0">
          <w:rPr>
            <w:rStyle w:val="-"/>
            <w:noProof/>
          </w:rPr>
          <w:t>Β4.1.4</w:t>
        </w:r>
        <w:r w:rsidR="00433079" w:rsidRPr="00580613">
          <w:rPr>
            <w:rFonts w:cs="Times New Roman"/>
            <w:noProof/>
            <w:sz w:val="22"/>
            <w:szCs w:val="22"/>
          </w:rPr>
          <w:tab/>
        </w:r>
        <w:r w:rsidR="00433079" w:rsidRPr="00040AA0">
          <w:rPr>
            <w:rStyle w:val="-"/>
            <w:noProof/>
          </w:rPr>
          <w:t>Ομάδες και συντελεστές κριτηρίων τεχνικής αξιολόγησης</w:t>
        </w:r>
        <w:r w:rsidR="00433079">
          <w:rPr>
            <w:noProof/>
            <w:webHidden/>
          </w:rPr>
          <w:tab/>
        </w:r>
        <w:r w:rsidR="00433079">
          <w:rPr>
            <w:noProof/>
            <w:webHidden/>
          </w:rPr>
          <w:fldChar w:fldCharType="begin"/>
        </w:r>
        <w:r w:rsidR="00433079">
          <w:rPr>
            <w:noProof/>
            <w:webHidden/>
          </w:rPr>
          <w:instrText xml:space="preserve"> PAGEREF _Toc334370896 \h </w:instrText>
        </w:r>
        <w:r w:rsidR="00433079">
          <w:rPr>
            <w:noProof/>
            <w:webHidden/>
          </w:rPr>
        </w:r>
        <w:r w:rsidR="00433079">
          <w:rPr>
            <w:noProof/>
            <w:webHidden/>
          </w:rPr>
          <w:fldChar w:fldCharType="separate"/>
        </w:r>
        <w:r w:rsidR="00433079">
          <w:rPr>
            <w:noProof/>
            <w:webHidden/>
          </w:rPr>
          <w:t>67</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8" w:history="1">
        <w:r w:rsidR="00433079" w:rsidRPr="00040AA0">
          <w:rPr>
            <w:rStyle w:val="-"/>
            <w:noProof/>
          </w:rPr>
          <w:t>Β4.1.5</w:t>
        </w:r>
        <w:r w:rsidR="00433079" w:rsidRPr="00580613">
          <w:rPr>
            <w:rFonts w:cs="Times New Roman"/>
            <w:noProof/>
            <w:sz w:val="22"/>
            <w:szCs w:val="22"/>
          </w:rPr>
          <w:tab/>
        </w:r>
        <w:r w:rsidR="00433079" w:rsidRPr="00040AA0">
          <w:rPr>
            <w:rStyle w:val="-"/>
            <w:noProof/>
          </w:rPr>
          <w:t>Διαμόρφωση συγκριτικού κόστους Προσφοράς</w:t>
        </w:r>
        <w:r w:rsidR="00433079">
          <w:rPr>
            <w:noProof/>
            <w:webHidden/>
          </w:rPr>
          <w:tab/>
        </w:r>
        <w:r w:rsidR="00433079">
          <w:rPr>
            <w:noProof/>
            <w:webHidden/>
          </w:rPr>
          <w:fldChar w:fldCharType="begin"/>
        </w:r>
        <w:r w:rsidR="00433079">
          <w:rPr>
            <w:noProof/>
            <w:webHidden/>
          </w:rPr>
          <w:instrText xml:space="preserve"> PAGEREF _Toc334370898 \h </w:instrText>
        </w:r>
        <w:r w:rsidR="00433079">
          <w:rPr>
            <w:noProof/>
            <w:webHidden/>
          </w:rPr>
        </w:r>
        <w:r w:rsidR="00433079">
          <w:rPr>
            <w:noProof/>
            <w:webHidden/>
          </w:rPr>
          <w:fldChar w:fldCharType="separate"/>
        </w:r>
        <w:r w:rsidR="00433079">
          <w:rPr>
            <w:noProof/>
            <w:webHidden/>
          </w:rPr>
          <w:t>68</w:t>
        </w:r>
        <w:r w:rsidR="00433079">
          <w:rPr>
            <w:noProof/>
            <w:webHidden/>
          </w:rPr>
          <w:fldChar w:fldCharType="end"/>
        </w:r>
      </w:hyperlink>
    </w:p>
    <w:p w:rsidR="00433079" w:rsidRPr="00580613" w:rsidRDefault="00165B4D">
      <w:pPr>
        <w:pStyle w:val="30"/>
        <w:tabs>
          <w:tab w:val="left" w:pos="1440"/>
          <w:tab w:val="right" w:leader="dot" w:pos="8296"/>
        </w:tabs>
        <w:rPr>
          <w:rFonts w:cs="Times New Roman"/>
          <w:noProof/>
          <w:sz w:val="22"/>
          <w:szCs w:val="22"/>
        </w:rPr>
      </w:pPr>
      <w:hyperlink w:anchor="_Toc334370899" w:history="1">
        <w:r w:rsidR="00433079" w:rsidRPr="00040AA0">
          <w:rPr>
            <w:rStyle w:val="-"/>
            <w:noProof/>
          </w:rPr>
          <w:t>Β4.1.6</w:t>
        </w:r>
        <w:r w:rsidR="00433079" w:rsidRPr="00580613">
          <w:rPr>
            <w:rFonts w:cs="Times New Roman"/>
            <w:noProof/>
            <w:sz w:val="22"/>
            <w:szCs w:val="22"/>
          </w:rPr>
          <w:tab/>
        </w:r>
        <w:r w:rsidR="00433079" w:rsidRPr="00040AA0">
          <w:rPr>
            <w:rStyle w:val="-"/>
            <w:noProof/>
          </w:rPr>
          <w:t>Διαδικασία κατακύρωσης Διαγωνισμού</w:t>
        </w:r>
        <w:r w:rsidR="00433079">
          <w:rPr>
            <w:noProof/>
            <w:webHidden/>
          </w:rPr>
          <w:tab/>
        </w:r>
        <w:r w:rsidR="00433079">
          <w:rPr>
            <w:noProof/>
            <w:webHidden/>
          </w:rPr>
          <w:fldChar w:fldCharType="begin"/>
        </w:r>
        <w:r w:rsidR="00433079">
          <w:rPr>
            <w:noProof/>
            <w:webHidden/>
          </w:rPr>
          <w:instrText xml:space="preserve"> PAGEREF _Toc334370899 \h </w:instrText>
        </w:r>
        <w:r w:rsidR="00433079">
          <w:rPr>
            <w:noProof/>
            <w:webHidden/>
          </w:rPr>
        </w:r>
        <w:r w:rsidR="00433079">
          <w:rPr>
            <w:noProof/>
            <w:webHidden/>
          </w:rPr>
          <w:fldChar w:fldCharType="separate"/>
        </w:r>
        <w:r w:rsidR="00433079">
          <w:rPr>
            <w:noProof/>
            <w:webHidden/>
          </w:rPr>
          <w:t>68</w:t>
        </w:r>
        <w:r w:rsidR="00433079">
          <w:rPr>
            <w:noProof/>
            <w:webHidden/>
          </w:rPr>
          <w:fldChar w:fldCharType="end"/>
        </w:r>
      </w:hyperlink>
    </w:p>
    <w:p w:rsidR="00433079" w:rsidRPr="00580613" w:rsidRDefault="00165B4D">
      <w:pPr>
        <w:pStyle w:val="20"/>
        <w:rPr>
          <w:rFonts w:cs="Times New Roman"/>
          <w:b w:val="0"/>
          <w:bCs w:val="0"/>
          <w:noProof/>
        </w:rPr>
      </w:pPr>
      <w:hyperlink w:anchor="_Toc334370900" w:history="1">
        <w:r w:rsidR="00433079" w:rsidRPr="00040AA0">
          <w:rPr>
            <w:rStyle w:val="-"/>
            <w:noProof/>
          </w:rPr>
          <w:t>Β4.2</w:t>
        </w:r>
        <w:r w:rsidR="00433079" w:rsidRPr="00580613">
          <w:rPr>
            <w:rFonts w:cs="Times New Roman"/>
            <w:b w:val="0"/>
            <w:bCs w:val="0"/>
            <w:noProof/>
          </w:rPr>
          <w:tab/>
        </w:r>
        <w:r w:rsidR="00433079" w:rsidRPr="00040AA0">
          <w:rPr>
            <w:rStyle w:val="-"/>
            <w:noProof/>
          </w:rPr>
          <w:t>Απόρριψη Προσφορών</w:t>
        </w:r>
        <w:r w:rsidR="00433079">
          <w:rPr>
            <w:noProof/>
            <w:webHidden/>
          </w:rPr>
          <w:tab/>
        </w:r>
        <w:r w:rsidR="00433079">
          <w:rPr>
            <w:noProof/>
            <w:webHidden/>
          </w:rPr>
          <w:fldChar w:fldCharType="begin"/>
        </w:r>
        <w:r w:rsidR="00433079">
          <w:rPr>
            <w:noProof/>
            <w:webHidden/>
          </w:rPr>
          <w:instrText xml:space="preserve"> PAGEREF _Toc334370900 \h </w:instrText>
        </w:r>
        <w:r w:rsidR="00433079">
          <w:rPr>
            <w:noProof/>
            <w:webHidden/>
          </w:rPr>
        </w:r>
        <w:r w:rsidR="00433079">
          <w:rPr>
            <w:noProof/>
            <w:webHidden/>
          </w:rPr>
          <w:fldChar w:fldCharType="separate"/>
        </w:r>
        <w:r w:rsidR="00433079">
          <w:rPr>
            <w:noProof/>
            <w:webHidden/>
          </w:rPr>
          <w:t>69</w:t>
        </w:r>
        <w:r w:rsidR="00433079">
          <w:rPr>
            <w:noProof/>
            <w:webHidden/>
          </w:rPr>
          <w:fldChar w:fldCharType="end"/>
        </w:r>
      </w:hyperlink>
    </w:p>
    <w:p w:rsidR="00433079" w:rsidRPr="00580613" w:rsidRDefault="00165B4D">
      <w:pPr>
        <w:pStyle w:val="20"/>
        <w:rPr>
          <w:rFonts w:cs="Times New Roman"/>
          <w:b w:val="0"/>
          <w:bCs w:val="0"/>
          <w:noProof/>
        </w:rPr>
      </w:pPr>
      <w:hyperlink w:anchor="_Toc334370901" w:history="1">
        <w:r w:rsidR="00433079" w:rsidRPr="00040AA0">
          <w:rPr>
            <w:rStyle w:val="-"/>
            <w:noProof/>
          </w:rPr>
          <w:t>Β4.3</w:t>
        </w:r>
        <w:r w:rsidR="00433079" w:rsidRPr="00580613">
          <w:rPr>
            <w:rFonts w:cs="Times New Roman"/>
            <w:b w:val="0"/>
            <w:bCs w:val="0"/>
            <w:noProof/>
          </w:rPr>
          <w:tab/>
        </w:r>
        <w:r w:rsidR="00433079" w:rsidRPr="00040AA0">
          <w:rPr>
            <w:rStyle w:val="-"/>
            <w:noProof/>
          </w:rPr>
          <w:t>Προσφυγές</w:t>
        </w:r>
        <w:r w:rsidR="00433079">
          <w:rPr>
            <w:noProof/>
            <w:webHidden/>
          </w:rPr>
          <w:tab/>
        </w:r>
        <w:r w:rsidR="00433079">
          <w:rPr>
            <w:noProof/>
            <w:webHidden/>
          </w:rPr>
          <w:fldChar w:fldCharType="begin"/>
        </w:r>
        <w:r w:rsidR="00433079">
          <w:rPr>
            <w:noProof/>
            <w:webHidden/>
          </w:rPr>
          <w:instrText xml:space="preserve"> PAGEREF _Toc334370901 \h </w:instrText>
        </w:r>
        <w:r w:rsidR="00433079">
          <w:rPr>
            <w:noProof/>
            <w:webHidden/>
          </w:rPr>
        </w:r>
        <w:r w:rsidR="00433079">
          <w:rPr>
            <w:noProof/>
            <w:webHidden/>
          </w:rPr>
          <w:fldChar w:fldCharType="separate"/>
        </w:r>
        <w:r w:rsidR="00433079">
          <w:rPr>
            <w:noProof/>
            <w:webHidden/>
          </w:rPr>
          <w:t>71</w:t>
        </w:r>
        <w:r w:rsidR="00433079">
          <w:rPr>
            <w:noProof/>
            <w:webHidden/>
          </w:rPr>
          <w:fldChar w:fldCharType="end"/>
        </w:r>
      </w:hyperlink>
    </w:p>
    <w:p w:rsidR="00433079" w:rsidRPr="00580613" w:rsidRDefault="00165B4D">
      <w:pPr>
        <w:pStyle w:val="20"/>
        <w:rPr>
          <w:rFonts w:cs="Times New Roman"/>
          <w:b w:val="0"/>
          <w:bCs w:val="0"/>
          <w:noProof/>
        </w:rPr>
      </w:pPr>
      <w:hyperlink w:anchor="_Toc334370902" w:history="1">
        <w:r w:rsidR="00433079" w:rsidRPr="00040AA0">
          <w:rPr>
            <w:rStyle w:val="-"/>
            <w:noProof/>
          </w:rPr>
          <w:t>Β4.4</w:t>
        </w:r>
        <w:r w:rsidR="00433079" w:rsidRPr="00580613">
          <w:rPr>
            <w:rFonts w:cs="Times New Roman"/>
            <w:b w:val="0"/>
            <w:bCs w:val="0"/>
            <w:noProof/>
          </w:rPr>
          <w:tab/>
        </w:r>
        <w:r w:rsidR="00433079" w:rsidRPr="00040AA0">
          <w:rPr>
            <w:rStyle w:val="-"/>
            <w:noProof/>
          </w:rPr>
          <w:t>Αποτελέσματα - Κατακύρωση - Δικαίωμα Προαίρεσης - Ματαίωση Διαγωνισμού</w:t>
        </w:r>
        <w:r w:rsidR="00433079">
          <w:rPr>
            <w:noProof/>
            <w:webHidden/>
          </w:rPr>
          <w:tab/>
        </w:r>
        <w:r w:rsidR="00433079">
          <w:rPr>
            <w:noProof/>
            <w:webHidden/>
          </w:rPr>
          <w:fldChar w:fldCharType="begin"/>
        </w:r>
        <w:r w:rsidR="00433079">
          <w:rPr>
            <w:noProof/>
            <w:webHidden/>
          </w:rPr>
          <w:instrText xml:space="preserve"> PAGEREF _Toc334370902 \h </w:instrText>
        </w:r>
        <w:r w:rsidR="00433079">
          <w:rPr>
            <w:noProof/>
            <w:webHidden/>
          </w:rPr>
        </w:r>
        <w:r w:rsidR="00433079">
          <w:rPr>
            <w:noProof/>
            <w:webHidden/>
          </w:rPr>
          <w:fldChar w:fldCharType="separate"/>
        </w:r>
        <w:r w:rsidR="00433079">
          <w:rPr>
            <w:noProof/>
            <w:webHidden/>
          </w:rPr>
          <w:t>72</w:t>
        </w:r>
        <w:r w:rsidR="00433079">
          <w:rPr>
            <w:noProof/>
            <w:webHidden/>
          </w:rPr>
          <w:fldChar w:fldCharType="end"/>
        </w:r>
      </w:hyperlink>
    </w:p>
    <w:p w:rsidR="00433079" w:rsidRPr="00580613" w:rsidRDefault="00165B4D">
      <w:pPr>
        <w:pStyle w:val="10"/>
        <w:tabs>
          <w:tab w:val="left" w:pos="720"/>
          <w:tab w:val="right" w:leader="dot" w:pos="8296"/>
        </w:tabs>
        <w:rPr>
          <w:rFonts w:cs="Times New Roman"/>
          <w:b w:val="0"/>
          <w:bCs w:val="0"/>
          <w:i w:val="0"/>
          <w:iCs w:val="0"/>
          <w:noProof/>
          <w:sz w:val="22"/>
          <w:szCs w:val="22"/>
        </w:rPr>
      </w:pPr>
      <w:hyperlink w:anchor="_Toc334370903" w:history="1">
        <w:r w:rsidR="00433079" w:rsidRPr="00040AA0">
          <w:rPr>
            <w:rStyle w:val="-"/>
            <w:noProof/>
          </w:rPr>
          <w:t>Β5.</w:t>
        </w:r>
        <w:r w:rsidR="00433079" w:rsidRPr="00580613">
          <w:rPr>
            <w:rFonts w:cs="Times New Roman"/>
            <w:b w:val="0"/>
            <w:bCs w:val="0"/>
            <w:i w:val="0"/>
            <w:iCs w:val="0"/>
            <w:noProof/>
            <w:sz w:val="22"/>
            <w:szCs w:val="22"/>
          </w:rPr>
          <w:tab/>
        </w:r>
        <w:r w:rsidR="00433079" w:rsidRPr="00040AA0">
          <w:rPr>
            <w:rStyle w:val="-"/>
            <w:noProof/>
          </w:rPr>
          <w:t>Κατάρτιση Σύμβασης – Γενικοί Όροι Σύμβασης</w:t>
        </w:r>
        <w:r w:rsidR="00433079">
          <w:rPr>
            <w:noProof/>
            <w:webHidden/>
          </w:rPr>
          <w:tab/>
        </w:r>
        <w:r w:rsidR="00433079">
          <w:rPr>
            <w:noProof/>
            <w:webHidden/>
          </w:rPr>
          <w:fldChar w:fldCharType="begin"/>
        </w:r>
        <w:r w:rsidR="00433079">
          <w:rPr>
            <w:noProof/>
            <w:webHidden/>
          </w:rPr>
          <w:instrText xml:space="preserve"> PAGEREF _Toc334370903 \h </w:instrText>
        </w:r>
        <w:r w:rsidR="00433079">
          <w:rPr>
            <w:noProof/>
            <w:webHidden/>
          </w:rPr>
        </w:r>
        <w:r w:rsidR="00433079">
          <w:rPr>
            <w:noProof/>
            <w:webHidden/>
          </w:rPr>
          <w:fldChar w:fldCharType="separate"/>
        </w:r>
        <w:r w:rsidR="00433079">
          <w:rPr>
            <w:noProof/>
            <w:webHidden/>
          </w:rPr>
          <w:t>73</w:t>
        </w:r>
        <w:r w:rsidR="00433079">
          <w:rPr>
            <w:noProof/>
            <w:webHidden/>
          </w:rPr>
          <w:fldChar w:fldCharType="end"/>
        </w:r>
      </w:hyperlink>
    </w:p>
    <w:p w:rsidR="00433079" w:rsidRPr="00580613" w:rsidRDefault="00165B4D">
      <w:pPr>
        <w:pStyle w:val="20"/>
        <w:rPr>
          <w:rFonts w:cs="Times New Roman"/>
          <w:b w:val="0"/>
          <w:bCs w:val="0"/>
          <w:noProof/>
        </w:rPr>
      </w:pPr>
      <w:hyperlink w:anchor="_Toc334370904" w:history="1">
        <w:r w:rsidR="00433079" w:rsidRPr="00040AA0">
          <w:rPr>
            <w:rStyle w:val="-"/>
            <w:noProof/>
          </w:rPr>
          <w:t>Β5.1</w:t>
        </w:r>
        <w:r w:rsidR="00433079" w:rsidRPr="00580613">
          <w:rPr>
            <w:rFonts w:cs="Times New Roman"/>
            <w:b w:val="0"/>
            <w:bCs w:val="0"/>
            <w:noProof/>
          </w:rPr>
          <w:tab/>
        </w:r>
        <w:r w:rsidR="00433079" w:rsidRPr="00040AA0">
          <w:rPr>
            <w:rStyle w:val="-"/>
            <w:noProof/>
          </w:rPr>
          <w:t>Κατάρτιση, υπογραφή, διάρκεια Σύμβασης – Εγγυήσεις</w:t>
        </w:r>
        <w:r w:rsidR="00433079">
          <w:rPr>
            <w:noProof/>
            <w:webHidden/>
          </w:rPr>
          <w:tab/>
        </w:r>
        <w:r w:rsidR="00433079">
          <w:rPr>
            <w:noProof/>
            <w:webHidden/>
          </w:rPr>
          <w:fldChar w:fldCharType="begin"/>
        </w:r>
        <w:r w:rsidR="00433079">
          <w:rPr>
            <w:noProof/>
            <w:webHidden/>
          </w:rPr>
          <w:instrText xml:space="preserve"> PAGEREF _Toc334370904 \h </w:instrText>
        </w:r>
        <w:r w:rsidR="00433079">
          <w:rPr>
            <w:noProof/>
            <w:webHidden/>
          </w:rPr>
        </w:r>
        <w:r w:rsidR="00433079">
          <w:rPr>
            <w:noProof/>
            <w:webHidden/>
          </w:rPr>
          <w:fldChar w:fldCharType="separate"/>
        </w:r>
        <w:r w:rsidR="00433079">
          <w:rPr>
            <w:noProof/>
            <w:webHidden/>
          </w:rPr>
          <w:t>73</w:t>
        </w:r>
        <w:r w:rsidR="00433079">
          <w:rPr>
            <w:noProof/>
            <w:webHidden/>
          </w:rPr>
          <w:fldChar w:fldCharType="end"/>
        </w:r>
      </w:hyperlink>
    </w:p>
    <w:p w:rsidR="00433079" w:rsidRPr="00580613" w:rsidRDefault="00165B4D">
      <w:pPr>
        <w:pStyle w:val="20"/>
        <w:rPr>
          <w:rFonts w:cs="Times New Roman"/>
          <w:b w:val="0"/>
          <w:bCs w:val="0"/>
          <w:noProof/>
        </w:rPr>
      </w:pPr>
      <w:hyperlink w:anchor="_Toc334370905" w:history="1">
        <w:r w:rsidR="00433079" w:rsidRPr="00040AA0">
          <w:rPr>
            <w:rStyle w:val="-"/>
            <w:noProof/>
          </w:rPr>
          <w:t>Β5.2</w:t>
        </w:r>
        <w:r w:rsidR="00433079" w:rsidRPr="00580613">
          <w:rPr>
            <w:rFonts w:cs="Times New Roman"/>
            <w:b w:val="0"/>
            <w:bCs w:val="0"/>
            <w:noProof/>
          </w:rPr>
          <w:tab/>
        </w:r>
        <w:r w:rsidR="00433079" w:rsidRPr="00040AA0">
          <w:rPr>
            <w:rStyle w:val="-"/>
            <w:noProof/>
          </w:rPr>
          <w:t>Τρόπος Πληρωμής – Κρατήσεις</w:t>
        </w:r>
        <w:r w:rsidR="00433079">
          <w:rPr>
            <w:noProof/>
            <w:webHidden/>
          </w:rPr>
          <w:tab/>
        </w:r>
        <w:r w:rsidR="00433079">
          <w:rPr>
            <w:noProof/>
            <w:webHidden/>
          </w:rPr>
          <w:fldChar w:fldCharType="begin"/>
        </w:r>
        <w:r w:rsidR="00433079">
          <w:rPr>
            <w:noProof/>
            <w:webHidden/>
          </w:rPr>
          <w:instrText xml:space="preserve"> PAGEREF _Toc334370905 \h </w:instrText>
        </w:r>
        <w:r w:rsidR="00433079">
          <w:rPr>
            <w:noProof/>
            <w:webHidden/>
          </w:rPr>
        </w:r>
        <w:r w:rsidR="00433079">
          <w:rPr>
            <w:noProof/>
            <w:webHidden/>
          </w:rPr>
          <w:fldChar w:fldCharType="separate"/>
        </w:r>
        <w:r w:rsidR="00433079">
          <w:rPr>
            <w:noProof/>
            <w:webHidden/>
          </w:rPr>
          <w:t>75</w:t>
        </w:r>
        <w:r w:rsidR="00433079">
          <w:rPr>
            <w:noProof/>
            <w:webHidden/>
          </w:rPr>
          <w:fldChar w:fldCharType="end"/>
        </w:r>
      </w:hyperlink>
    </w:p>
    <w:p w:rsidR="00433079" w:rsidRPr="00580613" w:rsidRDefault="00165B4D">
      <w:pPr>
        <w:pStyle w:val="20"/>
        <w:rPr>
          <w:rFonts w:cs="Times New Roman"/>
          <w:b w:val="0"/>
          <w:bCs w:val="0"/>
          <w:noProof/>
        </w:rPr>
      </w:pPr>
      <w:hyperlink w:anchor="_Toc334370906" w:history="1">
        <w:r w:rsidR="00433079" w:rsidRPr="00040AA0">
          <w:rPr>
            <w:rStyle w:val="-"/>
            <w:noProof/>
          </w:rPr>
          <w:t>Β5.3</w:t>
        </w:r>
        <w:r w:rsidR="00433079" w:rsidRPr="00580613">
          <w:rPr>
            <w:rFonts w:cs="Times New Roman"/>
            <w:b w:val="0"/>
            <w:bCs w:val="0"/>
            <w:noProof/>
          </w:rPr>
          <w:tab/>
        </w:r>
        <w:r w:rsidR="00433079" w:rsidRPr="00040AA0">
          <w:rPr>
            <w:rStyle w:val="-"/>
            <w:noProof/>
          </w:rPr>
          <w:t>Εκτελωνισμός - Φόροι - Δασμοί</w:t>
        </w:r>
        <w:r w:rsidR="00433079">
          <w:rPr>
            <w:noProof/>
            <w:webHidden/>
          </w:rPr>
          <w:tab/>
        </w:r>
        <w:r w:rsidR="00433079">
          <w:rPr>
            <w:noProof/>
            <w:webHidden/>
          </w:rPr>
          <w:fldChar w:fldCharType="begin"/>
        </w:r>
        <w:r w:rsidR="00433079">
          <w:rPr>
            <w:noProof/>
            <w:webHidden/>
          </w:rPr>
          <w:instrText xml:space="preserve"> PAGEREF _Toc334370906 \h </w:instrText>
        </w:r>
        <w:r w:rsidR="00433079">
          <w:rPr>
            <w:noProof/>
            <w:webHidden/>
          </w:rPr>
        </w:r>
        <w:r w:rsidR="00433079">
          <w:rPr>
            <w:noProof/>
            <w:webHidden/>
          </w:rPr>
          <w:fldChar w:fldCharType="separate"/>
        </w:r>
        <w:r w:rsidR="00433079">
          <w:rPr>
            <w:noProof/>
            <w:webHidden/>
          </w:rPr>
          <w:t>76</w:t>
        </w:r>
        <w:r w:rsidR="00433079">
          <w:rPr>
            <w:noProof/>
            <w:webHidden/>
          </w:rPr>
          <w:fldChar w:fldCharType="end"/>
        </w:r>
      </w:hyperlink>
    </w:p>
    <w:p w:rsidR="00433079" w:rsidRPr="00580613" w:rsidRDefault="00165B4D">
      <w:pPr>
        <w:pStyle w:val="20"/>
        <w:rPr>
          <w:rFonts w:cs="Times New Roman"/>
          <w:b w:val="0"/>
          <w:bCs w:val="0"/>
          <w:noProof/>
        </w:rPr>
      </w:pPr>
      <w:hyperlink w:anchor="_Toc334370907" w:history="1">
        <w:r w:rsidR="00433079" w:rsidRPr="00040AA0">
          <w:rPr>
            <w:rStyle w:val="-"/>
            <w:noProof/>
          </w:rPr>
          <w:t>Β5.4</w:t>
        </w:r>
        <w:r w:rsidR="00433079" w:rsidRPr="00580613">
          <w:rPr>
            <w:rFonts w:cs="Times New Roman"/>
            <w:b w:val="0"/>
            <w:bCs w:val="0"/>
            <w:noProof/>
          </w:rPr>
          <w:tab/>
        </w:r>
        <w:r w:rsidR="00433079" w:rsidRPr="00040AA0">
          <w:rPr>
            <w:rStyle w:val="-"/>
            <w:noProof/>
          </w:rPr>
          <w:t>Περίοδοι Εγγύησης και Συντήρησης</w:t>
        </w:r>
        <w:r w:rsidR="00433079">
          <w:rPr>
            <w:noProof/>
            <w:webHidden/>
          </w:rPr>
          <w:tab/>
        </w:r>
        <w:r w:rsidR="00433079">
          <w:rPr>
            <w:noProof/>
            <w:webHidden/>
          </w:rPr>
          <w:fldChar w:fldCharType="begin"/>
        </w:r>
        <w:r w:rsidR="00433079">
          <w:rPr>
            <w:noProof/>
            <w:webHidden/>
          </w:rPr>
          <w:instrText xml:space="preserve"> PAGEREF _Toc334370907 \h </w:instrText>
        </w:r>
        <w:r w:rsidR="00433079">
          <w:rPr>
            <w:noProof/>
            <w:webHidden/>
          </w:rPr>
        </w:r>
        <w:r w:rsidR="00433079">
          <w:rPr>
            <w:noProof/>
            <w:webHidden/>
          </w:rPr>
          <w:fldChar w:fldCharType="separate"/>
        </w:r>
        <w:r w:rsidR="00433079">
          <w:rPr>
            <w:noProof/>
            <w:webHidden/>
          </w:rPr>
          <w:t>76</w:t>
        </w:r>
        <w:r w:rsidR="00433079">
          <w:rPr>
            <w:noProof/>
            <w:webHidden/>
          </w:rPr>
          <w:fldChar w:fldCharType="end"/>
        </w:r>
      </w:hyperlink>
    </w:p>
    <w:p w:rsidR="00433079" w:rsidRPr="00580613" w:rsidRDefault="00165B4D">
      <w:pPr>
        <w:pStyle w:val="20"/>
        <w:rPr>
          <w:rFonts w:cs="Times New Roman"/>
          <w:b w:val="0"/>
          <w:bCs w:val="0"/>
          <w:noProof/>
        </w:rPr>
      </w:pPr>
      <w:hyperlink w:anchor="_Toc334370908" w:history="1">
        <w:r w:rsidR="00433079" w:rsidRPr="00040AA0">
          <w:rPr>
            <w:rStyle w:val="-"/>
            <w:noProof/>
          </w:rPr>
          <w:t>Β5.5</w:t>
        </w:r>
        <w:r w:rsidR="00433079" w:rsidRPr="00580613">
          <w:rPr>
            <w:rFonts w:cs="Times New Roman"/>
            <w:b w:val="0"/>
            <w:bCs w:val="0"/>
            <w:noProof/>
          </w:rPr>
          <w:tab/>
        </w:r>
        <w:r w:rsidR="00433079" w:rsidRPr="00040AA0">
          <w:rPr>
            <w:rStyle w:val="-"/>
            <w:noProof/>
          </w:rPr>
          <w:t>Ποινικές Ρήτρες – Εκπτώσεις</w:t>
        </w:r>
        <w:r w:rsidR="00433079">
          <w:rPr>
            <w:noProof/>
            <w:webHidden/>
          </w:rPr>
          <w:tab/>
        </w:r>
        <w:r w:rsidR="00433079">
          <w:rPr>
            <w:noProof/>
            <w:webHidden/>
          </w:rPr>
          <w:fldChar w:fldCharType="begin"/>
        </w:r>
        <w:r w:rsidR="00433079">
          <w:rPr>
            <w:noProof/>
            <w:webHidden/>
          </w:rPr>
          <w:instrText xml:space="preserve"> PAGEREF _Toc334370908 \h </w:instrText>
        </w:r>
        <w:r w:rsidR="00433079">
          <w:rPr>
            <w:noProof/>
            <w:webHidden/>
          </w:rPr>
        </w:r>
        <w:r w:rsidR="00433079">
          <w:rPr>
            <w:noProof/>
            <w:webHidden/>
          </w:rPr>
          <w:fldChar w:fldCharType="separate"/>
        </w:r>
        <w:r w:rsidR="00433079">
          <w:rPr>
            <w:noProof/>
            <w:webHidden/>
          </w:rPr>
          <w:t>77</w:t>
        </w:r>
        <w:r w:rsidR="00433079">
          <w:rPr>
            <w:noProof/>
            <w:webHidden/>
          </w:rPr>
          <w:fldChar w:fldCharType="end"/>
        </w:r>
      </w:hyperlink>
    </w:p>
    <w:p w:rsidR="00433079" w:rsidRPr="00580613" w:rsidRDefault="00165B4D">
      <w:pPr>
        <w:pStyle w:val="20"/>
        <w:rPr>
          <w:rFonts w:cs="Times New Roman"/>
          <w:b w:val="0"/>
          <w:bCs w:val="0"/>
          <w:noProof/>
        </w:rPr>
      </w:pPr>
      <w:hyperlink w:anchor="_Toc334370909" w:history="1">
        <w:r w:rsidR="00433079" w:rsidRPr="00040AA0">
          <w:rPr>
            <w:rStyle w:val="-"/>
            <w:noProof/>
          </w:rPr>
          <w:t>Β5.6</w:t>
        </w:r>
        <w:r w:rsidR="00433079" w:rsidRPr="00580613">
          <w:rPr>
            <w:rFonts w:cs="Times New Roman"/>
            <w:b w:val="0"/>
            <w:bCs w:val="0"/>
            <w:noProof/>
          </w:rPr>
          <w:tab/>
        </w:r>
        <w:r w:rsidR="00433079" w:rsidRPr="00040AA0">
          <w:rPr>
            <w:rStyle w:val="-"/>
            <w:noProof/>
          </w:rPr>
          <w:t>Υποχρεώσεις Αναδόχου</w:t>
        </w:r>
        <w:r w:rsidR="00433079">
          <w:rPr>
            <w:noProof/>
            <w:webHidden/>
          </w:rPr>
          <w:tab/>
        </w:r>
        <w:r w:rsidR="00433079">
          <w:rPr>
            <w:noProof/>
            <w:webHidden/>
          </w:rPr>
          <w:fldChar w:fldCharType="begin"/>
        </w:r>
        <w:r w:rsidR="00433079">
          <w:rPr>
            <w:noProof/>
            <w:webHidden/>
          </w:rPr>
          <w:instrText xml:space="preserve"> PAGEREF _Toc334370909 \h </w:instrText>
        </w:r>
        <w:r w:rsidR="00433079">
          <w:rPr>
            <w:noProof/>
            <w:webHidden/>
          </w:rPr>
        </w:r>
        <w:r w:rsidR="00433079">
          <w:rPr>
            <w:noProof/>
            <w:webHidden/>
          </w:rPr>
          <w:fldChar w:fldCharType="separate"/>
        </w:r>
        <w:r w:rsidR="00433079">
          <w:rPr>
            <w:noProof/>
            <w:webHidden/>
          </w:rPr>
          <w:t>79</w:t>
        </w:r>
        <w:r w:rsidR="00433079">
          <w:rPr>
            <w:noProof/>
            <w:webHidden/>
          </w:rPr>
          <w:fldChar w:fldCharType="end"/>
        </w:r>
      </w:hyperlink>
    </w:p>
    <w:p w:rsidR="00433079" w:rsidRPr="00580613" w:rsidRDefault="00165B4D">
      <w:pPr>
        <w:pStyle w:val="20"/>
        <w:rPr>
          <w:rFonts w:cs="Times New Roman"/>
          <w:b w:val="0"/>
          <w:bCs w:val="0"/>
          <w:noProof/>
        </w:rPr>
      </w:pPr>
      <w:hyperlink w:anchor="_Toc334370910" w:history="1">
        <w:r w:rsidR="00433079" w:rsidRPr="00040AA0">
          <w:rPr>
            <w:rStyle w:val="-"/>
            <w:noProof/>
          </w:rPr>
          <w:t>Β5.7</w:t>
        </w:r>
        <w:r w:rsidR="00433079" w:rsidRPr="00580613">
          <w:rPr>
            <w:rFonts w:cs="Times New Roman"/>
            <w:b w:val="0"/>
            <w:bCs w:val="0"/>
            <w:noProof/>
          </w:rPr>
          <w:tab/>
        </w:r>
        <w:r w:rsidR="00433079" w:rsidRPr="00040AA0">
          <w:rPr>
            <w:rStyle w:val="-"/>
            <w:noProof/>
          </w:rPr>
          <w:t>Υπεργολαβίες</w:t>
        </w:r>
        <w:r w:rsidR="00433079">
          <w:rPr>
            <w:noProof/>
            <w:webHidden/>
          </w:rPr>
          <w:tab/>
        </w:r>
        <w:r w:rsidR="00433079">
          <w:rPr>
            <w:noProof/>
            <w:webHidden/>
          </w:rPr>
          <w:fldChar w:fldCharType="begin"/>
        </w:r>
        <w:r w:rsidR="00433079">
          <w:rPr>
            <w:noProof/>
            <w:webHidden/>
          </w:rPr>
          <w:instrText xml:space="preserve"> PAGEREF _Toc334370910 \h </w:instrText>
        </w:r>
        <w:r w:rsidR="00433079">
          <w:rPr>
            <w:noProof/>
            <w:webHidden/>
          </w:rPr>
        </w:r>
        <w:r w:rsidR="00433079">
          <w:rPr>
            <w:noProof/>
            <w:webHidden/>
          </w:rPr>
          <w:fldChar w:fldCharType="separate"/>
        </w:r>
        <w:r w:rsidR="00433079">
          <w:rPr>
            <w:noProof/>
            <w:webHidden/>
          </w:rPr>
          <w:t>83</w:t>
        </w:r>
        <w:r w:rsidR="00433079">
          <w:rPr>
            <w:noProof/>
            <w:webHidden/>
          </w:rPr>
          <w:fldChar w:fldCharType="end"/>
        </w:r>
      </w:hyperlink>
    </w:p>
    <w:p w:rsidR="00433079" w:rsidRPr="00580613" w:rsidRDefault="00165B4D">
      <w:pPr>
        <w:pStyle w:val="20"/>
        <w:rPr>
          <w:rFonts w:cs="Times New Roman"/>
          <w:b w:val="0"/>
          <w:bCs w:val="0"/>
          <w:noProof/>
        </w:rPr>
      </w:pPr>
      <w:hyperlink w:anchor="_Toc334370911" w:history="1">
        <w:r w:rsidR="00433079" w:rsidRPr="00040AA0">
          <w:rPr>
            <w:rStyle w:val="-"/>
            <w:noProof/>
          </w:rPr>
          <w:t>Β5.8</w:t>
        </w:r>
        <w:r w:rsidR="00433079" w:rsidRPr="00580613">
          <w:rPr>
            <w:rFonts w:cs="Times New Roman"/>
            <w:b w:val="0"/>
            <w:bCs w:val="0"/>
            <w:noProof/>
          </w:rPr>
          <w:tab/>
        </w:r>
        <w:r w:rsidR="00433079" w:rsidRPr="00040AA0">
          <w:rPr>
            <w:rStyle w:val="-"/>
            <w:noProof/>
          </w:rPr>
          <w:t>Εμπιστευτικότητα</w:t>
        </w:r>
        <w:r w:rsidR="00433079">
          <w:rPr>
            <w:noProof/>
            <w:webHidden/>
          </w:rPr>
          <w:tab/>
        </w:r>
        <w:r w:rsidR="00433079">
          <w:rPr>
            <w:noProof/>
            <w:webHidden/>
          </w:rPr>
          <w:fldChar w:fldCharType="begin"/>
        </w:r>
        <w:r w:rsidR="00433079">
          <w:rPr>
            <w:noProof/>
            <w:webHidden/>
          </w:rPr>
          <w:instrText xml:space="preserve"> PAGEREF _Toc334370911 \h </w:instrText>
        </w:r>
        <w:r w:rsidR="00433079">
          <w:rPr>
            <w:noProof/>
            <w:webHidden/>
          </w:rPr>
        </w:r>
        <w:r w:rsidR="00433079">
          <w:rPr>
            <w:noProof/>
            <w:webHidden/>
          </w:rPr>
          <w:fldChar w:fldCharType="separate"/>
        </w:r>
        <w:r w:rsidR="00433079">
          <w:rPr>
            <w:noProof/>
            <w:webHidden/>
          </w:rPr>
          <w:t>84</w:t>
        </w:r>
        <w:r w:rsidR="00433079">
          <w:rPr>
            <w:noProof/>
            <w:webHidden/>
          </w:rPr>
          <w:fldChar w:fldCharType="end"/>
        </w:r>
      </w:hyperlink>
    </w:p>
    <w:p w:rsidR="00433079" w:rsidRPr="00580613" w:rsidRDefault="00165B4D">
      <w:pPr>
        <w:pStyle w:val="20"/>
        <w:rPr>
          <w:rFonts w:cs="Times New Roman"/>
          <w:b w:val="0"/>
          <w:bCs w:val="0"/>
          <w:noProof/>
        </w:rPr>
      </w:pPr>
      <w:hyperlink w:anchor="_Toc334370912" w:history="1">
        <w:r w:rsidR="00433079" w:rsidRPr="00040AA0">
          <w:rPr>
            <w:rStyle w:val="-"/>
            <w:noProof/>
          </w:rPr>
          <w:t>Β5.9</w:t>
        </w:r>
        <w:r w:rsidR="00433079" w:rsidRPr="00580613">
          <w:rPr>
            <w:rFonts w:cs="Times New Roman"/>
            <w:b w:val="0"/>
            <w:bCs w:val="0"/>
            <w:noProof/>
          </w:rPr>
          <w:tab/>
        </w:r>
        <w:r w:rsidR="00433079" w:rsidRPr="00040AA0">
          <w:rPr>
            <w:rStyle w:val="-"/>
            <w:noProof/>
          </w:rPr>
          <w:t>Πνευματικά δικαιώματα</w:t>
        </w:r>
        <w:r w:rsidR="00433079">
          <w:rPr>
            <w:noProof/>
            <w:webHidden/>
          </w:rPr>
          <w:tab/>
        </w:r>
        <w:r w:rsidR="00433079">
          <w:rPr>
            <w:noProof/>
            <w:webHidden/>
          </w:rPr>
          <w:fldChar w:fldCharType="begin"/>
        </w:r>
        <w:r w:rsidR="00433079">
          <w:rPr>
            <w:noProof/>
            <w:webHidden/>
          </w:rPr>
          <w:instrText xml:space="preserve"> PAGEREF _Toc334370912 \h </w:instrText>
        </w:r>
        <w:r w:rsidR="00433079">
          <w:rPr>
            <w:noProof/>
            <w:webHidden/>
          </w:rPr>
        </w:r>
        <w:r w:rsidR="00433079">
          <w:rPr>
            <w:noProof/>
            <w:webHidden/>
          </w:rPr>
          <w:fldChar w:fldCharType="separate"/>
        </w:r>
        <w:r w:rsidR="00433079">
          <w:rPr>
            <w:noProof/>
            <w:webHidden/>
          </w:rPr>
          <w:t>86</w:t>
        </w:r>
        <w:r w:rsidR="00433079">
          <w:rPr>
            <w:noProof/>
            <w:webHidden/>
          </w:rPr>
          <w:fldChar w:fldCharType="end"/>
        </w:r>
      </w:hyperlink>
    </w:p>
    <w:p w:rsidR="00433079" w:rsidRPr="00580613" w:rsidRDefault="00165B4D">
      <w:pPr>
        <w:pStyle w:val="20"/>
        <w:rPr>
          <w:rFonts w:cs="Times New Roman"/>
          <w:b w:val="0"/>
          <w:bCs w:val="0"/>
          <w:noProof/>
        </w:rPr>
      </w:pPr>
      <w:hyperlink w:anchor="_Toc334370913" w:history="1">
        <w:r w:rsidR="00433079" w:rsidRPr="00040AA0">
          <w:rPr>
            <w:rStyle w:val="-"/>
            <w:noProof/>
          </w:rPr>
          <w:t>Β5.10</w:t>
        </w:r>
        <w:r w:rsidR="00433079" w:rsidRPr="00580613">
          <w:rPr>
            <w:rFonts w:cs="Times New Roman"/>
            <w:b w:val="0"/>
            <w:bCs w:val="0"/>
            <w:noProof/>
          </w:rPr>
          <w:tab/>
        </w:r>
        <w:r w:rsidR="00433079" w:rsidRPr="00040AA0">
          <w:rPr>
            <w:rStyle w:val="-"/>
            <w:noProof/>
          </w:rPr>
          <w:t>Εφαρμοστέο Δίκαιο – Διαιτησία</w:t>
        </w:r>
        <w:r w:rsidR="00433079">
          <w:rPr>
            <w:noProof/>
            <w:webHidden/>
          </w:rPr>
          <w:tab/>
        </w:r>
        <w:r w:rsidR="00433079">
          <w:rPr>
            <w:noProof/>
            <w:webHidden/>
          </w:rPr>
          <w:fldChar w:fldCharType="begin"/>
        </w:r>
        <w:r w:rsidR="00433079">
          <w:rPr>
            <w:noProof/>
            <w:webHidden/>
          </w:rPr>
          <w:instrText xml:space="preserve"> PAGEREF _Toc334370913 \h </w:instrText>
        </w:r>
        <w:r w:rsidR="00433079">
          <w:rPr>
            <w:noProof/>
            <w:webHidden/>
          </w:rPr>
        </w:r>
        <w:r w:rsidR="00433079">
          <w:rPr>
            <w:noProof/>
            <w:webHidden/>
          </w:rPr>
          <w:fldChar w:fldCharType="separate"/>
        </w:r>
        <w:r w:rsidR="00433079">
          <w:rPr>
            <w:noProof/>
            <w:webHidden/>
          </w:rPr>
          <w:t>87</w:t>
        </w:r>
        <w:r w:rsidR="00433079">
          <w:rPr>
            <w:noProof/>
            <w:webHidden/>
          </w:rPr>
          <w:fldChar w:fldCharType="end"/>
        </w:r>
      </w:hyperlink>
    </w:p>
    <w:p w:rsidR="00D20E5A" w:rsidRPr="00A11170" w:rsidRDefault="00D20E5A" w:rsidP="0044491A">
      <w:pPr>
        <w:spacing w:before="100" w:beforeAutospacing="1" w:after="100" w:afterAutospacing="1" w:line="360" w:lineRule="auto"/>
      </w:pPr>
      <w:r>
        <w:fldChar w:fldCharType="end"/>
      </w:r>
    </w:p>
    <w:p w:rsidR="00D20E5A" w:rsidRPr="00A11170" w:rsidRDefault="00D20E5A" w:rsidP="0044491A">
      <w:pPr>
        <w:pStyle w:val="1"/>
        <w:tabs>
          <w:tab w:val="clear" w:pos="360"/>
        </w:tabs>
        <w:ind w:left="0" w:firstLine="0"/>
      </w:pPr>
      <w:r w:rsidRPr="00A11170">
        <w:br w:type="page"/>
      </w:r>
      <w:bookmarkStart w:id="1" w:name="_Toc334370856"/>
      <w:r w:rsidRPr="00A11170">
        <w:lastRenderedPageBreak/>
        <w:t>ΜΕΡΟΣ Β: ΓΕΝΙΚΟΙ ΚΑΙ ΕΙΔΙΚΟΙ ΟΡΟΙ ΔΙΑΓΩΝΙΣΜΟΥ</w:t>
      </w:r>
      <w:bookmarkEnd w:id="1"/>
      <w:r w:rsidRPr="00A11170">
        <w:t xml:space="preserve"> </w:t>
      </w:r>
    </w:p>
    <w:p w:rsidR="00D20E5A" w:rsidRDefault="00D20E5A" w:rsidP="004102BE">
      <w:pPr>
        <w:pStyle w:val="1"/>
        <w:numPr>
          <w:ilvl w:val="0"/>
          <w:numId w:val="38"/>
        </w:numPr>
      </w:pPr>
      <w:r w:rsidRPr="00A11170">
        <w:t xml:space="preserve"> </w:t>
      </w:r>
      <w:bookmarkStart w:id="2" w:name="_Toc334370857"/>
      <w:r w:rsidRPr="00A11170">
        <w:t>Γενικές Πληροφορίες</w:t>
      </w:r>
      <w:bookmarkEnd w:id="2"/>
    </w:p>
    <w:p w:rsidR="00D20E5A" w:rsidRPr="003D41C4" w:rsidRDefault="00D20E5A" w:rsidP="0044491A">
      <w:pPr>
        <w:spacing w:before="100" w:beforeAutospacing="1" w:after="100" w:afterAutospacing="1" w:line="360" w:lineRule="auto"/>
      </w:pPr>
      <w:r w:rsidRPr="003D41C4">
        <w:t>Παρακάτω παρουσιάζονται γενικές πληροφορίες σχετικά με τον Διαγωνισμό.</w:t>
      </w:r>
    </w:p>
    <w:p w:rsidR="00D20E5A" w:rsidRPr="00A11170" w:rsidRDefault="00D20E5A" w:rsidP="004102BE">
      <w:pPr>
        <w:pStyle w:val="2"/>
        <w:numPr>
          <w:ilvl w:val="1"/>
          <w:numId w:val="38"/>
        </w:numPr>
        <w:tabs>
          <w:tab w:val="clear" w:pos="1080"/>
          <w:tab w:val="clear" w:pos="1440"/>
          <w:tab w:val="clear" w:pos="1980"/>
        </w:tabs>
        <w:spacing w:line="360" w:lineRule="auto"/>
      </w:pPr>
      <w:bookmarkStart w:id="3" w:name="_Toc334370858"/>
      <w:r w:rsidRPr="00A11170">
        <w:t>Αντικείμενο Διαγωνισμού</w:t>
      </w:r>
      <w:bookmarkEnd w:id="3"/>
    </w:p>
    <w:p w:rsidR="00D20E5A" w:rsidRPr="00A11170" w:rsidRDefault="00D20E5A" w:rsidP="0044491A">
      <w:pPr>
        <w:spacing w:before="100" w:beforeAutospacing="1" w:after="100" w:afterAutospacing="1" w:line="360" w:lineRule="auto"/>
        <w:jc w:val="both"/>
      </w:pPr>
      <w:r w:rsidRPr="00A11170">
        <w:t xml:space="preserve">Αντικείμενο του Διαγωνισμού είναι η επιλογή Αναδόχου για </w:t>
      </w:r>
      <w:r>
        <w:t>το Φυσικό Αντικείμενο του</w:t>
      </w:r>
      <w:r w:rsidRPr="00A11170">
        <w:t xml:space="preserve"> </w:t>
      </w:r>
      <w:r>
        <w:t>Διαγωνισμού (προμήθεια και εγκατάσταση ειδών – παροχή υπηρεσιών)</w:t>
      </w:r>
      <w:r w:rsidRPr="00A11170">
        <w:t xml:space="preserve">, όπως αυτό περιγράφεται στο Α΄ </w:t>
      </w:r>
      <w:r>
        <w:t>Μέρος</w:t>
      </w:r>
      <w:r w:rsidRPr="00A11170">
        <w:t xml:space="preserve"> της παρούσας Διακήρυξης.</w:t>
      </w:r>
    </w:p>
    <w:p w:rsidR="00D20E5A" w:rsidRDefault="00D20E5A" w:rsidP="0044491A">
      <w:pPr>
        <w:spacing w:before="100" w:beforeAutospacing="1" w:after="100" w:afterAutospacing="1" w:line="360" w:lineRule="auto"/>
        <w:jc w:val="both"/>
      </w:pPr>
      <w:r w:rsidRPr="00A11170">
        <w:t xml:space="preserve">Ο Διαγωνισμός πραγματοποιείται στο πλαίσιο συγχρηματοδότησής </w:t>
      </w:r>
      <w:r>
        <w:t xml:space="preserve">του </w:t>
      </w:r>
      <w:r w:rsidRPr="00A11170">
        <w:t>από το Επιχειρησιακό Πρόγραμμα «Ψηφιακή Σύγκλιση» που έχει ενταχθεί στο Ε</w:t>
      </w:r>
      <w:r>
        <w:t>θνικό Στρατηγικό Πλαίσιο Αναφοράς (ΕΣΠΑ)</w:t>
      </w:r>
      <w:r w:rsidRPr="00A11170">
        <w:t xml:space="preserve"> με την Απόφαση CCI 2007 GR 16 1 PO 002/26-10-2007 της Ευρωπαϊκής Επιτροπής, και υλοποιείται από </w:t>
      </w:r>
      <w:r>
        <w:t xml:space="preserve">Πανεπιστήμιο Θεσσαλίας ως </w:t>
      </w:r>
      <w:r w:rsidRPr="007844F8">
        <w:t xml:space="preserve">Δικαιούχος της πράξης με κωδικό ΟΠΣ: </w:t>
      </w:r>
      <w:r w:rsidRPr="00026ABA">
        <w:rPr>
          <w:b/>
          <w:bCs/>
        </w:rPr>
        <w:t>304176</w:t>
      </w:r>
    </w:p>
    <w:p w:rsidR="00D20E5A" w:rsidRPr="00A11170" w:rsidRDefault="00D20E5A" w:rsidP="0044491A">
      <w:pPr>
        <w:spacing w:before="100" w:beforeAutospacing="1" w:after="100" w:afterAutospacing="1" w:line="360" w:lineRule="auto"/>
        <w:jc w:val="both"/>
      </w:pPr>
      <w:bookmarkStart w:id="4" w:name="_Ref280635356"/>
      <w:r w:rsidRPr="00A11170">
        <w:t xml:space="preserve">Γίνονται δεκτές </w:t>
      </w:r>
      <w:r>
        <w:t>Προσφο</w:t>
      </w:r>
      <w:r w:rsidRPr="00A11170">
        <w:t xml:space="preserve">ρές για το σύνολο των </w:t>
      </w:r>
      <w:r>
        <w:t>απαιτήσεων</w:t>
      </w:r>
      <w:r w:rsidRPr="00A11170">
        <w:t xml:space="preserve">. Δεν γίνονται δεκτές και απορρίπτονται ως απαράδεκτες </w:t>
      </w:r>
      <w:r>
        <w:t>Προσφο</w:t>
      </w:r>
      <w:r w:rsidRPr="00A11170">
        <w:t xml:space="preserve">ρές που υποβάλλονται για μέρος του </w:t>
      </w:r>
      <w:r>
        <w:t>Έργο</w:t>
      </w:r>
      <w:r w:rsidRPr="00A11170">
        <w:t>υ.</w:t>
      </w:r>
    </w:p>
    <w:p w:rsidR="00D20E5A" w:rsidRPr="00A11170" w:rsidRDefault="00D20E5A" w:rsidP="004102BE">
      <w:pPr>
        <w:pStyle w:val="2"/>
        <w:numPr>
          <w:ilvl w:val="1"/>
          <w:numId w:val="38"/>
        </w:numPr>
        <w:tabs>
          <w:tab w:val="clear" w:pos="1080"/>
          <w:tab w:val="clear" w:pos="1440"/>
          <w:tab w:val="clear" w:pos="1980"/>
        </w:tabs>
        <w:spacing w:line="360" w:lineRule="auto"/>
      </w:pPr>
      <w:bookmarkStart w:id="5" w:name="_Toc334370859"/>
      <w:r w:rsidRPr="00A11170">
        <w:t xml:space="preserve">Προϋπολογισμός </w:t>
      </w:r>
      <w:bookmarkEnd w:id="4"/>
      <w:r>
        <w:t>Διαγωνισμού</w:t>
      </w:r>
      <w:bookmarkEnd w:id="5"/>
    </w:p>
    <w:p w:rsidR="00D20E5A" w:rsidRPr="00A11170" w:rsidRDefault="00D20E5A" w:rsidP="0044491A">
      <w:pPr>
        <w:spacing w:before="100" w:beforeAutospacing="1" w:after="100" w:afterAutospacing="1" w:line="360" w:lineRule="auto"/>
        <w:jc w:val="both"/>
      </w:pPr>
      <w:r>
        <w:t>Η πράξη (έργο)</w:t>
      </w:r>
      <w:r w:rsidRPr="00A11170">
        <w:t xml:space="preserve"> </w:t>
      </w:r>
      <w:r w:rsidRPr="00753E8F">
        <w:t>συγχρ</w:t>
      </w:r>
      <w:r w:rsidRPr="00A11170">
        <w:t xml:space="preserve">ηματοδοτείται από το Επιχειρησιακό Πρόγραμμα «ΨΗΦΙΑΚΗ ΣΥΓΚΛΙΣΗ», του ΕΣΠΑ, </w:t>
      </w:r>
      <w:r>
        <w:t>από το Ευρωπαϊκό Ταμείο Περιφερειακής Ανάπτυξης (κοινοτική συνδρομή)</w:t>
      </w:r>
      <w:r w:rsidRPr="00A11170">
        <w:t xml:space="preserve"> και </w:t>
      </w:r>
      <w:r>
        <w:t xml:space="preserve">από </w:t>
      </w:r>
      <w:r w:rsidRPr="00A11170">
        <w:t>Εθνικούς Πόρους</w:t>
      </w:r>
      <w:r>
        <w:t xml:space="preserve"> (εθνική συμμετοχή).</w:t>
      </w:r>
    </w:p>
    <w:p w:rsidR="00D20E5A" w:rsidRPr="005F14FD" w:rsidRDefault="00D20E5A" w:rsidP="0044491A">
      <w:pPr>
        <w:spacing w:before="100" w:beforeAutospacing="1" w:after="100" w:afterAutospacing="1" w:line="360" w:lineRule="auto"/>
        <w:jc w:val="both"/>
      </w:pPr>
      <w:r>
        <w:t>Το σύνολο των</w:t>
      </w:r>
      <w:r w:rsidRPr="00A11170">
        <w:t xml:space="preserve"> δαπ</w:t>
      </w:r>
      <w:r>
        <w:t>ανών</w:t>
      </w:r>
      <w:r w:rsidRPr="00A11170">
        <w:t xml:space="preserve"> </w:t>
      </w:r>
      <w:r>
        <w:t xml:space="preserve">της πράξης (έργου) [κοινοτική συνδρομή και εθνική συμμετοχή], </w:t>
      </w:r>
      <w:r w:rsidRPr="00A11170">
        <w:t xml:space="preserve">θα βαρύνουν </w:t>
      </w:r>
      <w:r>
        <w:t>τις πιστώσεις του</w:t>
      </w:r>
      <w:r w:rsidRPr="00A11170">
        <w:t xml:space="preserve"> Πρ</w:t>
      </w:r>
      <w:r>
        <w:t>ο</w:t>
      </w:r>
      <w:r w:rsidRPr="00A11170">
        <w:t>γρ</w:t>
      </w:r>
      <w:r>
        <w:t>ά</w:t>
      </w:r>
      <w:r w:rsidRPr="00A11170">
        <w:t>μμα</w:t>
      </w:r>
      <w:r>
        <w:t>τος</w:t>
      </w:r>
      <w:r w:rsidRPr="00A11170">
        <w:t xml:space="preserve"> Δημοσίων Επενδύσεων, και συγκεκριμένα </w:t>
      </w:r>
      <w:r>
        <w:t xml:space="preserve">τον ενάριθμο κωδικό Συλλογικής Απόφασης Ένταξης (ΣΑΕ) </w:t>
      </w:r>
      <w:r w:rsidRPr="005F14FD">
        <w:t>2011ΣΕ34580080</w:t>
      </w:r>
      <w:r>
        <w:t>.</w:t>
      </w:r>
    </w:p>
    <w:p w:rsidR="00D20E5A" w:rsidRDefault="00D20E5A">
      <w:pPr>
        <w:spacing w:before="480" w:after="100" w:afterAutospacing="1" w:line="360" w:lineRule="auto"/>
        <w:jc w:val="both"/>
      </w:pPr>
      <w:r w:rsidRPr="00A11170">
        <w:lastRenderedPageBreak/>
        <w:t xml:space="preserve">Ο </w:t>
      </w:r>
      <w:r w:rsidRPr="00A11170">
        <w:rPr>
          <w:b/>
          <w:bCs/>
        </w:rPr>
        <w:t xml:space="preserve">Προϋπολογισμός του </w:t>
      </w:r>
      <w:r>
        <w:rPr>
          <w:b/>
          <w:bCs/>
        </w:rPr>
        <w:t>Διαγωνισμού</w:t>
      </w:r>
      <w:r>
        <w:t xml:space="preserve"> ανέρχεται στο ποσό των </w:t>
      </w:r>
      <w:r w:rsidRPr="005F14FD">
        <w:t xml:space="preserve">Εβδομήντα </w:t>
      </w:r>
      <w:r>
        <w:t>τεσσάρων</w:t>
      </w:r>
      <w:r w:rsidRPr="005F14FD">
        <w:t xml:space="preserve"> </w:t>
      </w:r>
      <w:r>
        <w:t>χιλιάδων</w:t>
      </w:r>
      <w:r w:rsidRPr="005F14FD">
        <w:t xml:space="preserve"> ενενήντα έξι ευρώ και εβδομήντα πέντε </w:t>
      </w:r>
      <w:r>
        <w:t>λεπτών</w:t>
      </w:r>
      <w:r w:rsidRPr="005F14FD">
        <w:t xml:space="preserve"> (74.796,75 €) χωρίς ΦΠΑ [ενενήντα δύο </w:t>
      </w:r>
      <w:r>
        <w:t>χιλιάδων</w:t>
      </w:r>
      <w:r w:rsidRPr="005F14FD">
        <w:t xml:space="preserve"> ευρώ (92.000,00 €) συμπεριλαμβανομένου του αναλόγου ΦΠΑ]</w:t>
      </w:r>
      <w:r>
        <w:t xml:space="preserve">] </w:t>
      </w:r>
      <w:r w:rsidRPr="004446EB">
        <w:t xml:space="preserve">και συμπεριλαμβάνει </w:t>
      </w:r>
      <w:r w:rsidRPr="000E64C0">
        <w:t>ως δικαίωμα προαίρεσης</w:t>
      </w:r>
      <w:r>
        <w:t xml:space="preserve"> </w:t>
      </w:r>
      <w:r w:rsidRPr="004446EB">
        <w:t xml:space="preserve">το κόστος των υπηρεσιών και ειδών πάσης φύσεως </w:t>
      </w:r>
      <w:r>
        <w:t xml:space="preserve">ύψους </w:t>
      </w:r>
      <w:r w:rsidRPr="004F4308">
        <w:t>20</w:t>
      </w:r>
      <w:r w:rsidRPr="004446EB">
        <w:t xml:space="preserve">% επί της συνολικής δαπάνης συμπεριλαμβανομένου του ΦΠΑ (ήτοι </w:t>
      </w:r>
      <w:r w:rsidRPr="004F4308">
        <w:t>18</w:t>
      </w:r>
      <w:r w:rsidRPr="004446EB">
        <w:t>.</w:t>
      </w:r>
      <w:r w:rsidRPr="004F4308">
        <w:t>4</w:t>
      </w:r>
      <w:r>
        <w:t>00</w:t>
      </w:r>
      <w:r w:rsidRPr="004446EB">
        <w:t>,</w:t>
      </w:r>
      <w:r>
        <w:t>00</w:t>
      </w:r>
      <w:r w:rsidRPr="004446EB">
        <w:t xml:space="preserve"> €) για ένα (1) έτος μετά την οριστική παραλαβή του φυσικού αντικειμένου του παρόντος διαγωνισμού</w:t>
      </w:r>
      <w:r>
        <w:t>.</w:t>
      </w:r>
    </w:p>
    <w:p w:rsidR="00D20E5A" w:rsidRPr="003478E7" w:rsidRDefault="00D20E5A" w:rsidP="004F529E">
      <w:pPr>
        <w:spacing w:before="100" w:beforeAutospacing="1" w:after="100" w:afterAutospacing="1" w:line="360" w:lineRule="auto"/>
        <w:jc w:val="both"/>
      </w:pPr>
      <w:r>
        <w:t xml:space="preserve">Η κατανομή του προϋπολογισμού ανά Υποέργο της Πράξης με κωδικό ΟΠΣ </w:t>
      </w:r>
      <w:r w:rsidRPr="003478E7">
        <w:t>304176</w:t>
      </w:r>
      <w:r>
        <w:t xml:space="preserve"> έχει ως εξής:</w:t>
      </w:r>
    </w:p>
    <w:tbl>
      <w:tblPr>
        <w:tblW w:w="8472"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15"/>
        <w:gridCol w:w="4626"/>
        <w:gridCol w:w="1415"/>
        <w:gridCol w:w="1416"/>
      </w:tblGrid>
      <w:tr w:rsidR="00D20E5A" w:rsidRPr="00A902DB">
        <w:tc>
          <w:tcPr>
            <w:tcW w:w="1015" w:type="dxa"/>
          </w:tcPr>
          <w:p w:rsidR="00D20E5A" w:rsidRDefault="00D20E5A" w:rsidP="00770A0E">
            <w:pPr>
              <w:spacing w:before="20" w:afterLines="20" w:after="48"/>
              <w:jc w:val="center"/>
              <w:rPr>
                <w:b/>
                <w:bCs/>
                <w:lang w:eastAsia="en-US"/>
              </w:rPr>
            </w:pPr>
            <w:r w:rsidRPr="004446EB">
              <w:rPr>
                <w:b/>
                <w:bCs/>
                <w:sz w:val="22"/>
                <w:szCs w:val="22"/>
                <w:lang w:eastAsia="en-US"/>
              </w:rPr>
              <w:t>Υποέργο</w:t>
            </w:r>
          </w:p>
        </w:tc>
        <w:tc>
          <w:tcPr>
            <w:tcW w:w="4626" w:type="dxa"/>
          </w:tcPr>
          <w:p w:rsidR="00D20E5A" w:rsidRDefault="00D20E5A" w:rsidP="00770A0E">
            <w:pPr>
              <w:spacing w:before="20" w:afterLines="20" w:after="48"/>
              <w:jc w:val="center"/>
              <w:rPr>
                <w:b/>
                <w:bCs/>
                <w:lang w:eastAsia="en-US"/>
              </w:rPr>
            </w:pPr>
            <w:r w:rsidRPr="004446EB">
              <w:rPr>
                <w:b/>
                <w:bCs/>
                <w:sz w:val="22"/>
                <w:szCs w:val="22"/>
                <w:lang w:eastAsia="en-US"/>
              </w:rPr>
              <w:t>Τίτλος Υποέργου</w:t>
            </w:r>
          </w:p>
        </w:tc>
        <w:tc>
          <w:tcPr>
            <w:tcW w:w="1415" w:type="dxa"/>
          </w:tcPr>
          <w:p w:rsidR="00D20E5A" w:rsidRDefault="00D20E5A" w:rsidP="00770A0E">
            <w:pPr>
              <w:spacing w:before="20" w:afterLines="20" w:after="48"/>
              <w:jc w:val="center"/>
              <w:rPr>
                <w:b/>
                <w:bCs/>
                <w:lang w:eastAsia="en-US"/>
              </w:rPr>
            </w:pPr>
            <w:r w:rsidRPr="004446EB">
              <w:rPr>
                <w:b/>
                <w:bCs/>
                <w:sz w:val="22"/>
                <w:szCs w:val="22"/>
                <w:lang w:eastAsia="en-US"/>
              </w:rPr>
              <w:t>Κόστος           (χωρίς ΦΠΑ)</w:t>
            </w:r>
          </w:p>
        </w:tc>
        <w:tc>
          <w:tcPr>
            <w:tcW w:w="1416" w:type="dxa"/>
          </w:tcPr>
          <w:p w:rsidR="00D20E5A" w:rsidRDefault="00D20E5A" w:rsidP="00770A0E">
            <w:pPr>
              <w:spacing w:before="20" w:afterLines="20" w:after="48"/>
              <w:jc w:val="center"/>
              <w:rPr>
                <w:b/>
                <w:bCs/>
                <w:lang w:eastAsia="en-US"/>
              </w:rPr>
            </w:pPr>
            <w:r w:rsidRPr="004446EB">
              <w:rPr>
                <w:b/>
                <w:bCs/>
                <w:sz w:val="22"/>
                <w:szCs w:val="22"/>
                <w:lang w:eastAsia="en-US"/>
              </w:rPr>
              <w:t>Κόστος        (με ΦΠΑ)</w:t>
            </w:r>
          </w:p>
        </w:tc>
      </w:tr>
      <w:tr w:rsidR="00D20E5A" w:rsidRPr="00A902DB">
        <w:tc>
          <w:tcPr>
            <w:tcW w:w="1015" w:type="dxa"/>
          </w:tcPr>
          <w:p w:rsidR="00D20E5A" w:rsidRPr="003478E7" w:rsidRDefault="00D20E5A" w:rsidP="00770A0E">
            <w:pPr>
              <w:spacing w:before="20" w:afterLines="20" w:after="48"/>
              <w:jc w:val="center"/>
              <w:rPr>
                <w:lang w:eastAsia="en-US"/>
              </w:rPr>
            </w:pPr>
            <w:r w:rsidRPr="003478E7">
              <w:rPr>
                <w:sz w:val="22"/>
                <w:szCs w:val="22"/>
                <w:lang w:eastAsia="en-US"/>
              </w:rPr>
              <w:t>4</w:t>
            </w:r>
          </w:p>
        </w:tc>
        <w:tc>
          <w:tcPr>
            <w:tcW w:w="4626" w:type="dxa"/>
          </w:tcPr>
          <w:p w:rsidR="00D20E5A" w:rsidRPr="003478E7" w:rsidRDefault="00D20E5A" w:rsidP="00770A0E">
            <w:pPr>
              <w:spacing w:before="20" w:afterLines="20" w:after="48"/>
              <w:rPr>
                <w:lang w:eastAsia="en-US"/>
              </w:rPr>
            </w:pPr>
            <w:r w:rsidRPr="003478E7">
              <w:rPr>
                <w:sz w:val="22"/>
                <w:szCs w:val="22"/>
                <w:lang w:eastAsia="en-US"/>
              </w:rPr>
              <w:t>Πληροφοριακό Σύστημα διαχείρισης και παροχής προσομοιώσεων εκπαιδευτικών και επιστημονικών αντικειμένων μέσω διαδικτύου</w:t>
            </w:r>
          </w:p>
        </w:tc>
        <w:tc>
          <w:tcPr>
            <w:tcW w:w="1415" w:type="dxa"/>
          </w:tcPr>
          <w:p w:rsidR="00D20E5A" w:rsidRPr="003478E7" w:rsidRDefault="00D20E5A" w:rsidP="00770A0E">
            <w:pPr>
              <w:spacing w:before="20" w:afterLines="20" w:after="48"/>
              <w:jc w:val="right"/>
              <w:rPr>
                <w:lang w:eastAsia="en-US"/>
              </w:rPr>
            </w:pPr>
            <w:r w:rsidRPr="003478E7">
              <w:rPr>
                <w:sz w:val="22"/>
                <w:szCs w:val="22"/>
                <w:lang w:eastAsia="en-US"/>
              </w:rPr>
              <w:t>74.796,75 €</w:t>
            </w:r>
          </w:p>
        </w:tc>
        <w:tc>
          <w:tcPr>
            <w:tcW w:w="1416" w:type="dxa"/>
          </w:tcPr>
          <w:p w:rsidR="00D20E5A" w:rsidRPr="003478E7" w:rsidRDefault="00D20E5A" w:rsidP="00770A0E">
            <w:pPr>
              <w:spacing w:before="20" w:afterLines="20" w:after="48"/>
              <w:jc w:val="right"/>
              <w:rPr>
                <w:lang w:eastAsia="en-US"/>
              </w:rPr>
            </w:pPr>
            <w:r w:rsidRPr="003478E7">
              <w:rPr>
                <w:sz w:val="22"/>
                <w:szCs w:val="22"/>
                <w:lang w:eastAsia="en-US"/>
              </w:rPr>
              <w:t>92.000,00 €</w:t>
            </w:r>
          </w:p>
        </w:tc>
      </w:tr>
      <w:tr w:rsidR="00D20E5A" w:rsidRPr="00A902DB">
        <w:tc>
          <w:tcPr>
            <w:tcW w:w="5641" w:type="dxa"/>
            <w:gridSpan w:val="2"/>
          </w:tcPr>
          <w:p w:rsidR="00D20E5A" w:rsidRDefault="00D20E5A" w:rsidP="00770A0E">
            <w:pPr>
              <w:spacing w:before="20" w:afterLines="20" w:after="48"/>
              <w:jc w:val="right"/>
              <w:rPr>
                <w:b/>
                <w:bCs/>
                <w:lang w:eastAsia="en-US"/>
              </w:rPr>
            </w:pPr>
            <w:r w:rsidRPr="004446EB">
              <w:rPr>
                <w:b/>
                <w:bCs/>
                <w:sz w:val="22"/>
                <w:szCs w:val="22"/>
                <w:lang w:eastAsia="en-US"/>
              </w:rPr>
              <w:t>ΣΥΝΟΛΟ</w:t>
            </w:r>
          </w:p>
        </w:tc>
        <w:tc>
          <w:tcPr>
            <w:tcW w:w="1415" w:type="dxa"/>
          </w:tcPr>
          <w:p w:rsidR="00D20E5A" w:rsidRPr="003478E7" w:rsidRDefault="00D20E5A" w:rsidP="00770A0E">
            <w:pPr>
              <w:spacing w:before="20" w:afterLines="20" w:after="48"/>
              <w:jc w:val="right"/>
              <w:rPr>
                <w:b/>
                <w:bCs/>
                <w:lang w:eastAsia="en-US"/>
              </w:rPr>
            </w:pPr>
            <w:r w:rsidRPr="003478E7">
              <w:rPr>
                <w:b/>
                <w:bCs/>
                <w:sz w:val="22"/>
                <w:szCs w:val="22"/>
                <w:lang w:eastAsia="en-US"/>
              </w:rPr>
              <w:t>74.796,75 €</w:t>
            </w:r>
          </w:p>
        </w:tc>
        <w:tc>
          <w:tcPr>
            <w:tcW w:w="1416" w:type="dxa"/>
          </w:tcPr>
          <w:p w:rsidR="00D20E5A" w:rsidRPr="003478E7" w:rsidRDefault="00D20E5A" w:rsidP="00770A0E">
            <w:pPr>
              <w:spacing w:before="20" w:afterLines="20" w:after="48"/>
              <w:jc w:val="right"/>
              <w:rPr>
                <w:b/>
                <w:bCs/>
                <w:lang w:eastAsia="en-US"/>
              </w:rPr>
            </w:pPr>
            <w:r w:rsidRPr="003478E7">
              <w:rPr>
                <w:b/>
                <w:bCs/>
                <w:sz w:val="22"/>
                <w:szCs w:val="22"/>
                <w:lang w:eastAsia="en-US"/>
              </w:rPr>
              <w:t>92.000,00 €</w:t>
            </w:r>
          </w:p>
        </w:tc>
      </w:tr>
    </w:tbl>
    <w:p w:rsidR="00D20E5A" w:rsidRDefault="00D20E5A" w:rsidP="003712D4">
      <w:pPr>
        <w:spacing w:before="100" w:beforeAutospacing="1" w:after="100" w:afterAutospacing="1" w:line="360" w:lineRule="auto"/>
        <w:jc w:val="both"/>
      </w:pPr>
      <w:r w:rsidRPr="00D70ED5">
        <w:t>Στον επόμενο</w:t>
      </w:r>
      <w:r>
        <w:t xml:space="preserve"> πίνακα αναλύεται ο συνολικός προϋπολογισμός στις εγκεκριμένες κατηγορίες δαπανών σύμφωνα με το έντυπο υποβολής πρότασης του ενταγμένου Τεχνικού Δελτίου της Πράξης. Επισημαίνεται ότι </w:t>
      </w:r>
      <w:r w:rsidRPr="004446EB">
        <w:rPr>
          <w:b/>
          <w:bCs/>
        </w:rPr>
        <w:t xml:space="preserve">οι υποψήφιοι ανάδοχοι δεν πρέπει να υπερβαίνουν τα όρια ανά κατηγορία δαπανών του πίνακα που ακολουθεί στην υποβολή της οικονομικής τους προσφοράς </w:t>
      </w:r>
      <w:r>
        <w:t>που θα γίνει με συμπλήρωση των αντιστοίχων πινάκων του Παραρτήματος Γ της παρούσης. Οικονομικές προσφορές που θα υπερβαίνουν τα παρακάτω όρια θα απορρίπτονται ως απαράδεκτες.</w:t>
      </w: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Default="00D20E5A">
      <w:pPr>
        <w:jc w:val="both"/>
      </w:pPr>
    </w:p>
    <w:p w:rsidR="00D20E5A" w:rsidRPr="00890C12" w:rsidRDefault="00D20E5A">
      <w:pPr>
        <w:spacing w:before="100" w:beforeAutospacing="1" w:after="100" w:afterAutospacing="1" w:line="360" w:lineRule="auto"/>
        <w:jc w:val="both"/>
        <w:rPr>
          <w:b/>
          <w:bCs/>
        </w:rPr>
      </w:pPr>
      <w:r>
        <w:lastRenderedPageBreak/>
        <w:t xml:space="preserve">    </w:t>
      </w:r>
      <w:r w:rsidRPr="004446EB">
        <w:rPr>
          <w:b/>
          <w:bCs/>
        </w:rPr>
        <w:t>Πίνακας κατανομής προϋπολογισμού ανά κατηγορία εγκεκριμένης δαπάνης</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7"/>
        <w:gridCol w:w="3688"/>
        <w:gridCol w:w="1423"/>
        <w:gridCol w:w="1427"/>
        <w:gridCol w:w="1427"/>
      </w:tblGrid>
      <w:tr w:rsidR="00D20E5A" w:rsidRPr="00A902DB">
        <w:trPr>
          <w:cantSplit/>
          <w:trHeight w:val="317"/>
        </w:trPr>
        <w:tc>
          <w:tcPr>
            <w:tcW w:w="327" w:type="pct"/>
            <w:vMerge w:val="restart"/>
            <w:shd w:val="pct15" w:color="auto" w:fill="FFFFFF"/>
            <w:vAlign w:val="center"/>
          </w:tcPr>
          <w:p w:rsidR="00D20E5A" w:rsidRPr="004446EB" w:rsidRDefault="00D20E5A" w:rsidP="004446EB">
            <w:pPr>
              <w:spacing w:before="100" w:beforeAutospacing="1" w:after="100" w:afterAutospacing="1"/>
              <w:jc w:val="center"/>
            </w:pPr>
            <w:bookmarkStart w:id="6" w:name="OLE_LINK3"/>
            <w:r w:rsidRPr="004446EB">
              <w:rPr>
                <w:sz w:val="22"/>
                <w:szCs w:val="22"/>
              </w:rPr>
              <w:t>Α/Α</w:t>
            </w:r>
          </w:p>
        </w:tc>
        <w:tc>
          <w:tcPr>
            <w:tcW w:w="2164" w:type="pct"/>
            <w:vMerge w:val="restart"/>
            <w:shd w:val="pct15" w:color="auto" w:fill="FFFFFF"/>
            <w:vAlign w:val="center"/>
          </w:tcPr>
          <w:p w:rsidR="00D20E5A" w:rsidRPr="00A902DB" w:rsidRDefault="00D20E5A" w:rsidP="00860A29">
            <w:pPr>
              <w:spacing w:before="100" w:beforeAutospacing="1" w:after="100" w:afterAutospacing="1"/>
            </w:pPr>
            <w:r w:rsidRPr="004446EB">
              <w:rPr>
                <w:sz w:val="22"/>
                <w:szCs w:val="22"/>
              </w:rPr>
              <w:t>ΠΕΡΙΓΡΑΦΗ</w:t>
            </w:r>
          </w:p>
        </w:tc>
        <w:tc>
          <w:tcPr>
            <w:tcW w:w="835" w:type="pct"/>
            <w:vMerge w:val="restart"/>
            <w:shd w:val="pct15" w:color="auto" w:fill="FFFFFF"/>
            <w:vAlign w:val="center"/>
          </w:tcPr>
          <w:p w:rsidR="00D20E5A" w:rsidRPr="00A902DB" w:rsidRDefault="00D20E5A" w:rsidP="00860A29">
            <w:pPr>
              <w:spacing w:before="100" w:beforeAutospacing="1" w:after="100" w:afterAutospacing="1"/>
            </w:pPr>
            <w:r w:rsidRPr="004446EB">
              <w:rPr>
                <w:sz w:val="22"/>
                <w:szCs w:val="22"/>
              </w:rPr>
              <w:t xml:space="preserve">ΣΥΝΟΛΙΚΗ ΑΞΙΑ </w:t>
            </w:r>
          </w:p>
          <w:p w:rsidR="00D20E5A" w:rsidRPr="00A902DB" w:rsidRDefault="00D20E5A" w:rsidP="00860A29">
            <w:pPr>
              <w:spacing w:before="100" w:beforeAutospacing="1" w:after="100" w:afterAutospacing="1"/>
            </w:pPr>
            <w:r w:rsidRPr="004446EB">
              <w:rPr>
                <w:sz w:val="22"/>
                <w:szCs w:val="22"/>
              </w:rPr>
              <w:t>ΧΩΡΙΣ ΦΠΑ [€]</w:t>
            </w:r>
          </w:p>
        </w:tc>
        <w:tc>
          <w:tcPr>
            <w:tcW w:w="837" w:type="pct"/>
            <w:vMerge w:val="restart"/>
            <w:shd w:val="pct15" w:color="auto" w:fill="FFFFFF"/>
            <w:vAlign w:val="center"/>
          </w:tcPr>
          <w:p w:rsidR="00D20E5A" w:rsidRDefault="00D20E5A">
            <w:pPr>
              <w:spacing w:before="100" w:beforeAutospacing="1" w:after="100" w:afterAutospacing="1"/>
              <w:jc w:val="center"/>
            </w:pPr>
            <w:r w:rsidRPr="004446EB">
              <w:rPr>
                <w:sz w:val="22"/>
                <w:szCs w:val="22"/>
              </w:rPr>
              <w:t>ΦΠΑ [€]</w:t>
            </w:r>
          </w:p>
        </w:tc>
        <w:tc>
          <w:tcPr>
            <w:tcW w:w="837" w:type="pct"/>
            <w:vMerge w:val="restart"/>
            <w:shd w:val="pct15" w:color="auto" w:fill="FFFFFF"/>
            <w:vAlign w:val="center"/>
          </w:tcPr>
          <w:p w:rsidR="00D20E5A" w:rsidRPr="00725F34" w:rsidRDefault="00D20E5A" w:rsidP="00860A29">
            <w:pPr>
              <w:spacing w:before="100" w:beforeAutospacing="1" w:after="100" w:afterAutospacing="1"/>
              <w:rPr>
                <w:b/>
                <w:bCs/>
              </w:rPr>
            </w:pPr>
            <w:r w:rsidRPr="00725F34">
              <w:rPr>
                <w:b/>
                <w:bCs/>
                <w:sz w:val="22"/>
                <w:szCs w:val="22"/>
              </w:rPr>
              <w:t xml:space="preserve">ΣΥΝΟΛΙΚΗ ΑΞΙΑ </w:t>
            </w:r>
          </w:p>
          <w:p w:rsidR="00D20E5A" w:rsidRPr="00725F34" w:rsidRDefault="00D20E5A" w:rsidP="00860A29">
            <w:pPr>
              <w:spacing w:before="100" w:beforeAutospacing="1" w:after="100" w:afterAutospacing="1"/>
              <w:rPr>
                <w:b/>
                <w:bCs/>
              </w:rPr>
            </w:pPr>
            <w:r w:rsidRPr="00725F34">
              <w:rPr>
                <w:b/>
                <w:bCs/>
                <w:sz w:val="22"/>
                <w:szCs w:val="22"/>
              </w:rPr>
              <w:t>ΜΕ ΦΠΑ [€]</w:t>
            </w:r>
          </w:p>
        </w:tc>
      </w:tr>
      <w:tr w:rsidR="00D20E5A" w:rsidRPr="00A902DB">
        <w:trPr>
          <w:cantSplit/>
          <w:trHeight w:val="417"/>
        </w:trPr>
        <w:tc>
          <w:tcPr>
            <w:tcW w:w="327" w:type="pct"/>
            <w:vMerge/>
            <w:shd w:val="pct15" w:color="auto" w:fill="FFFFFF"/>
            <w:vAlign w:val="center"/>
          </w:tcPr>
          <w:p w:rsidR="00D20E5A" w:rsidRPr="004446EB" w:rsidRDefault="00D20E5A" w:rsidP="004446EB">
            <w:pPr>
              <w:spacing w:before="100" w:beforeAutospacing="1" w:after="100" w:afterAutospacing="1"/>
              <w:jc w:val="center"/>
            </w:pPr>
          </w:p>
        </w:tc>
        <w:tc>
          <w:tcPr>
            <w:tcW w:w="2164" w:type="pct"/>
            <w:vMerge/>
            <w:shd w:val="pct15" w:color="auto" w:fill="FFFFFF"/>
            <w:vAlign w:val="center"/>
          </w:tcPr>
          <w:p w:rsidR="00D20E5A" w:rsidRPr="00A902DB" w:rsidRDefault="00D20E5A" w:rsidP="00860A29">
            <w:pPr>
              <w:spacing w:before="100" w:beforeAutospacing="1" w:after="100" w:afterAutospacing="1"/>
            </w:pPr>
          </w:p>
        </w:tc>
        <w:tc>
          <w:tcPr>
            <w:tcW w:w="835" w:type="pct"/>
            <w:vMerge/>
            <w:shd w:val="pct15" w:color="auto" w:fill="FFFFFF"/>
            <w:vAlign w:val="center"/>
          </w:tcPr>
          <w:p w:rsidR="00D20E5A" w:rsidRPr="00A902DB" w:rsidRDefault="00D20E5A" w:rsidP="00860A29">
            <w:pPr>
              <w:spacing w:before="100" w:beforeAutospacing="1" w:after="100" w:afterAutospacing="1"/>
            </w:pPr>
          </w:p>
        </w:tc>
        <w:tc>
          <w:tcPr>
            <w:tcW w:w="837" w:type="pct"/>
            <w:vMerge/>
            <w:shd w:val="pct15" w:color="auto" w:fill="FFFFFF"/>
            <w:vAlign w:val="center"/>
          </w:tcPr>
          <w:p w:rsidR="00D20E5A" w:rsidRPr="00A902DB" w:rsidRDefault="00D20E5A" w:rsidP="00860A29">
            <w:pPr>
              <w:spacing w:before="100" w:beforeAutospacing="1" w:after="100" w:afterAutospacing="1"/>
            </w:pPr>
          </w:p>
        </w:tc>
        <w:tc>
          <w:tcPr>
            <w:tcW w:w="837" w:type="pct"/>
            <w:vMerge/>
            <w:shd w:val="pct15" w:color="auto" w:fill="FFFFFF"/>
            <w:vAlign w:val="center"/>
          </w:tcPr>
          <w:p w:rsidR="00D20E5A" w:rsidRPr="00725F34" w:rsidRDefault="00D20E5A" w:rsidP="00860A29">
            <w:pPr>
              <w:spacing w:before="100" w:beforeAutospacing="1" w:after="100" w:afterAutospacing="1"/>
              <w:rPr>
                <w:b/>
                <w:bCs/>
              </w:rPr>
            </w:pPr>
          </w:p>
        </w:tc>
      </w:tr>
      <w:tr w:rsidR="00D20E5A" w:rsidRPr="00A902DB">
        <w:trPr>
          <w:trHeight w:val="284"/>
        </w:trPr>
        <w:tc>
          <w:tcPr>
            <w:tcW w:w="327" w:type="pct"/>
            <w:vAlign w:val="center"/>
          </w:tcPr>
          <w:p w:rsidR="00D20E5A" w:rsidRPr="004446EB" w:rsidRDefault="00D20E5A" w:rsidP="00725F34">
            <w:pPr>
              <w:spacing w:before="100" w:beforeAutospacing="1" w:after="100" w:afterAutospacing="1"/>
              <w:jc w:val="center"/>
            </w:pPr>
            <w:r>
              <w:rPr>
                <w:sz w:val="22"/>
                <w:szCs w:val="22"/>
              </w:rPr>
              <w:t>1</w:t>
            </w:r>
          </w:p>
        </w:tc>
        <w:tc>
          <w:tcPr>
            <w:tcW w:w="2164" w:type="pct"/>
            <w:vAlign w:val="center"/>
          </w:tcPr>
          <w:p w:rsidR="00D20E5A" w:rsidRPr="00725F34" w:rsidRDefault="00D20E5A" w:rsidP="00725F34">
            <w:pPr>
              <w:spacing w:before="100" w:beforeAutospacing="1" w:after="100" w:afterAutospacing="1"/>
            </w:pPr>
            <w:r w:rsidRPr="00725F34">
              <w:rPr>
                <w:sz w:val="22"/>
                <w:szCs w:val="22"/>
              </w:rPr>
              <w:t>Εξυπηρετητής</w:t>
            </w:r>
          </w:p>
        </w:tc>
        <w:tc>
          <w:tcPr>
            <w:tcW w:w="835" w:type="pct"/>
            <w:vAlign w:val="center"/>
          </w:tcPr>
          <w:p w:rsidR="00D20E5A" w:rsidRPr="00725F34" w:rsidRDefault="00D20E5A" w:rsidP="00725F34">
            <w:pPr>
              <w:spacing w:before="100" w:beforeAutospacing="1" w:after="100" w:afterAutospacing="1"/>
              <w:jc w:val="right"/>
            </w:pPr>
            <w:r w:rsidRPr="00725F34">
              <w:rPr>
                <w:sz w:val="22"/>
                <w:szCs w:val="22"/>
                <w:lang w:val="en-US"/>
              </w:rPr>
              <w:t>4</w:t>
            </w:r>
            <w:r>
              <w:rPr>
                <w:sz w:val="22"/>
                <w:szCs w:val="22"/>
              </w:rPr>
              <w:t>.</w:t>
            </w:r>
            <w:r w:rsidRPr="00725F34">
              <w:rPr>
                <w:sz w:val="22"/>
                <w:szCs w:val="22"/>
                <w:lang w:val="en-US"/>
              </w:rPr>
              <w:t>227,64</w:t>
            </w:r>
          </w:p>
        </w:tc>
        <w:tc>
          <w:tcPr>
            <w:tcW w:w="837" w:type="pct"/>
            <w:vAlign w:val="center"/>
          </w:tcPr>
          <w:p w:rsidR="00D20E5A" w:rsidRPr="00890C12" w:rsidRDefault="00D20E5A" w:rsidP="00725F34">
            <w:pPr>
              <w:spacing w:before="100" w:beforeAutospacing="1" w:after="100" w:afterAutospacing="1"/>
              <w:jc w:val="right"/>
              <w:rPr>
                <w:lang w:val="en-US"/>
              </w:rPr>
            </w:pPr>
            <w:r w:rsidRPr="00725F34">
              <w:rPr>
                <w:sz w:val="22"/>
                <w:szCs w:val="22"/>
                <w:lang w:val="en-US"/>
              </w:rPr>
              <w:t>972,36</w:t>
            </w:r>
          </w:p>
        </w:tc>
        <w:tc>
          <w:tcPr>
            <w:tcW w:w="837" w:type="pct"/>
            <w:vAlign w:val="center"/>
          </w:tcPr>
          <w:p w:rsidR="00D20E5A" w:rsidRPr="00725F34" w:rsidRDefault="00D20E5A" w:rsidP="00725F34">
            <w:pPr>
              <w:spacing w:before="100" w:beforeAutospacing="1" w:after="100" w:afterAutospacing="1"/>
              <w:jc w:val="right"/>
            </w:pPr>
            <w:r w:rsidRPr="00725F34">
              <w:rPr>
                <w:sz w:val="22"/>
                <w:szCs w:val="22"/>
              </w:rPr>
              <w:t>5.</w:t>
            </w:r>
            <w:r w:rsidRPr="00725F34">
              <w:rPr>
                <w:sz w:val="22"/>
                <w:szCs w:val="22"/>
                <w:lang w:val="en-US"/>
              </w:rPr>
              <w:t>200</w:t>
            </w:r>
            <w:r w:rsidRPr="00725F34">
              <w:rPr>
                <w:sz w:val="22"/>
                <w:szCs w:val="22"/>
              </w:rPr>
              <w:t>,00</w:t>
            </w:r>
          </w:p>
        </w:tc>
      </w:tr>
      <w:tr w:rsidR="00D20E5A" w:rsidRPr="00725F34">
        <w:trPr>
          <w:trHeight w:val="284"/>
        </w:trPr>
        <w:tc>
          <w:tcPr>
            <w:tcW w:w="327" w:type="pct"/>
            <w:shd w:val="pct15" w:color="auto" w:fill="auto"/>
            <w:vAlign w:val="center"/>
          </w:tcPr>
          <w:p w:rsidR="00D20E5A" w:rsidRPr="00725F34" w:rsidRDefault="00D20E5A" w:rsidP="005F7747">
            <w:pPr>
              <w:spacing w:before="100" w:beforeAutospacing="1" w:after="100" w:afterAutospacing="1"/>
              <w:jc w:val="center"/>
              <w:rPr>
                <w:b/>
                <w:bCs/>
              </w:rPr>
            </w:pPr>
          </w:p>
        </w:tc>
        <w:tc>
          <w:tcPr>
            <w:tcW w:w="2164" w:type="pct"/>
            <w:shd w:val="pct15" w:color="auto" w:fill="auto"/>
            <w:vAlign w:val="center"/>
          </w:tcPr>
          <w:p w:rsidR="00D20E5A" w:rsidRPr="00725F34" w:rsidRDefault="00D20E5A" w:rsidP="005F7747">
            <w:pPr>
              <w:spacing w:before="100" w:beforeAutospacing="1" w:after="100" w:afterAutospacing="1"/>
              <w:rPr>
                <w:b/>
                <w:bCs/>
              </w:rPr>
            </w:pPr>
            <w:r w:rsidRPr="00725F34">
              <w:rPr>
                <w:b/>
                <w:bCs/>
                <w:sz w:val="22"/>
                <w:szCs w:val="22"/>
              </w:rPr>
              <w:t>ΔΙΚΤΥΑΚΕΣ ΚΑΙ ΥΠΟΛΟΓΙΣΤΙΚΕΣ ΥΠΟΔΟΜΕΣ</w:t>
            </w:r>
          </w:p>
        </w:tc>
        <w:tc>
          <w:tcPr>
            <w:tcW w:w="835" w:type="pct"/>
            <w:shd w:val="pct15" w:color="auto" w:fill="auto"/>
            <w:vAlign w:val="center"/>
          </w:tcPr>
          <w:p w:rsidR="00D20E5A" w:rsidRPr="00725F34" w:rsidRDefault="00D20E5A" w:rsidP="005F7747">
            <w:pPr>
              <w:spacing w:before="100" w:beforeAutospacing="1" w:after="100" w:afterAutospacing="1"/>
              <w:jc w:val="right"/>
              <w:rPr>
                <w:b/>
                <w:bCs/>
              </w:rPr>
            </w:pPr>
            <w:r w:rsidRPr="00725F34">
              <w:rPr>
                <w:b/>
                <w:bCs/>
                <w:sz w:val="22"/>
                <w:szCs w:val="22"/>
                <w:lang w:val="en-US"/>
              </w:rPr>
              <w:t>4</w:t>
            </w:r>
            <w:r w:rsidRPr="00725F34">
              <w:rPr>
                <w:b/>
                <w:bCs/>
                <w:sz w:val="22"/>
                <w:szCs w:val="22"/>
              </w:rPr>
              <w:t>.</w:t>
            </w:r>
            <w:r w:rsidRPr="00725F34">
              <w:rPr>
                <w:b/>
                <w:bCs/>
                <w:sz w:val="22"/>
                <w:szCs w:val="22"/>
                <w:lang w:val="en-US"/>
              </w:rPr>
              <w:t>227,64</w:t>
            </w:r>
          </w:p>
        </w:tc>
        <w:tc>
          <w:tcPr>
            <w:tcW w:w="837" w:type="pct"/>
            <w:shd w:val="pct15" w:color="auto" w:fill="auto"/>
            <w:vAlign w:val="center"/>
          </w:tcPr>
          <w:p w:rsidR="00D20E5A" w:rsidRPr="00725F34" w:rsidRDefault="00D20E5A" w:rsidP="005F7747">
            <w:pPr>
              <w:spacing w:before="100" w:beforeAutospacing="1" w:after="100" w:afterAutospacing="1"/>
              <w:jc w:val="right"/>
              <w:rPr>
                <w:b/>
                <w:bCs/>
                <w:lang w:val="en-US"/>
              </w:rPr>
            </w:pPr>
            <w:r w:rsidRPr="00725F34">
              <w:rPr>
                <w:b/>
                <w:bCs/>
                <w:sz w:val="22"/>
                <w:szCs w:val="22"/>
                <w:lang w:val="en-US"/>
              </w:rPr>
              <w:t>972,36</w:t>
            </w:r>
          </w:p>
        </w:tc>
        <w:tc>
          <w:tcPr>
            <w:tcW w:w="837" w:type="pct"/>
            <w:shd w:val="pct15" w:color="auto" w:fill="auto"/>
            <w:vAlign w:val="center"/>
          </w:tcPr>
          <w:p w:rsidR="00D20E5A" w:rsidRPr="00725F34" w:rsidRDefault="00D20E5A" w:rsidP="005F7747">
            <w:pPr>
              <w:spacing w:before="100" w:beforeAutospacing="1" w:after="100" w:afterAutospacing="1"/>
              <w:jc w:val="right"/>
              <w:rPr>
                <w:b/>
                <w:bCs/>
              </w:rPr>
            </w:pPr>
            <w:r w:rsidRPr="00725F34">
              <w:rPr>
                <w:b/>
                <w:bCs/>
                <w:sz w:val="22"/>
                <w:szCs w:val="22"/>
              </w:rPr>
              <w:t>5.</w:t>
            </w:r>
            <w:r w:rsidRPr="00725F34">
              <w:rPr>
                <w:b/>
                <w:bCs/>
                <w:sz w:val="22"/>
                <w:szCs w:val="22"/>
                <w:lang w:val="en-US"/>
              </w:rPr>
              <w:t>200</w:t>
            </w:r>
            <w:r w:rsidRPr="00725F34">
              <w:rPr>
                <w:b/>
                <w:bCs/>
                <w:sz w:val="22"/>
                <w:szCs w:val="22"/>
              </w:rPr>
              <w:t>,00</w:t>
            </w:r>
          </w:p>
        </w:tc>
      </w:tr>
      <w:tr w:rsidR="00D20E5A" w:rsidRPr="00A902DB">
        <w:trPr>
          <w:trHeight w:val="284"/>
        </w:trPr>
        <w:tc>
          <w:tcPr>
            <w:tcW w:w="327" w:type="pct"/>
            <w:vAlign w:val="center"/>
          </w:tcPr>
          <w:p w:rsidR="00D20E5A" w:rsidRPr="004446EB" w:rsidRDefault="00D20E5A" w:rsidP="00725F34">
            <w:pPr>
              <w:spacing w:before="100" w:beforeAutospacing="1" w:after="100" w:afterAutospacing="1"/>
              <w:jc w:val="center"/>
            </w:pPr>
            <w:r>
              <w:rPr>
                <w:sz w:val="22"/>
                <w:szCs w:val="22"/>
              </w:rPr>
              <w:t>2</w:t>
            </w:r>
          </w:p>
        </w:tc>
        <w:tc>
          <w:tcPr>
            <w:tcW w:w="2164" w:type="pct"/>
            <w:vAlign w:val="center"/>
          </w:tcPr>
          <w:p w:rsidR="00D20E5A" w:rsidRPr="00725F34" w:rsidRDefault="00D20E5A" w:rsidP="00725F34">
            <w:pPr>
              <w:spacing w:before="100" w:beforeAutospacing="1" w:after="100" w:afterAutospacing="1"/>
            </w:pPr>
            <w:r w:rsidRPr="00725F34">
              <w:rPr>
                <w:sz w:val="22"/>
                <w:szCs w:val="22"/>
              </w:rPr>
              <w:t>Περιβάλλον ανάπτυξης προσομοιώσεων με τη μέθοδο της συστημικής δυναμικής</w:t>
            </w:r>
          </w:p>
        </w:tc>
        <w:tc>
          <w:tcPr>
            <w:tcW w:w="835" w:type="pct"/>
            <w:vAlign w:val="center"/>
          </w:tcPr>
          <w:p w:rsidR="00D20E5A" w:rsidRPr="00725F34" w:rsidRDefault="00D20E5A" w:rsidP="00725F34">
            <w:pPr>
              <w:spacing w:before="100" w:beforeAutospacing="1" w:after="100" w:afterAutospacing="1"/>
              <w:jc w:val="right"/>
            </w:pPr>
          </w:p>
        </w:tc>
        <w:tc>
          <w:tcPr>
            <w:tcW w:w="837" w:type="pct"/>
            <w:vAlign w:val="center"/>
          </w:tcPr>
          <w:p w:rsidR="00D20E5A" w:rsidRPr="00725F34" w:rsidRDefault="00D20E5A" w:rsidP="00725F34">
            <w:pPr>
              <w:spacing w:before="100" w:beforeAutospacing="1" w:after="100" w:afterAutospacing="1"/>
              <w:jc w:val="right"/>
            </w:pPr>
          </w:p>
        </w:tc>
        <w:tc>
          <w:tcPr>
            <w:tcW w:w="837" w:type="pct"/>
            <w:vAlign w:val="center"/>
          </w:tcPr>
          <w:p w:rsidR="00D20E5A" w:rsidRPr="00725F34" w:rsidRDefault="00D20E5A" w:rsidP="00725F34">
            <w:pPr>
              <w:spacing w:before="100" w:beforeAutospacing="1" w:after="100" w:afterAutospacing="1"/>
              <w:jc w:val="right"/>
              <w:rPr>
                <w:b/>
                <w:bCs/>
              </w:rPr>
            </w:pPr>
          </w:p>
        </w:tc>
      </w:tr>
      <w:tr w:rsidR="00D20E5A" w:rsidRPr="00A902DB">
        <w:trPr>
          <w:trHeight w:val="284"/>
        </w:trPr>
        <w:tc>
          <w:tcPr>
            <w:tcW w:w="327" w:type="pct"/>
            <w:vAlign w:val="center"/>
          </w:tcPr>
          <w:p w:rsidR="00D20E5A" w:rsidRPr="004446EB" w:rsidRDefault="00D20E5A" w:rsidP="00725F34">
            <w:pPr>
              <w:spacing w:before="100" w:beforeAutospacing="1" w:after="100" w:afterAutospacing="1"/>
              <w:jc w:val="center"/>
            </w:pPr>
            <w:r>
              <w:rPr>
                <w:sz w:val="22"/>
                <w:szCs w:val="22"/>
              </w:rPr>
              <w:t>3</w:t>
            </w:r>
          </w:p>
        </w:tc>
        <w:tc>
          <w:tcPr>
            <w:tcW w:w="2164" w:type="pct"/>
            <w:vAlign w:val="center"/>
          </w:tcPr>
          <w:p w:rsidR="00D20E5A" w:rsidRPr="00725F34" w:rsidRDefault="00D20E5A" w:rsidP="00725F34">
            <w:pPr>
              <w:spacing w:before="100" w:beforeAutospacing="1" w:after="100" w:afterAutospacing="1"/>
            </w:pPr>
            <w:r w:rsidRPr="00725F34">
              <w:rPr>
                <w:sz w:val="22"/>
                <w:szCs w:val="22"/>
              </w:rPr>
              <w:t>Εργαλείο ανάπτυξης διαδικτυακών εφαρμογών</w:t>
            </w:r>
          </w:p>
        </w:tc>
        <w:tc>
          <w:tcPr>
            <w:tcW w:w="835" w:type="pct"/>
            <w:vAlign w:val="center"/>
          </w:tcPr>
          <w:p w:rsidR="00D20E5A" w:rsidRPr="00890C12" w:rsidRDefault="00D20E5A" w:rsidP="00725F34">
            <w:pPr>
              <w:spacing w:before="100" w:beforeAutospacing="1" w:after="100" w:afterAutospacing="1"/>
              <w:jc w:val="right"/>
              <w:rPr>
                <w:lang w:val="en-US"/>
              </w:rPr>
            </w:pPr>
          </w:p>
        </w:tc>
        <w:tc>
          <w:tcPr>
            <w:tcW w:w="837" w:type="pct"/>
            <w:vAlign w:val="center"/>
          </w:tcPr>
          <w:p w:rsidR="00D20E5A" w:rsidRPr="00890C12" w:rsidRDefault="00D20E5A" w:rsidP="00725F34">
            <w:pPr>
              <w:spacing w:before="100" w:beforeAutospacing="1" w:after="100" w:afterAutospacing="1"/>
              <w:jc w:val="right"/>
              <w:rPr>
                <w:lang w:val="en-US"/>
              </w:rPr>
            </w:pPr>
          </w:p>
        </w:tc>
        <w:tc>
          <w:tcPr>
            <w:tcW w:w="837" w:type="pct"/>
            <w:vAlign w:val="center"/>
          </w:tcPr>
          <w:p w:rsidR="00D20E5A" w:rsidRPr="00725F34" w:rsidRDefault="00D20E5A" w:rsidP="00725F34">
            <w:pPr>
              <w:spacing w:before="100" w:beforeAutospacing="1" w:after="100" w:afterAutospacing="1"/>
              <w:jc w:val="right"/>
              <w:rPr>
                <w:b/>
                <w:bCs/>
              </w:rPr>
            </w:pPr>
          </w:p>
        </w:tc>
      </w:tr>
      <w:tr w:rsidR="00D20E5A" w:rsidRPr="00A902DB">
        <w:trPr>
          <w:trHeight w:val="284"/>
        </w:trPr>
        <w:tc>
          <w:tcPr>
            <w:tcW w:w="327" w:type="pct"/>
            <w:vAlign w:val="center"/>
          </w:tcPr>
          <w:p w:rsidR="00D20E5A" w:rsidRDefault="00D20E5A" w:rsidP="00725F34">
            <w:pPr>
              <w:spacing w:before="100" w:beforeAutospacing="1" w:after="100" w:afterAutospacing="1"/>
              <w:jc w:val="center"/>
            </w:pPr>
            <w:r>
              <w:rPr>
                <w:sz w:val="22"/>
                <w:szCs w:val="22"/>
              </w:rPr>
              <w:t>4</w:t>
            </w:r>
          </w:p>
        </w:tc>
        <w:tc>
          <w:tcPr>
            <w:tcW w:w="2164" w:type="pct"/>
            <w:vAlign w:val="center"/>
          </w:tcPr>
          <w:p w:rsidR="00D20E5A" w:rsidRPr="00725F34" w:rsidRDefault="00D20E5A" w:rsidP="00B141B8">
            <w:pPr>
              <w:spacing w:before="100" w:beforeAutospacing="1" w:after="100" w:afterAutospacing="1"/>
            </w:pPr>
            <w:r w:rsidRPr="00725F34">
              <w:rPr>
                <w:sz w:val="22"/>
                <w:szCs w:val="22"/>
              </w:rPr>
              <w:t xml:space="preserve">Λογισμικό </w:t>
            </w:r>
            <w:r>
              <w:rPr>
                <w:sz w:val="22"/>
                <w:szCs w:val="22"/>
              </w:rPr>
              <w:t xml:space="preserve">εξυπηρετητή </w:t>
            </w:r>
            <w:r w:rsidRPr="00725F34">
              <w:rPr>
                <w:sz w:val="22"/>
                <w:szCs w:val="22"/>
              </w:rPr>
              <w:t>για την εξυπηρέτηση διαδικτυακών προσομοιώσεων</w:t>
            </w:r>
          </w:p>
        </w:tc>
        <w:tc>
          <w:tcPr>
            <w:tcW w:w="835" w:type="pct"/>
            <w:vAlign w:val="center"/>
          </w:tcPr>
          <w:p w:rsidR="00D20E5A" w:rsidRPr="00725F34" w:rsidRDefault="00D20E5A" w:rsidP="00725F34">
            <w:pPr>
              <w:spacing w:before="100" w:beforeAutospacing="1" w:after="100" w:afterAutospacing="1"/>
              <w:jc w:val="right"/>
            </w:pPr>
          </w:p>
        </w:tc>
        <w:tc>
          <w:tcPr>
            <w:tcW w:w="837" w:type="pct"/>
            <w:vAlign w:val="center"/>
          </w:tcPr>
          <w:p w:rsidR="00D20E5A" w:rsidRPr="00725F34" w:rsidRDefault="00D20E5A" w:rsidP="00725F34">
            <w:pPr>
              <w:spacing w:before="100" w:beforeAutospacing="1" w:after="100" w:afterAutospacing="1"/>
              <w:jc w:val="right"/>
            </w:pPr>
          </w:p>
        </w:tc>
        <w:tc>
          <w:tcPr>
            <w:tcW w:w="837" w:type="pct"/>
            <w:vAlign w:val="center"/>
          </w:tcPr>
          <w:p w:rsidR="00D20E5A" w:rsidRPr="00725F34" w:rsidRDefault="00D20E5A" w:rsidP="00725F34">
            <w:pPr>
              <w:spacing w:before="100" w:beforeAutospacing="1" w:after="100" w:afterAutospacing="1"/>
              <w:jc w:val="right"/>
              <w:rPr>
                <w:b/>
                <w:bCs/>
              </w:rPr>
            </w:pPr>
          </w:p>
        </w:tc>
      </w:tr>
      <w:tr w:rsidR="00D20E5A" w:rsidRPr="00A902DB">
        <w:trPr>
          <w:trHeight w:val="284"/>
        </w:trPr>
        <w:tc>
          <w:tcPr>
            <w:tcW w:w="327" w:type="pct"/>
            <w:shd w:val="pct15" w:color="auto" w:fill="auto"/>
            <w:vAlign w:val="center"/>
          </w:tcPr>
          <w:p w:rsidR="00D20E5A" w:rsidRDefault="00D20E5A" w:rsidP="005F7747">
            <w:pPr>
              <w:spacing w:before="100" w:beforeAutospacing="1" w:after="100" w:afterAutospacing="1"/>
              <w:jc w:val="center"/>
            </w:pPr>
          </w:p>
        </w:tc>
        <w:tc>
          <w:tcPr>
            <w:tcW w:w="2164" w:type="pct"/>
            <w:shd w:val="pct15" w:color="auto" w:fill="auto"/>
            <w:vAlign w:val="center"/>
          </w:tcPr>
          <w:p w:rsidR="00D20E5A" w:rsidRPr="00A902DB" w:rsidRDefault="00D20E5A" w:rsidP="005F7747">
            <w:pPr>
              <w:spacing w:before="100" w:beforeAutospacing="1" w:after="100" w:afterAutospacing="1"/>
              <w:rPr>
                <w:b/>
                <w:bCs/>
              </w:rPr>
            </w:pPr>
            <w:r w:rsidRPr="004446EB">
              <w:rPr>
                <w:sz w:val="22"/>
                <w:szCs w:val="22"/>
              </w:rPr>
              <w:t>ΑΔΕΙΕΣ ΛΟΓΙΣΜΙΚΟΥ</w:t>
            </w:r>
          </w:p>
        </w:tc>
        <w:tc>
          <w:tcPr>
            <w:tcW w:w="835" w:type="pct"/>
            <w:shd w:val="pct15" w:color="auto" w:fill="auto"/>
            <w:vAlign w:val="center"/>
          </w:tcPr>
          <w:p w:rsidR="00D20E5A" w:rsidRDefault="00D20E5A">
            <w:pPr>
              <w:jc w:val="right"/>
              <w:rPr>
                <w:color w:val="000000"/>
              </w:rPr>
            </w:pPr>
            <w:r>
              <w:rPr>
                <w:color w:val="000000"/>
                <w:sz w:val="22"/>
                <w:szCs w:val="22"/>
              </w:rPr>
              <w:t>5.528,46</w:t>
            </w:r>
          </w:p>
        </w:tc>
        <w:tc>
          <w:tcPr>
            <w:tcW w:w="837" w:type="pct"/>
            <w:shd w:val="pct15" w:color="auto" w:fill="auto"/>
            <w:vAlign w:val="center"/>
          </w:tcPr>
          <w:p w:rsidR="00D20E5A" w:rsidRDefault="00D20E5A">
            <w:pPr>
              <w:jc w:val="right"/>
              <w:rPr>
                <w:color w:val="000000"/>
              </w:rPr>
            </w:pPr>
            <w:r>
              <w:rPr>
                <w:color w:val="000000"/>
                <w:sz w:val="22"/>
                <w:szCs w:val="22"/>
                <w:lang w:val="en-US"/>
              </w:rPr>
              <w:t>1</w:t>
            </w:r>
            <w:r>
              <w:rPr>
                <w:color w:val="000000"/>
                <w:sz w:val="22"/>
                <w:szCs w:val="22"/>
              </w:rPr>
              <w:t>.</w:t>
            </w:r>
            <w:r>
              <w:rPr>
                <w:color w:val="000000"/>
                <w:sz w:val="22"/>
                <w:szCs w:val="22"/>
                <w:lang w:val="en-US"/>
              </w:rPr>
              <w:t>271,545</w:t>
            </w:r>
          </w:p>
        </w:tc>
        <w:tc>
          <w:tcPr>
            <w:tcW w:w="837" w:type="pct"/>
            <w:shd w:val="pct15" w:color="auto" w:fill="auto"/>
            <w:vAlign w:val="bottom"/>
          </w:tcPr>
          <w:p w:rsidR="00D20E5A" w:rsidRDefault="00D20E5A">
            <w:pPr>
              <w:jc w:val="right"/>
              <w:rPr>
                <w:color w:val="000000"/>
              </w:rPr>
            </w:pPr>
            <w:r>
              <w:rPr>
                <w:color w:val="000000"/>
                <w:sz w:val="22"/>
                <w:szCs w:val="22"/>
              </w:rPr>
              <w:t>6.800,00</w:t>
            </w:r>
          </w:p>
        </w:tc>
      </w:tr>
      <w:tr w:rsidR="00D20E5A" w:rsidRPr="00A902DB">
        <w:trPr>
          <w:trHeight w:val="284"/>
        </w:trPr>
        <w:tc>
          <w:tcPr>
            <w:tcW w:w="327" w:type="pct"/>
            <w:vAlign w:val="center"/>
          </w:tcPr>
          <w:p w:rsidR="00D20E5A" w:rsidRPr="00725F34" w:rsidRDefault="00D20E5A" w:rsidP="00725F34">
            <w:pPr>
              <w:spacing w:before="100" w:beforeAutospacing="1" w:after="100" w:afterAutospacing="1"/>
              <w:jc w:val="center"/>
            </w:pPr>
            <w:r>
              <w:rPr>
                <w:sz w:val="22"/>
                <w:szCs w:val="22"/>
              </w:rPr>
              <w:t>5</w:t>
            </w:r>
          </w:p>
        </w:tc>
        <w:tc>
          <w:tcPr>
            <w:tcW w:w="2164" w:type="pct"/>
            <w:vAlign w:val="center"/>
          </w:tcPr>
          <w:p w:rsidR="00D20E5A" w:rsidRPr="00A902DB" w:rsidRDefault="00D20E5A" w:rsidP="00725F34">
            <w:pPr>
              <w:spacing w:before="100" w:beforeAutospacing="1" w:after="100" w:afterAutospacing="1"/>
            </w:pPr>
            <w:r w:rsidRPr="00725F34">
              <w:rPr>
                <w:sz w:val="22"/>
                <w:szCs w:val="22"/>
              </w:rPr>
              <w:t>Ανάπτυξη Π.Σ. διαχείρισης και παροχής των προσομοιώσεων και σύστημα Διαδραστικής Ασύγχρονης Διαδικτυακής Εκπαίδευσης μέσω Προσομοιώσεων</w:t>
            </w:r>
          </w:p>
        </w:tc>
        <w:tc>
          <w:tcPr>
            <w:tcW w:w="835" w:type="pct"/>
            <w:vAlign w:val="center"/>
          </w:tcPr>
          <w:p w:rsidR="00D20E5A" w:rsidRPr="00B141B8" w:rsidRDefault="00D20E5A" w:rsidP="00B141B8">
            <w:pPr>
              <w:spacing w:before="100" w:beforeAutospacing="1" w:after="100" w:afterAutospacing="1"/>
              <w:jc w:val="right"/>
            </w:pPr>
            <w:r w:rsidRPr="00B141B8">
              <w:rPr>
                <w:sz w:val="22"/>
                <w:szCs w:val="22"/>
                <w:lang w:val="en-US"/>
              </w:rPr>
              <w:t>65.040,65</w:t>
            </w:r>
          </w:p>
        </w:tc>
        <w:tc>
          <w:tcPr>
            <w:tcW w:w="837" w:type="pct"/>
            <w:vAlign w:val="center"/>
          </w:tcPr>
          <w:p w:rsidR="00D20E5A" w:rsidRPr="00890C12" w:rsidRDefault="00D20E5A" w:rsidP="00725F34">
            <w:pPr>
              <w:spacing w:before="100" w:beforeAutospacing="1" w:after="100" w:afterAutospacing="1"/>
              <w:jc w:val="right"/>
              <w:rPr>
                <w:lang w:val="en-US"/>
              </w:rPr>
            </w:pPr>
            <w:r w:rsidRPr="00B141B8">
              <w:rPr>
                <w:sz w:val="22"/>
                <w:szCs w:val="22"/>
                <w:lang w:val="en-US"/>
              </w:rPr>
              <w:t>14.959,35</w:t>
            </w:r>
          </w:p>
        </w:tc>
        <w:tc>
          <w:tcPr>
            <w:tcW w:w="837" w:type="pct"/>
            <w:vAlign w:val="center"/>
          </w:tcPr>
          <w:p w:rsidR="00D20E5A" w:rsidRPr="00B141B8" w:rsidRDefault="00D20E5A" w:rsidP="00725F34">
            <w:pPr>
              <w:spacing w:before="100" w:beforeAutospacing="1" w:after="100" w:afterAutospacing="1"/>
              <w:jc w:val="right"/>
            </w:pPr>
            <w:r w:rsidRPr="00B141B8">
              <w:rPr>
                <w:sz w:val="22"/>
                <w:szCs w:val="22"/>
              </w:rPr>
              <w:t>80.000,00</w:t>
            </w:r>
          </w:p>
        </w:tc>
      </w:tr>
      <w:tr w:rsidR="00D20E5A" w:rsidRPr="00A902DB">
        <w:trPr>
          <w:trHeight w:val="284"/>
        </w:trPr>
        <w:tc>
          <w:tcPr>
            <w:tcW w:w="327" w:type="pct"/>
            <w:shd w:val="pct15" w:color="auto" w:fill="auto"/>
            <w:vAlign w:val="center"/>
          </w:tcPr>
          <w:p w:rsidR="00D20E5A" w:rsidRPr="004446EB" w:rsidRDefault="00D20E5A" w:rsidP="005F7747">
            <w:pPr>
              <w:spacing w:before="100" w:beforeAutospacing="1" w:after="100" w:afterAutospacing="1"/>
              <w:jc w:val="center"/>
            </w:pPr>
          </w:p>
        </w:tc>
        <w:tc>
          <w:tcPr>
            <w:tcW w:w="2164" w:type="pct"/>
            <w:shd w:val="pct15" w:color="auto" w:fill="auto"/>
            <w:vAlign w:val="center"/>
          </w:tcPr>
          <w:p w:rsidR="00D20E5A" w:rsidRPr="00A902DB" w:rsidRDefault="00D20E5A" w:rsidP="005F7747">
            <w:pPr>
              <w:spacing w:before="100" w:beforeAutospacing="1" w:after="100" w:afterAutospacing="1"/>
              <w:rPr>
                <w:b/>
                <w:bCs/>
              </w:rPr>
            </w:pPr>
            <w:r w:rsidRPr="004446EB">
              <w:rPr>
                <w:sz w:val="22"/>
                <w:szCs w:val="22"/>
              </w:rPr>
              <w:t>ΑΝΑΠΤΥΞΗ ΥΠΗΡΕΣΙΩΝ</w:t>
            </w:r>
          </w:p>
        </w:tc>
        <w:tc>
          <w:tcPr>
            <w:tcW w:w="835" w:type="pct"/>
            <w:shd w:val="pct15" w:color="auto" w:fill="auto"/>
            <w:vAlign w:val="center"/>
          </w:tcPr>
          <w:p w:rsidR="00D20E5A" w:rsidRPr="00B141B8" w:rsidRDefault="00D20E5A" w:rsidP="008768A3">
            <w:pPr>
              <w:spacing w:before="100" w:beforeAutospacing="1" w:after="100" w:afterAutospacing="1"/>
              <w:jc w:val="right"/>
              <w:rPr>
                <w:b/>
                <w:bCs/>
              </w:rPr>
            </w:pPr>
            <w:r w:rsidRPr="00B141B8">
              <w:rPr>
                <w:b/>
                <w:bCs/>
                <w:sz w:val="22"/>
                <w:szCs w:val="22"/>
                <w:lang w:val="en-US"/>
              </w:rPr>
              <w:t>65.040,65</w:t>
            </w:r>
          </w:p>
        </w:tc>
        <w:tc>
          <w:tcPr>
            <w:tcW w:w="837" w:type="pct"/>
            <w:shd w:val="pct15" w:color="auto" w:fill="auto"/>
            <w:vAlign w:val="center"/>
          </w:tcPr>
          <w:p w:rsidR="00D20E5A" w:rsidRPr="00B141B8" w:rsidRDefault="00D20E5A" w:rsidP="008768A3">
            <w:pPr>
              <w:spacing w:before="100" w:beforeAutospacing="1" w:after="100" w:afterAutospacing="1"/>
              <w:jc w:val="right"/>
              <w:rPr>
                <w:b/>
                <w:bCs/>
                <w:lang w:val="en-US"/>
              </w:rPr>
            </w:pPr>
            <w:r w:rsidRPr="00B141B8">
              <w:rPr>
                <w:b/>
                <w:bCs/>
                <w:sz w:val="22"/>
                <w:szCs w:val="22"/>
                <w:lang w:val="en-US"/>
              </w:rPr>
              <w:t>14.959,35</w:t>
            </w:r>
          </w:p>
        </w:tc>
        <w:tc>
          <w:tcPr>
            <w:tcW w:w="837" w:type="pct"/>
            <w:shd w:val="pct15" w:color="auto" w:fill="auto"/>
            <w:vAlign w:val="center"/>
          </w:tcPr>
          <w:p w:rsidR="00D20E5A" w:rsidRPr="00B141B8" w:rsidRDefault="00D20E5A" w:rsidP="005F7747">
            <w:pPr>
              <w:spacing w:before="100" w:beforeAutospacing="1" w:after="100" w:afterAutospacing="1"/>
              <w:jc w:val="right"/>
              <w:rPr>
                <w:b/>
                <w:bCs/>
              </w:rPr>
            </w:pPr>
            <w:r w:rsidRPr="00B141B8">
              <w:rPr>
                <w:b/>
                <w:bCs/>
                <w:sz w:val="22"/>
                <w:szCs w:val="22"/>
              </w:rPr>
              <w:t>80.000,00</w:t>
            </w:r>
          </w:p>
        </w:tc>
      </w:tr>
      <w:tr w:rsidR="00D20E5A" w:rsidRPr="00A902DB">
        <w:trPr>
          <w:trHeight w:val="284"/>
        </w:trPr>
        <w:tc>
          <w:tcPr>
            <w:tcW w:w="327" w:type="pct"/>
            <w:shd w:val="clear" w:color="auto" w:fill="A0A0A0"/>
            <w:vAlign w:val="center"/>
          </w:tcPr>
          <w:p w:rsidR="00D20E5A" w:rsidRDefault="00D20E5A" w:rsidP="00725F34">
            <w:pPr>
              <w:spacing w:before="40" w:after="40"/>
              <w:jc w:val="center"/>
            </w:pPr>
          </w:p>
        </w:tc>
        <w:tc>
          <w:tcPr>
            <w:tcW w:w="2164" w:type="pct"/>
            <w:shd w:val="clear" w:color="auto" w:fill="A0A0A0"/>
            <w:vAlign w:val="center"/>
          </w:tcPr>
          <w:p w:rsidR="00D20E5A" w:rsidRDefault="00D20E5A" w:rsidP="00725F34">
            <w:pPr>
              <w:pStyle w:val="a9"/>
              <w:spacing w:before="40" w:after="40"/>
              <w:rPr>
                <w:b/>
                <w:bCs/>
              </w:rPr>
            </w:pPr>
            <w:r w:rsidRPr="004446EB">
              <w:rPr>
                <w:b/>
                <w:bCs/>
                <w:sz w:val="22"/>
                <w:szCs w:val="22"/>
              </w:rPr>
              <w:t>ΓΕΝΙΚΟ ΣΥΝΟΛΟ ΠΡΟΥΠΟΛΟΓΙΣΜΟΥ</w:t>
            </w:r>
          </w:p>
        </w:tc>
        <w:tc>
          <w:tcPr>
            <w:tcW w:w="835" w:type="pct"/>
            <w:shd w:val="clear" w:color="auto" w:fill="A0A0A0"/>
            <w:vAlign w:val="center"/>
          </w:tcPr>
          <w:p w:rsidR="00D20E5A" w:rsidRDefault="00D20E5A" w:rsidP="00725F34">
            <w:pPr>
              <w:spacing w:before="40" w:after="40"/>
              <w:jc w:val="right"/>
            </w:pPr>
          </w:p>
        </w:tc>
        <w:tc>
          <w:tcPr>
            <w:tcW w:w="837" w:type="pct"/>
            <w:shd w:val="clear" w:color="auto" w:fill="A0A0A0"/>
            <w:vAlign w:val="center"/>
          </w:tcPr>
          <w:p w:rsidR="00D20E5A" w:rsidRDefault="00D20E5A" w:rsidP="00725F34">
            <w:pPr>
              <w:spacing w:before="40" w:after="40"/>
              <w:jc w:val="right"/>
            </w:pPr>
          </w:p>
        </w:tc>
        <w:tc>
          <w:tcPr>
            <w:tcW w:w="837" w:type="pct"/>
            <w:shd w:val="clear" w:color="auto" w:fill="A0A0A0"/>
            <w:vAlign w:val="center"/>
          </w:tcPr>
          <w:p w:rsidR="00D20E5A" w:rsidRDefault="00D20E5A" w:rsidP="00725F34">
            <w:pPr>
              <w:spacing w:before="40" w:after="40"/>
              <w:jc w:val="right"/>
            </w:pPr>
            <w:r>
              <w:rPr>
                <w:b/>
                <w:bCs/>
                <w:sz w:val="22"/>
                <w:szCs w:val="22"/>
              </w:rPr>
              <w:t>92.000</w:t>
            </w:r>
            <w:r w:rsidRPr="004446EB">
              <w:rPr>
                <w:b/>
                <w:bCs/>
                <w:sz w:val="22"/>
                <w:szCs w:val="22"/>
              </w:rPr>
              <w:t>,00</w:t>
            </w:r>
          </w:p>
        </w:tc>
      </w:tr>
      <w:bookmarkEnd w:id="6"/>
    </w:tbl>
    <w:p w:rsidR="00D20E5A" w:rsidRDefault="00D20E5A">
      <w:pPr>
        <w:jc w:val="both"/>
      </w:pPr>
    </w:p>
    <w:p w:rsidR="00D20E5A" w:rsidRDefault="00D20E5A" w:rsidP="0044491A">
      <w:pPr>
        <w:spacing w:before="100" w:beforeAutospacing="1" w:after="100" w:afterAutospacing="1" w:line="360" w:lineRule="auto"/>
        <w:jc w:val="both"/>
        <w:rPr>
          <w:b/>
          <w:bCs/>
        </w:rPr>
      </w:pPr>
    </w:p>
    <w:p w:rsidR="00D20E5A" w:rsidRPr="007A6892" w:rsidRDefault="00D20E5A" w:rsidP="0044491A">
      <w:pPr>
        <w:spacing w:before="100" w:beforeAutospacing="1" w:after="100" w:afterAutospacing="1" w:line="360" w:lineRule="auto"/>
        <w:jc w:val="both"/>
        <w:rPr>
          <w:b/>
          <w:bCs/>
        </w:rPr>
      </w:pPr>
      <w:r w:rsidRPr="007A6892">
        <w:rPr>
          <w:b/>
          <w:bCs/>
        </w:rPr>
        <w:t xml:space="preserve">Στοιχεία </w:t>
      </w:r>
      <w:r>
        <w:rPr>
          <w:b/>
          <w:bCs/>
        </w:rPr>
        <w:t>Αναθέτουσα</w:t>
      </w:r>
      <w:r w:rsidRPr="007A6892">
        <w:rPr>
          <w:b/>
          <w:bCs/>
        </w:rPr>
        <w:t>ς Αρχής</w:t>
      </w:r>
    </w:p>
    <w:p w:rsidR="00D20E5A" w:rsidRPr="00D70ED5" w:rsidRDefault="00D20E5A" w:rsidP="00415974">
      <w:pPr>
        <w:jc w:val="both"/>
        <w:rPr>
          <w:b/>
          <w:bCs/>
        </w:rPr>
      </w:pPr>
      <w:r w:rsidRPr="00D70ED5">
        <w:rPr>
          <w:b/>
          <w:bCs/>
        </w:rPr>
        <w:t>ΕΠΙΤΡΟΠΗ ΕΡΕΥΝΩΝ - ΠANEΠIΣTHMIOΥ ΘEΣΣAΛIAΣ</w:t>
      </w:r>
    </w:p>
    <w:p w:rsidR="00D20E5A" w:rsidRPr="00D70ED5" w:rsidRDefault="00D20E5A" w:rsidP="00415974">
      <w:pPr>
        <w:jc w:val="both"/>
      </w:pPr>
      <w:r w:rsidRPr="00D70ED5">
        <w:t xml:space="preserve">ΕΔΡΑ: Αργοναυτών &amp; Φιλελλήνων - </w:t>
      </w:r>
    </w:p>
    <w:p w:rsidR="00D20E5A" w:rsidRPr="00D70ED5" w:rsidRDefault="00D20E5A" w:rsidP="00415974">
      <w:r w:rsidRPr="00D70ED5">
        <w:t>T.K. 382.21 – Bόλος</w:t>
      </w:r>
    </w:p>
    <w:p w:rsidR="00D20E5A" w:rsidRPr="00D70ED5" w:rsidRDefault="00D20E5A" w:rsidP="00415974">
      <w:r w:rsidRPr="00D70ED5">
        <w:t>ΛΟΓΙΣΤΗΡΙΟ: Γιαννιτσών &amp; Λαχανά</w:t>
      </w:r>
    </w:p>
    <w:p w:rsidR="00D20E5A" w:rsidRPr="00D70ED5" w:rsidRDefault="00D20E5A" w:rsidP="00415974">
      <w:r w:rsidRPr="00D70ED5">
        <w:t>Τ.Κ. 383 34 – Παλαιά Βόλου</w:t>
      </w:r>
    </w:p>
    <w:p w:rsidR="00D20E5A" w:rsidRPr="007208CF" w:rsidRDefault="00D20E5A" w:rsidP="00415974">
      <w:pPr>
        <w:spacing w:before="100" w:beforeAutospacing="1" w:after="100" w:afterAutospacing="1" w:line="360" w:lineRule="auto"/>
        <w:jc w:val="both"/>
      </w:pPr>
      <w:r w:rsidRPr="007208CF">
        <w:t>-</w:t>
      </w:r>
      <w:r w:rsidRPr="007208CF">
        <w:tab/>
      </w:r>
      <w:r w:rsidRPr="00D70ED5">
        <w:rPr>
          <w:b/>
          <w:bCs/>
        </w:rPr>
        <w:t>Τηλέφωνο</w:t>
      </w:r>
      <w:r w:rsidRPr="007208CF">
        <w:t>: 00 30 24210 06414</w:t>
      </w:r>
      <w:r w:rsidRPr="007208CF">
        <w:tab/>
      </w:r>
      <w:r w:rsidRPr="007208CF">
        <w:tab/>
      </w:r>
    </w:p>
    <w:p w:rsidR="00D20E5A" w:rsidRPr="00E750C8" w:rsidRDefault="00D20E5A" w:rsidP="00415974">
      <w:pPr>
        <w:spacing w:before="100" w:beforeAutospacing="1" w:after="100" w:afterAutospacing="1" w:line="360" w:lineRule="auto"/>
        <w:jc w:val="both"/>
        <w:rPr>
          <w:lang w:val="en-US"/>
        </w:rPr>
      </w:pPr>
      <w:r w:rsidRPr="00D70ED5">
        <w:rPr>
          <w:lang w:val="en-US"/>
        </w:rPr>
        <w:t>-</w:t>
      </w:r>
      <w:r w:rsidRPr="00D70ED5">
        <w:rPr>
          <w:lang w:val="en-US"/>
        </w:rPr>
        <w:tab/>
      </w:r>
      <w:r w:rsidRPr="00D70ED5">
        <w:rPr>
          <w:b/>
          <w:bCs/>
          <w:lang w:val="en-US"/>
        </w:rPr>
        <w:t>Fax</w:t>
      </w:r>
      <w:r w:rsidRPr="00D70ED5">
        <w:rPr>
          <w:lang w:val="en-US"/>
        </w:rPr>
        <w:t>: 00 30 2</w:t>
      </w:r>
      <w:r w:rsidRPr="00D70ED5">
        <w:rPr>
          <w:lang w:val="en-GB"/>
        </w:rPr>
        <w:t>4210 06464</w:t>
      </w:r>
      <w:r w:rsidRPr="00D70ED5">
        <w:rPr>
          <w:lang w:val="en-US"/>
        </w:rPr>
        <w:t xml:space="preserve"> </w:t>
      </w:r>
      <w:r w:rsidRPr="00D70ED5">
        <w:rPr>
          <w:lang w:val="en-US"/>
        </w:rPr>
        <w:tab/>
      </w:r>
      <w:r w:rsidRPr="00D70ED5">
        <w:rPr>
          <w:lang w:val="en-US"/>
        </w:rPr>
        <w:tab/>
      </w:r>
      <w:r w:rsidRPr="00D70ED5">
        <w:rPr>
          <w:lang w:val="en-US"/>
        </w:rPr>
        <w:tab/>
      </w:r>
    </w:p>
    <w:p w:rsidR="00D20E5A" w:rsidRPr="00E750C8" w:rsidRDefault="00D20E5A" w:rsidP="00415974">
      <w:pPr>
        <w:spacing w:before="100" w:beforeAutospacing="1" w:after="100" w:afterAutospacing="1" w:line="360" w:lineRule="auto"/>
        <w:jc w:val="both"/>
        <w:rPr>
          <w:lang w:val="en-US"/>
        </w:rPr>
      </w:pPr>
      <w:r w:rsidRPr="00E750C8">
        <w:rPr>
          <w:lang w:val="en-US"/>
        </w:rPr>
        <w:t>-</w:t>
      </w:r>
      <w:r w:rsidRPr="00E750C8">
        <w:rPr>
          <w:lang w:val="en-US"/>
        </w:rPr>
        <w:tab/>
      </w:r>
      <w:r w:rsidRPr="00D70ED5">
        <w:rPr>
          <w:b/>
          <w:bCs/>
          <w:lang w:val="en-US"/>
        </w:rPr>
        <w:t>E</w:t>
      </w:r>
      <w:r w:rsidRPr="00E750C8">
        <w:rPr>
          <w:b/>
          <w:bCs/>
          <w:lang w:val="en-US"/>
        </w:rPr>
        <w:t>-</w:t>
      </w:r>
      <w:r w:rsidRPr="00D70ED5">
        <w:rPr>
          <w:b/>
          <w:bCs/>
          <w:lang w:val="en-US"/>
        </w:rPr>
        <w:t>mail</w:t>
      </w:r>
      <w:r w:rsidRPr="00E750C8">
        <w:rPr>
          <w:lang w:val="en-US"/>
        </w:rPr>
        <w:t xml:space="preserve">: </w:t>
      </w:r>
      <w:r w:rsidRPr="00D70ED5">
        <w:rPr>
          <w:lang w:val="en-US"/>
        </w:rPr>
        <w:t>ee</w:t>
      </w:r>
      <w:r w:rsidRPr="00E750C8">
        <w:rPr>
          <w:lang w:val="en-US"/>
        </w:rPr>
        <w:t>@</w:t>
      </w:r>
      <w:r w:rsidRPr="00D70ED5">
        <w:rPr>
          <w:lang w:val="en-US"/>
        </w:rPr>
        <w:t>uth</w:t>
      </w:r>
      <w:r w:rsidRPr="00E750C8">
        <w:rPr>
          <w:lang w:val="en-US"/>
        </w:rPr>
        <w:t>.</w:t>
      </w:r>
      <w:r w:rsidRPr="00D70ED5">
        <w:rPr>
          <w:lang w:val="en-US"/>
        </w:rPr>
        <w:t>gr</w:t>
      </w:r>
    </w:p>
    <w:p w:rsidR="00D20E5A" w:rsidRPr="00D70ED5" w:rsidRDefault="00D20E5A" w:rsidP="00415974">
      <w:pPr>
        <w:spacing w:before="100" w:beforeAutospacing="1" w:after="100" w:afterAutospacing="1" w:line="360" w:lineRule="auto"/>
        <w:jc w:val="both"/>
      </w:pPr>
      <w:r w:rsidRPr="00D70ED5">
        <w:lastRenderedPageBreak/>
        <w:t>-</w:t>
      </w:r>
      <w:r w:rsidRPr="00D70ED5">
        <w:tab/>
      </w:r>
      <w:r w:rsidRPr="00D70ED5">
        <w:rPr>
          <w:b/>
          <w:bCs/>
        </w:rPr>
        <w:t>Πληροφορίες</w:t>
      </w:r>
      <w:r w:rsidRPr="00D70ED5">
        <w:t>: &lt;ΤΜΗΜΑ ΠΡΟΜΗΘΕΙΩΝ – ΕΠΙΤΡΟΠΗΣ ΕΡΕΥΝΩΝ&gt;</w:t>
      </w:r>
    </w:p>
    <w:p w:rsidR="00D20E5A" w:rsidRPr="00D57C58" w:rsidRDefault="00D20E5A" w:rsidP="00415974">
      <w:pPr>
        <w:spacing w:before="100" w:beforeAutospacing="1" w:after="100" w:afterAutospacing="1" w:line="360" w:lineRule="auto"/>
        <w:jc w:val="both"/>
        <w:rPr>
          <w:lang w:val="it-IT"/>
        </w:rPr>
      </w:pPr>
      <w:r w:rsidRPr="00D57C58">
        <w:rPr>
          <w:lang w:val="it-IT"/>
        </w:rPr>
        <w:t>-</w:t>
      </w:r>
      <w:r w:rsidRPr="00D57C58">
        <w:rPr>
          <w:lang w:val="it-IT"/>
        </w:rPr>
        <w:tab/>
      </w:r>
      <w:r w:rsidRPr="00D70ED5">
        <w:rPr>
          <w:b/>
          <w:bCs/>
        </w:rPr>
        <w:t>Τηλέφωνο</w:t>
      </w:r>
      <w:r w:rsidRPr="00D57C58">
        <w:rPr>
          <w:lang w:val="it-IT"/>
        </w:rPr>
        <w:t>: 00 30 24210 06413</w:t>
      </w:r>
    </w:p>
    <w:p w:rsidR="00D20E5A" w:rsidRPr="00D57C58" w:rsidRDefault="00D20E5A" w:rsidP="00415974">
      <w:pPr>
        <w:spacing w:before="100" w:beforeAutospacing="1" w:after="100" w:afterAutospacing="1" w:line="360" w:lineRule="auto"/>
        <w:jc w:val="both"/>
        <w:rPr>
          <w:lang w:val="it-IT"/>
        </w:rPr>
      </w:pPr>
      <w:r w:rsidRPr="00D57C58">
        <w:rPr>
          <w:lang w:val="it-IT"/>
        </w:rPr>
        <w:t>-</w:t>
      </w:r>
      <w:r w:rsidRPr="00D57C58">
        <w:rPr>
          <w:lang w:val="it-IT"/>
        </w:rPr>
        <w:tab/>
      </w:r>
      <w:r w:rsidRPr="00D57C58">
        <w:rPr>
          <w:b/>
          <w:bCs/>
          <w:lang w:val="it-IT"/>
        </w:rPr>
        <w:t>Fax</w:t>
      </w:r>
      <w:r w:rsidRPr="00D57C58">
        <w:rPr>
          <w:lang w:val="it-IT"/>
        </w:rPr>
        <w:t>: 00 30 24210 06464</w:t>
      </w:r>
    </w:p>
    <w:p w:rsidR="00D20E5A" w:rsidRPr="00D57C58" w:rsidRDefault="00D20E5A" w:rsidP="00415974">
      <w:pPr>
        <w:spacing w:before="100" w:beforeAutospacing="1" w:after="100" w:afterAutospacing="1" w:line="360" w:lineRule="auto"/>
        <w:jc w:val="both"/>
        <w:rPr>
          <w:lang w:val="it-IT"/>
        </w:rPr>
      </w:pPr>
      <w:r w:rsidRPr="00D57C58">
        <w:rPr>
          <w:lang w:val="it-IT"/>
        </w:rPr>
        <w:t>-</w:t>
      </w:r>
      <w:r w:rsidRPr="00D57C58">
        <w:rPr>
          <w:lang w:val="it-IT"/>
        </w:rPr>
        <w:tab/>
      </w:r>
      <w:r w:rsidRPr="00D57C58">
        <w:rPr>
          <w:b/>
          <w:bCs/>
          <w:lang w:val="it-IT"/>
        </w:rPr>
        <w:t>E-mail</w:t>
      </w:r>
      <w:r w:rsidRPr="00D57C58">
        <w:rPr>
          <w:lang w:val="it-IT"/>
        </w:rPr>
        <w:t>: kontos@uth.gr</w:t>
      </w:r>
    </w:p>
    <w:p w:rsidR="00D20E5A" w:rsidRPr="00A11170" w:rsidRDefault="00D20E5A" w:rsidP="004102BE">
      <w:pPr>
        <w:pStyle w:val="2"/>
        <w:numPr>
          <w:ilvl w:val="1"/>
          <w:numId w:val="38"/>
        </w:numPr>
        <w:tabs>
          <w:tab w:val="clear" w:pos="1080"/>
          <w:tab w:val="clear" w:pos="1440"/>
          <w:tab w:val="clear" w:pos="1980"/>
        </w:tabs>
        <w:spacing w:line="360" w:lineRule="auto"/>
      </w:pPr>
      <w:bookmarkStart w:id="7" w:name="_Toc305413217"/>
      <w:bookmarkStart w:id="8" w:name="_Toc334370860"/>
      <w:r w:rsidRPr="00A11170">
        <w:t>Νομικό και Θεσμικό πλαίσιο Διαγωνισμού</w:t>
      </w:r>
      <w:bookmarkEnd w:id="7"/>
      <w:bookmarkEnd w:id="8"/>
    </w:p>
    <w:p w:rsidR="00D20E5A" w:rsidRDefault="00D20E5A" w:rsidP="00415974">
      <w:pPr>
        <w:jc w:val="both"/>
      </w:pPr>
      <w:r w:rsidRPr="00A11170">
        <w:t>Ο Διαγωνισμός διέπεται από τις διατάξεις που αναφέρονται στο προοίμιο της Απόφασης Διενέργειάς του.</w:t>
      </w:r>
    </w:p>
    <w:p w:rsidR="00D20E5A" w:rsidRDefault="00D20E5A" w:rsidP="00415974"/>
    <w:p w:rsidR="00D20E5A" w:rsidRPr="005F79E3" w:rsidRDefault="00D20E5A" w:rsidP="004102BE">
      <w:pPr>
        <w:numPr>
          <w:ilvl w:val="0"/>
          <w:numId w:val="45"/>
        </w:numPr>
        <w:spacing w:line="276" w:lineRule="auto"/>
        <w:ind w:left="567" w:hanging="283"/>
        <w:jc w:val="both"/>
      </w:pPr>
      <w:r w:rsidRPr="005F79E3">
        <w:t xml:space="preserve">το Νόμο 3614/2007 </w:t>
      </w:r>
      <w:ins w:id="9" w:author="Συντάκτης" w:date="2012-02-08T10:42:00Z">
        <w:r w:rsidRPr="004415C8">
          <w:rPr>
            <w:b/>
            <w:bCs/>
            <w:color w:val="FF0000"/>
          </w:rPr>
          <w:t>όπως έχει τροποποιηθεί και ισχύει</w:t>
        </w:r>
        <w:r w:rsidRPr="004415C8" w:rsidDel="00CA56DC">
          <w:rPr>
            <w:b/>
            <w:bCs/>
          </w:rPr>
          <w:t xml:space="preserve"> </w:t>
        </w:r>
      </w:ins>
      <w:r w:rsidRPr="005F79E3">
        <w:t>«Διαχείριση, έλεγχος και εφαρμογή αναπτυξιακών παρεμβάσεων για την Προγραμματική Περίοδο 2007-2013» (ΦΕΚ 267/Α/3-12-2007)</w:t>
      </w:r>
    </w:p>
    <w:p w:rsidR="00D20E5A" w:rsidRPr="005F79E3" w:rsidRDefault="00D20E5A" w:rsidP="004102BE">
      <w:pPr>
        <w:numPr>
          <w:ilvl w:val="0"/>
          <w:numId w:val="45"/>
        </w:numPr>
        <w:spacing w:line="276" w:lineRule="auto"/>
        <w:ind w:left="567" w:hanging="283"/>
        <w:jc w:val="both"/>
      </w:pPr>
      <w:r w:rsidRPr="005F79E3">
        <w:t>το Π.Δ. 60/2007 Προσαρμογή της Ελληνικής Νομοθεσίας προς τις διατάξεις τις Οδηγίας 2004/18/ΕΚ (ΦΕΚ 64/Α/16-3-2007)</w:t>
      </w:r>
    </w:p>
    <w:p w:rsidR="00D20E5A" w:rsidRPr="005F79E3" w:rsidRDefault="00D20E5A" w:rsidP="004102BE">
      <w:pPr>
        <w:numPr>
          <w:ilvl w:val="0"/>
          <w:numId w:val="45"/>
        </w:numPr>
        <w:spacing w:line="276" w:lineRule="auto"/>
        <w:ind w:left="567" w:hanging="283"/>
        <w:jc w:val="both"/>
      </w:pPr>
      <w:r w:rsidRPr="00E97304">
        <w:t xml:space="preserve">το Π.Δ. 118/2007 </w:t>
      </w:r>
      <w:r w:rsidRPr="00E97304">
        <w:rPr>
          <w:b/>
          <w:bCs/>
          <w:u w:val="single"/>
        </w:rPr>
        <w:t>όπως δύναται αναλογικά να ισχύει και όπου στη παρούσα γίνεται ρητή αναφορά σε άρθρα του</w:t>
      </w:r>
      <w:r w:rsidRPr="00E97304">
        <w:rPr>
          <w:b/>
          <w:bCs/>
        </w:rPr>
        <w:t xml:space="preserve"> </w:t>
      </w:r>
      <w:r w:rsidRPr="00E97304">
        <w:t>«Κανονισμός Προμηθειών Δημοσίου»</w:t>
      </w:r>
      <w:r w:rsidRPr="005F79E3">
        <w:t xml:space="preserve"> (ΦΕΚ 150/Α/10-7-2007)</w:t>
      </w:r>
    </w:p>
    <w:p w:rsidR="00D20E5A" w:rsidRPr="00464A1C" w:rsidRDefault="00D20E5A" w:rsidP="004102BE">
      <w:pPr>
        <w:numPr>
          <w:ilvl w:val="0"/>
          <w:numId w:val="45"/>
        </w:numPr>
        <w:spacing w:line="276" w:lineRule="auto"/>
        <w:ind w:left="567" w:hanging="283"/>
        <w:jc w:val="both"/>
      </w:pPr>
      <w:r w:rsidRPr="005F79E3">
        <w:t xml:space="preserve">το Ν.2286/1995 Περί Προμηθειών του Δημοσίου Τομέα και ρυθμίσεις συναφών </w:t>
      </w:r>
      <w:r w:rsidRPr="00464A1C">
        <w:t>θεμάτων</w:t>
      </w:r>
    </w:p>
    <w:p w:rsidR="00D20E5A" w:rsidRPr="00464A1C" w:rsidRDefault="00D20E5A" w:rsidP="004102BE">
      <w:pPr>
        <w:numPr>
          <w:ilvl w:val="0"/>
          <w:numId w:val="45"/>
        </w:numPr>
        <w:spacing w:line="276" w:lineRule="auto"/>
        <w:ind w:left="567" w:hanging="283"/>
        <w:jc w:val="both"/>
      </w:pPr>
      <w:r w:rsidRPr="00464A1C">
        <w:t>το Ν.2362/1995 Περί Δημοσίου Λογιστικού, ελέγχου των δαπανών του κράτους και άλλες διατάξεις όπως αυτός ισχύει σήμερα</w:t>
      </w:r>
    </w:p>
    <w:p w:rsidR="00D20E5A" w:rsidRPr="00464A1C" w:rsidRDefault="00D20E5A" w:rsidP="004102BE">
      <w:pPr>
        <w:numPr>
          <w:ilvl w:val="0"/>
          <w:numId w:val="45"/>
        </w:numPr>
        <w:spacing w:line="276" w:lineRule="auto"/>
        <w:ind w:left="567" w:hanging="283"/>
        <w:jc w:val="both"/>
      </w:pPr>
      <w:r w:rsidRPr="00464A1C">
        <w:t xml:space="preserve">ο </w:t>
      </w:r>
      <w:r w:rsidR="008A4800" w:rsidRPr="00464A1C">
        <w:t>Α</w:t>
      </w:r>
      <w:r w:rsidRPr="00464A1C">
        <w:t>ρ.</w:t>
      </w:r>
      <w:r w:rsidR="008A4800" w:rsidRPr="00464A1C">
        <w:t>Π</w:t>
      </w:r>
      <w:r w:rsidRPr="00464A1C">
        <w:t>ρωτ</w:t>
      </w:r>
      <w:r w:rsidR="008A4800" w:rsidRPr="00464A1C">
        <w:t xml:space="preserve"> 152.322/</w:t>
      </w:r>
      <w:r w:rsidR="00923768" w:rsidRPr="00464A1C">
        <w:t xml:space="preserve">ΨΣ2414-Β </w:t>
      </w:r>
      <w:r w:rsidRPr="00464A1C">
        <w:t xml:space="preserve">της Σύμφωνης Γνώμης της ΕΥΔ ΕΠ «ΨΗΦΙΑΚΗ ΣΥΓΚΛΙΣΗ» </w:t>
      </w:r>
      <w:r w:rsidR="00923768" w:rsidRPr="00464A1C">
        <w:t>σχετικά με τη διακήρυξη</w:t>
      </w:r>
    </w:p>
    <w:p w:rsidR="00D20E5A" w:rsidRPr="00464A1C" w:rsidRDefault="00D20E5A" w:rsidP="004102BE">
      <w:pPr>
        <w:numPr>
          <w:ilvl w:val="0"/>
          <w:numId w:val="45"/>
        </w:numPr>
        <w:spacing w:line="276" w:lineRule="auto"/>
        <w:ind w:left="567" w:hanging="283"/>
        <w:jc w:val="both"/>
      </w:pPr>
      <w:r w:rsidRPr="00464A1C">
        <w:rPr>
          <w:bCs/>
        </w:rPr>
        <w:t xml:space="preserve">Η Υπουργική απόφαση Συστήματος Διαχείρισης (ΦΕΚ Β’ 540/27.3.2008, αρ. πρωτ. 14053/ΕΥΣ1749/27.3.2008) όπως τροποποιηθείσα ισχύει. </w:t>
      </w:r>
    </w:p>
    <w:p w:rsidR="00D20E5A" w:rsidRPr="00E97304" w:rsidRDefault="00D20E5A" w:rsidP="004102BE">
      <w:pPr>
        <w:numPr>
          <w:ilvl w:val="0"/>
          <w:numId w:val="45"/>
        </w:numPr>
        <w:spacing w:line="276" w:lineRule="auto"/>
        <w:ind w:left="567" w:hanging="283"/>
        <w:jc w:val="both"/>
        <w:rPr>
          <w:bCs/>
        </w:rPr>
      </w:pPr>
      <w:r w:rsidRPr="00464A1C">
        <w:rPr>
          <w:bCs/>
        </w:rPr>
        <w:t>Το Ν.3548/2007 (ΦΕΚ Α’ 68/20.3.2007), «Καταχώρηση δημοσιεύσεων των φορέων του Δημοσίου στο Νομαρχιακό και τοπικό Τύπο</w:t>
      </w:r>
      <w:r w:rsidRPr="00E97304">
        <w:rPr>
          <w:bCs/>
        </w:rPr>
        <w:t xml:space="preserve"> και άλλες διατάξεις» </w:t>
      </w:r>
    </w:p>
    <w:p w:rsidR="00D20E5A" w:rsidRPr="00E97304" w:rsidRDefault="00D20E5A" w:rsidP="004102BE">
      <w:pPr>
        <w:numPr>
          <w:ilvl w:val="0"/>
          <w:numId w:val="45"/>
        </w:numPr>
        <w:spacing w:line="276" w:lineRule="auto"/>
        <w:ind w:left="567" w:hanging="283"/>
        <w:jc w:val="both"/>
        <w:rPr>
          <w:bCs/>
        </w:rPr>
      </w:pPr>
      <w:r w:rsidRPr="00E97304">
        <w:rPr>
          <w:bCs/>
        </w:rPr>
        <w:t>Το Ν.2472/1997 (ΦΕΚ Α’ 50) «Προστασία του ατόμου από την επεξεργασία δεδομένων προσωπικού χαρακτήρα»</w:t>
      </w:r>
    </w:p>
    <w:p w:rsidR="00D20E5A" w:rsidRPr="00E97304" w:rsidRDefault="00D20E5A" w:rsidP="004102BE">
      <w:pPr>
        <w:numPr>
          <w:ilvl w:val="0"/>
          <w:numId w:val="45"/>
        </w:numPr>
        <w:spacing w:line="276" w:lineRule="auto"/>
        <w:ind w:left="567" w:hanging="283"/>
        <w:jc w:val="both"/>
        <w:rPr>
          <w:bCs/>
        </w:rPr>
      </w:pPr>
      <w:r w:rsidRPr="00E97304">
        <w:rPr>
          <w:bCs/>
        </w:rPr>
        <w:t>Το Ν.3783/2009 «Ταυτοποίηση των κατόχων και χρηστών εξοπλισμού και υπηρεσιών κινητής τηλεφωνίας</w:t>
      </w:r>
    </w:p>
    <w:p w:rsidR="00D20E5A" w:rsidRPr="00E97304" w:rsidRDefault="00D20E5A" w:rsidP="004102BE">
      <w:pPr>
        <w:numPr>
          <w:ilvl w:val="0"/>
          <w:numId w:val="45"/>
        </w:numPr>
        <w:spacing w:line="276" w:lineRule="auto"/>
        <w:ind w:left="567" w:hanging="283"/>
        <w:jc w:val="both"/>
        <w:rPr>
          <w:strike/>
        </w:rPr>
      </w:pPr>
      <w:r w:rsidRPr="00E97304">
        <w:rPr>
          <w:bCs/>
        </w:rPr>
        <w:t>Το Ν.3917/2011 «Διατήρηση δεδομένων που παράγονται ή υποβάλλονται σε επεξεργασία σε συνάρτηση με την παροχή διαθέσιμων  στο κοινό  υπηρεσιών ηλεκτρονικών  επικοινωνιών ή δημόσιων δικτύων επικοινωνιών,</w:t>
      </w:r>
      <w:r w:rsidRPr="00E97304">
        <w:rPr>
          <w:bCs/>
          <w:color w:val="FF0000"/>
        </w:rPr>
        <w:t xml:space="preserve"> </w:t>
      </w:r>
      <w:r w:rsidRPr="00E97304">
        <w:rPr>
          <w:bCs/>
        </w:rPr>
        <w:t xml:space="preserve">χρήση </w:t>
      </w:r>
      <w:r w:rsidRPr="00E97304">
        <w:rPr>
          <w:bCs/>
        </w:rPr>
        <w:lastRenderedPageBreak/>
        <w:t xml:space="preserve">συστημάτων επιτήρησης με τη λήψη  ή καταγραφή ήχου ή εικόνας σε δημόσιους χώρους </w:t>
      </w:r>
    </w:p>
    <w:p w:rsidR="00D20E5A" w:rsidRPr="005F79E3" w:rsidRDefault="00D20E5A" w:rsidP="004102BE">
      <w:pPr>
        <w:numPr>
          <w:ilvl w:val="0"/>
          <w:numId w:val="45"/>
        </w:numPr>
        <w:spacing w:line="276" w:lineRule="auto"/>
        <w:ind w:left="567" w:hanging="283"/>
        <w:jc w:val="both"/>
      </w:pPr>
      <w:r w:rsidRPr="005F79E3">
        <w:t>του Ν.2842/00 περί λήψης συμπληρωματικών μέτρων για την εφαρμογή των κανονισμών του Συμβουλίου, όπως ισχύουν σχετικά με την εισαγωγή του ΕΥΡΩ καθώς και της Κ.Υ.Α. αριθ. Ζ-288 και Ζ-412 περί εφαρμογής του Ν.2690/99 κυρώσεις του κώδικα διοικητικής διαδικασίας και άλλες διατάξεις</w:t>
      </w:r>
    </w:p>
    <w:p w:rsidR="00D20E5A" w:rsidRPr="005F79E3" w:rsidRDefault="00D20E5A" w:rsidP="004102BE">
      <w:pPr>
        <w:numPr>
          <w:ilvl w:val="0"/>
          <w:numId w:val="45"/>
        </w:numPr>
        <w:spacing w:line="276" w:lineRule="auto"/>
        <w:ind w:left="567" w:hanging="283"/>
        <w:jc w:val="both"/>
      </w:pPr>
      <w:r w:rsidRPr="005F79E3">
        <w:t>του Ν.3021/02 (ΦΕΚ 143/Α/19-06-2002) περί υπαγωγής της σύμβασης που θα συναφθεί στη διαδικασία διασταύρωσης στοιχείων που προβλέπεται από το άρθρο 4 αυτού</w:t>
      </w:r>
    </w:p>
    <w:p w:rsidR="00D20E5A" w:rsidRPr="005F79E3" w:rsidRDefault="00D20E5A" w:rsidP="004102BE">
      <w:pPr>
        <w:numPr>
          <w:ilvl w:val="0"/>
          <w:numId w:val="45"/>
        </w:numPr>
        <w:spacing w:line="276" w:lineRule="auto"/>
        <w:ind w:left="567" w:hanging="283"/>
        <w:jc w:val="both"/>
      </w:pPr>
      <w:r w:rsidRPr="005F79E3">
        <w:t>Την Υπουργική Απόφαση ΚΑ/679/22.8.1996 (Σύσταση Ειδικών Λογαριασμών για τη χρηματοδότηση Ερευνητικών Έργων και σχετικών Υπηρεσιών ή δραστηριοτήτων που εκτελούνται στα Ανώτατα Εκπαιδευτικά Ιδρύματα ή Τεχνολογικά Ιδρύματα της χώρας).</w:t>
      </w:r>
    </w:p>
    <w:p w:rsidR="00D20E5A" w:rsidRPr="005F79E3" w:rsidRDefault="00D20E5A" w:rsidP="004102BE">
      <w:pPr>
        <w:numPr>
          <w:ilvl w:val="0"/>
          <w:numId w:val="45"/>
        </w:numPr>
        <w:spacing w:line="276" w:lineRule="auto"/>
        <w:ind w:left="567" w:hanging="283"/>
        <w:jc w:val="both"/>
      </w:pPr>
      <w:r w:rsidRPr="005F79E3">
        <w:t>Tου Π.Δ. 83/84 "Περί ιδρύσεως Πανεπιστημίου Αιγαίου, Ιονίου Πανεπιστημίου και Πανεπιστημίου Θεσσαλίας"</w:t>
      </w:r>
    </w:p>
    <w:p w:rsidR="00D20E5A" w:rsidRPr="005F79E3" w:rsidRDefault="00D20E5A" w:rsidP="004102BE">
      <w:pPr>
        <w:numPr>
          <w:ilvl w:val="0"/>
          <w:numId w:val="45"/>
        </w:numPr>
        <w:spacing w:line="276" w:lineRule="auto"/>
        <w:ind w:left="567" w:hanging="283"/>
        <w:jc w:val="both"/>
      </w:pPr>
      <w:r w:rsidRPr="005F79E3">
        <w:t>Tου N. 1268/82 "Περί της δομής και λειτουργίας των A.E.I."</w:t>
      </w:r>
    </w:p>
    <w:p w:rsidR="00D20E5A" w:rsidRPr="005F79E3" w:rsidRDefault="00D20E5A" w:rsidP="004102BE">
      <w:pPr>
        <w:numPr>
          <w:ilvl w:val="0"/>
          <w:numId w:val="45"/>
        </w:numPr>
        <w:spacing w:line="276" w:lineRule="auto"/>
        <w:ind w:left="567" w:hanging="283"/>
        <w:jc w:val="both"/>
      </w:pPr>
      <w:r w:rsidRPr="005F79E3">
        <w:t>Του Ν. 2362/95 (Φ.Ε.Κ. 247/Α/95) άρθρο 84 "Περί Δημοσίου Λογιστικού, ελέγχου των Δαπανών του Κράτους και άλλες διατάξεις"</w:t>
      </w:r>
    </w:p>
    <w:p w:rsidR="00D20E5A" w:rsidRPr="005F79E3" w:rsidRDefault="00D20E5A" w:rsidP="004102BE">
      <w:pPr>
        <w:numPr>
          <w:ilvl w:val="0"/>
          <w:numId w:val="45"/>
        </w:numPr>
        <w:spacing w:line="276" w:lineRule="auto"/>
        <w:ind w:left="567" w:hanging="283"/>
        <w:jc w:val="both"/>
      </w:pPr>
      <w:r w:rsidRPr="005F79E3">
        <w:t>Του Ν. 3549/2007 (ΦΕΚ 69/20-3-2007 τ.Α)  "Περί της δομής και λειτουργίας των A.E.I."</w:t>
      </w:r>
    </w:p>
    <w:p w:rsidR="00D20E5A" w:rsidRDefault="00D20E5A" w:rsidP="004102BE">
      <w:pPr>
        <w:numPr>
          <w:ilvl w:val="0"/>
          <w:numId w:val="45"/>
        </w:numPr>
        <w:spacing w:line="276" w:lineRule="auto"/>
        <w:ind w:left="567" w:hanging="283"/>
        <w:jc w:val="both"/>
      </w:pPr>
      <w:r w:rsidRPr="005F79E3">
        <w:t xml:space="preserve">Του Ν. 2328/95 (Φ.Ε.Κ. 159/Α/95) όπως τροποποιήθηκε με το Ν. 2372/1996 (Φ.Ε.Κ. 29/Α/96) άρθρο 11 και το Ν. 2414/96 (Φ.Ε.Κ. 135/Α/96 ) άρθρο 14 σε συνδυασμό με το Π.Δ.82/96 (Φ.Ε.Κ. 66/Α/96) "Περί ονομαστικοποίησης των </w:t>
      </w:r>
      <w:r w:rsidRPr="00D70ED5">
        <w:t>μετοχών Α.Ε. που μετέχουν στις διαδικασίες ανάληψης προμηθειών του Δημοσίου"</w:t>
      </w:r>
    </w:p>
    <w:p w:rsidR="00D20E5A" w:rsidRPr="00D70ED5" w:rsidRDefault="00D20E5A" w:rsidP="004102BE">
      <w:pPr>
        <w:numPr>
          <w:ilvl w:val="0"/>
          <w:numId w:val="45"/>
        </w:numPr>
        <w:spacing w:line="276" w:lineRule="auto"/>
        <w:ind w:left="567" w:hanging="283"/>
        <w:jc w:val="both"/>
      </w:pPr>
      <w:r>
        <w:t>Της</w:t>
      </w:r>
      <w:r w:rsidRPr="005E720C">
        <w:t xml:space="preserve"> με αρ. πρωτ. 152.154/ΨΣ9679-Α2/20-4-2011 Απόφασης του Ειδικού Γραμματέα Ψηφιακού Σχεδιασμού για την Ένταξη της Πράξης «ΑΝΑΠΤΥΞΗ ΚΑΙΝΟΤΟΜΩΝ ΨΗΦΙΑΚΩΝ ΥΠΗΡΕΣΙΩΝ ΠΑΝΕΠΙΣΤΗΜΙΟΥ ΘΕΣΣΑΛΙΑΣ» με κωδικό ΟΠΣ 304176 στο Επιχειρησιακό Πρόγραμμα "Ψηφιακή Σύγκλιση</w:t>
      </w:r>
    </w:p>
    <w:p w:rsidR="00D20E5A" w:rsidRPr="00D70ED5" w:rsidRDefault="00D20E5A" w:rsidP="00415974">
      <w:pPr>
        <w:spacing w:line="276" w:lineRule="auto"/>
        <w:ind w:left="284"/>
        <w:jc w:val="both"/>
      </w:pPr>
    </w:p>
    <w:p w:rsidR="00D20E5A" w:rsidRPr="00464A1C" w:rsidRDefault="00D20E5A" w:rsidP="004102BE">
      <w:pPr>
        <w:numPr>
          <w:ilvl w:val="0"/>
          <w:numId w:val="45"/>
        </w:numPr>
        <w:spacing w:line="276" w:lineRule="auto"/>
        <w:ind w:left="567" w:hanging="283"/>
        <w:jc w:val="both"/>
      </w:pPr>
      <w:r w:rsidRPr="00464A1C">
        <w:t>Την από (</w:t>
      </w:r>
      <w:r w:rsidR="007208CF" w:rsidRPr="00464A1C">
        <w:t>01/11/2011</w:t>
      </w:r>
      <w:r w:rsidRPr="00464A1C">
        <w:t xml:space="preserve">) απόφαση της Επιτροπής Ερευνών του Πανεπιστημίου Θεσσαλίας (Πρακτικά της </w:t>
      </w:r>
      <w:r w:rsidR="007208CF" w:rsidRPr="00464A1C">
        <w:t>115</w:t>
      </w:r>
      <w:r w:rsidRPr="00464A1C">
        <w:t>ης Συνεδρίασης) σχετικά με την έγκριση του προϋπολογισμού του έργου.</w:t>
      </w:r>
    </w:p>
    <w:p w:rsidR="00D20E5A" w:rsidRPr="00464A1C" w:rsidRDefault="00D20E5A" w:rsidP="00415974">
      <w:pPr>
        <w:spacing w:line="276" w:lineRule="auto"/>
        <w:jc w:val="both"/>
      </w:pPr>
    </w:p>
    <w:p w:rsidR="00D20E5A" w:rsidRPr="00464A1C" w:rsidRDefault="00D20E5A" w:rsidP="004102BE">
      <w:pPr>
        <w:numPr>
          <w:ilvl w:val="0"/>
          <w:numId w:val="45"/>
        </w:numPr>
        <w:spacing w:line="276" w:lineRule="auto"/>
        <w:ind w:left="567" w:hanging="283"/>
        <w:jc w:val="both"/>
      </w:pPr>
      <w:r w:rsidRPr="00464A1C">
        <w:t>Την από (</w:t>
      </w:r>
      <w:r w:rsidR="0093195D" w:rsidRPr="00464A1C">
        <w:t>29/11/2011</w:t>
      </w:r>
      <w:r w:rsidRPr="00464A1C">
        <w:t xml:space="preserve">) απόφαση της Επιτροπής Ερευνών του Πανεπιστημίου Θεσσαλίας (Πρακτικά της </w:t>
      </w:r>
      <w:r w:rsidR="0093195D" w:rsidRPr="00464A1C">
        <w:t>117</w:t>
      </w:r>
      <w:r w:rsidRPr="00464A1C">
        <w:t>ης Συνεδρίασης) σχετικά με τον ορισμό της αρμόδιας Επιτροπής Διαγωνισμού.</w:t>
      </w:r>
    </w:p>
    <w:p w:rsidR="00D20E5A" w:rsidRPr="00464A1C" w:rsidRDefault="00D20E5A" w:rsidP="00415974">
      <w:pPr>
        <w:spacing w:line="276" w:lineRule="auto"/>
        <w:ind w:left="284"/>
        <w:jc w:val="both"/>
      </w:pPr>
    </w:p>
    <w:p w:rsidR="00D20E5A" w:rsidRPr="00464A1C" w:rsidRDefault="00D20E5A" w:rsidP="004102BE">
      <w:pPr>
        <w:numPr>
          <w:ilvl w:val="0"/>
          <w:numId w:val="45"/>
        </w:numPr>
        <w:spacing w:line="276" w:lineRule="auto"/>
        <w:ind w:left="567" w:hanging="283"/>
        <w:jc w:val="both"/>
      </w:pPr>
      <w:r w:rsidRPr="00464A1C">
        <w:lastRenderedPageBreak/>
        <w:t>Την από (</w:t>
      </w:r>
      <w:r w:rsidR="0093195D" w:rsidRPr="00464A1C">
        <w:t>31/07/2012</w:t>
      </w:r>
      <w:r w:rsidRPr="00464A1C">
        <w:t xml:space="preserve">) απόφαση της Επιτροπής Ερευνών του Πανεπιστημίου Θεσσαλίας (Πρακτικά της </w:t>
      </w:r>
      <w:r w:rsidR="0093195D" w:rsidRPr="00464A1C">
        <w:t>132</w:t>
      </w:r>
      <w:r w:rsidRPr="00464A1C">
        <w:t>ης Συνεδρίασης) σχετικά με την έγκριση του τεύχους διακήρυξης.</w:t>
      </w:r>
    </w:p>
    <w:p w:rsidR="00D20E5A" w:rsidRDefault="00D20E5A" w:rsidP="00415974"/>
    <w:p w:rsidR="00D20E5A" w:rsidRPr="00A11170" w:rsidRDefault="00D20E5A" w:rsidP="004102BE">
      <w:pPr>
        <w:pStyle w:val="2"/>
        <w:numPr>
          <w:ilvl w:val="1"/>
          <w:numId w:val="38"/>
        </w:numPr>
        <w:tabs>
          <w:tab w:val="clear" w:pos="1080"/>
          <w:tab w:val="clear" w:pos="1440"/>
          <w:tab w:val="clear" w:pos="1980"/>
        </w:tabs>
        <w:spacing w:line="360" w:lineRule="auto"/>
      </w:pPr>
      <w:bookmarkStart w:id="10" w:name="_Toc305413218"/>
      <w:bookmarkStart w:id="11" w:name="_Toc334370861"/>
      <w:r w:rsidRPr="00A11170">
        <w:t>Ημερομηνία αποστολής της Διακήρυξης</w:t>
      </w:r>
      <w:bookmarkEnd w:id="10"/>
      <w:bookmarkEnd w:id="11"/>
    </w:p>
    <w:p w:rsidR="00D20E5A" w:rsidRPr="00464A1C" w:rsidRDefault="00D20E5A" w:rsidP="00415974">
      <w:pPr>
        <w:spacing w:before="100" w:beforeAutospacing="1" w:after="100" w:afterAutospacing="1" w:line="360" w:lineRule="auto"/>
        <w:jc w:val="both"/>
      </w:pPr>
      <w:r w:rsidRPr="00E97304">
        <w:t xml:space="preserve">Η Διακήρυξη του Διαγωνισμού στάλθηκε για δημοσίευση βάσει των διατάξεων του Ν.3548/2007 (ΦΕΚ Α’ 68/20.3/2007) «Καταχώρηση δημοσιεύσεων των φορέων του </w:t>
      </w:r>
      <w:r w:rsidRPr="00464A1C">
        <w:t xml:space="preserve">Δημοσίου στο νομαρχιακό και τοπικό </w:t>
      </w:r>
      <w:r w:rsidR="00266407" w:rsidRPr="00464A1C">
        <w:t>Τ</w:t>
      </w:r>
      <w:r w:rsidRPr="00464A1C">
        <w:t>ύπο</w:t>
      </w:r>
      <w:r w:rsidR="00266407" w:rsidRPr="00464A1C">
        <w:t xml:space="preserve"> και άλλες διατάξεις</w:t>
      </w:r>
      <w:r w:rsidRPr="00464A1C">
        <w:t xml:space="preserve">» </w:t>
      </w:r>
    </w:p>
    <w:p w:rsidR="00D20E5A" w:rsidRPr="00464A1C" w:rsidRDefault="00D20E5A" w:rsidP="00415974">
      <w:pPr>
        <w:pStyle w:val="BodyText21"/>
        <w:tabs>
          <w:tab w:val="left" w:pos="2694"/>
        </w:tabs>
        <w:ind w:left="0" w:firstLine="0"/>
        <w:rPr>
          <w:rFonts w:ascii="Calibri" w:hAnsi="Calibri" w:cs="Calibri"/>
          <w:sz w:val="24"/>
          <w:szCs w:val="24"/>
          <w:lang w:val="el-GR"/>
        </w:rPr>
      </w:pPr>
      <w:r w:rsidRPr="00464A1C">
        <w:rPr>
          <w:rFonts w:ascii="Calibri" w:hAnsi="Calibri" w:cs="Calibri"/>
          <w:sz w:val="24"/>
          <w:szCs w:val="24"/>
          <w:lang w:val="el-GR"/>
        </w:rPr>
        <w:t>Η περίληψη της διακήρυξης αυτή δημοσιεύθηκε στο Τεύχος Διακηρύξεων Δημοσίων Συμβάσεων στις 0</w:t>
      </w:r>
      <w:r w:rsidR="0093195D" w:rsidRPr="00464A1C">
        <w:rPr>
          <w:rFonts w:ascii="Calibri" w:hAnsi="Calibri" w:cs="Calibri"/>
          <w:sz w:val="24"/>
          <w:szCs w:val="24"/>
          <w:lang w:val="el-GR"/>
        </w:rPr>
        <w:t>7</w:t>
      </w:r>
      <w:r w:rsidRPr="00464A1C">
        <w:rPr>
          <w:rFonts w:ascii="Calibri" w:hAnsi="Calibri" w:cs="Calibri"/>
          <w:sz w:val="24"/>
          <w:szCs w:val="24"/>
          <w:lang w:val="el-GR"/>
        </w:rPr>
        <w:t>.0</w:t>
      </w:r>
      <w:r w:rsidR="0093195D" w:rsidRPr="00464A1C">
        <w:rPr>
          <w:rFonts w:ascii="Calibri" w:hAnsi="Calibri" w:cs="Calibri"/>
          <w:sz w:val="24"/>
          <w:szCs w:val="24"/>
          <w:lang w:val="el-GR"/>
        </w:rPr>
        <w:t>9</w:t>
      </w:r>
      <w:r w:rsidRPr="00464A1C">
        <w:rPr>
          <w:rFonts w:ascii="Calibri" w:hAnsi="Calibri" w:cs="Calibri"/>
          <w:sz w:val="24"/>
          <w:szCs w:val="24"/>
          <w:lang w:val="el-GR"/>
        </w:rPr>
        <w:t>.201</w:t>
      </w:r>
      <w:r w:rsidR="0093195D" w:rsidRPr="00464A1C">
        <w:rPr>
          <w:rFonts w:ascii="Calibri" w:hAnsi="Calibri" w:cs="Calibri"/>
          <w:sz w:val="24"/>
          <w:szCs w:val="24"/>
          <w:lang w:val="el-GR"/>
        </w:rPr>
        <w:t>2</w:t>
      </w:r>
      <w:r w:rsidRPr="00464A1C">
        <w:rPr>
          <w:rFonts w:ascii="Calibri" w:hAnsi="Calibri" w:cs="Calibri"/>
          <w:sz w:val="24"/>
          <w:szCs w:val="24"/>
          <w:lang w:val="el-GR"/>
        </w:rPr>
        <w:t xml:space="preserve"> (ΦΕΚ.</w:t>
      </w:r>
      <w:r w:rsidR="005F66A4" w:rsidRPr="005F66A4">
        <w:rPr>
          <w:rFonts w:ascii="Calibri" w:hAnsi="Calibri" w:cs="Calibri"/>
          <w:sz w:val="24"/>
          <w:szCs w:val="24"/>
          <w:lang w:val="el-GR"/>
        </w:rPr>
        <w:t>594</w:t>
      </w:r>
      <w:r w:rsidRPr="00464A1C">
        <w:rPr>
          <w:rFonts w:ascii="Calibri" w:hAnsi="Calibri" w:cs="Calibri"/>
          <w:sz w:val="24"/>
          <w:szCs w:val="24"/>
          <w:lang w:val="el-GR"/>
        </w:rPr>
        <w:t>/0</w:t>
      </w:r>
      <w:r w:rsidR="0093195D" w:rsidRPr="00464A1C">
        <w:rPr>
          <w:rFonts w:ascii="Calibri" w:hAnsi="Calibri" w:cs="Calibri"/>
          <w:sz w:val="24"/>
          <w:szCs w:val="24"/>
          <w:lang w:val="el-GR"/>
        </w:rPr>
        <w:t>7</w:t>
      </w:r>
      <w:r w:rsidRPr="00464A1C">
        <w:rPr>
          <w:rFonts w:ascii="Calibri" w:hAnsi="Calibri" w:cs="Calibri"/>
          <w:sz w:val="24"/>
          <w:szCs w:val="24"/>
          <w:lang w:val="el-GR"/>
        </w:rPr>
        <w:t>.0</w:t>
      </w:r>
      <w:r w:rsidR="0093195D" w:rsidRPr="00464A1C">
        <w:rPr>
          <w:rFonts w:ascii="Calibri" w:hAnsi="Calibri" w:cs="Calibri"/>
          <w:sz w:val="24"/>
          <w:szCs w:val="24"/>
          <w:lang w:val="el-GR"/>
        </w:rPr>
        <w:t>9</w:t>
      </w:r>
      <w:r w:rsidRPr="00464A1C">
        <w:rPr>
          <w:rFonts w:ascii="Calibri" w:hAnsi="Calibri" w:cs="Calibri"/>
          <w:sz w:val="24"/>
          <w:szCs w:val="24"/>
          <w:lang w:val="el-GR"/>
        </w:rPr>
        <w:t>.201</w:t>
      </w:r>
      <w:r w:rsidR="0093195D" w:rsidRPr="00464A1C">
        <w:rPr>
          <w:rFonts w:ascii="Calibri" w:hAnsi="Calibri" w:cs="Calibri"/>
          <w:sz w:val="24"/>
          <w:szCs w:val="24"/>
          <w:lang w:val="el-GR"/>
        </w:rPr>
        <w:t>2</w:t>
      </w:r>
      <w:r w:rsidRPr="00464A1C">
        <w:rPr>
          <w:rFonts w:ascii="Calibri" w:hAnsi="Calibri" w:cs="Calibri"/>
          <w:sz w:val="24"/>
          <w:szCs w:val="24"/>
          <w:lang w:val="el-GR"/>
        </w:rPr>
        <w:t xml:space="preserve">). </w:t>
      </w:r>
    </w:p>
    <w:p w:rsidR="00D20E5A" w:rsidRPr="00464A1C" w:rsidRDefault="00D20E5A" w:rsidP="00415974">
      <w:pPr>
        <w:pStyle w:val="BodyText21"/>
        <w:tabs>
          <w:tab w:val="left" w:pos="2694"/>
        </w:tabs>
        <w:ind w:left="0" w:firstLine="0"/>
        <w:rPr>
          <w:rFonts w:ascii="Calibri" w:hAnsi="Calibri" w:cs="Calibri"/>
          <w:sz w:val="24"/>
          <w:szCs w:val="24"/>
          <w:lang w:val="el-GR"/>
        </w:rPr>
      </w:pPr>
      <w:bookmarkStart w:id="12" w:name="_GoBack"/>
      <w:bookmarkEnd w:id="12"/>
    </w:p>
    <w:p w:rsidR="00D20E5A" w:rsidRPr="00464A1C" w:rsidRDefault="00D20E5A" w:rsidP="00415974">
      <w:pPr>
        <w:pStyle w:val="BodyText21"/>
        <w:tabs>
          <w:tab w:val="left" w:pos="2694"/>
        </w:tabs>
        <w:ind w:left="0" w:firstLine="0"/>
        <w:rPr>
          <w:rFonts w:ascii="Calibri" w:hAnsi="Calibri" w:cs="Calibri"/>
          <w:sz w:val="24"/>
          <w:szCs w:val="24"/>
          <w:lang w:val="el-GR"/>
        </w:rPr>
      </w:pPr>
      <w:r w:rsidRPr="00464A1C">
        <w:rPr>
          <w:rFonts w:ascii="Calibri" w:hAnsi="Calibri" w:cs="Calibri"/>
          <w:sz w:val="24"/>
          <w:szCs w:val="24"/>
          <w:lang w:val="el-GR"/>
        </w:rPr>
        <w:t>Περίληψη της διακήρυξης δημοσιεύθηκε στο Eμπορικό και Bιομηχανικό Eπιμελητήριο Aθηνών, προκειμένου να δημοσιευθεί στην ηλεκτρονική Tράπεζα Πληροφοριών www.acci.gr, επίσης δημοσιεύθηκε:</w:t>
      </w:r>
    </w:p>
    <w:p w:rsidR="00D20E5A" w:rsidRPr="00464A1C" w:rsidRDefault="00D20E5A" w:rsidP="00415974">
      <w:pPr>
        <w:pStyle w:val="BodyText21"/>
        <w:tabs>
          <w:tab w:val="left" w:pos="2694"/>
        </w:tabs>
        <w:ind w:left="0" w:firstLine="0"/>
        <w:rPr>
          <w:rFonts w:ascii="Calibri" w:hAnsi="Calibri" w:cs="Calibri"/>
          <w:sz w:val="24"/>
          <w:szCs w:val="24"/>
          <w:lang w:val="el-GR"/>
        </w:rPr>
      </w:pPr>
    </w:p>
    <w:p w:rsidR="00D20E5A" w:rsidRPr="00464A1C" w:rsidRDefault="00D20E5A" w:rsidP="00415974">
      <w:pPr>
        <w:pStyle w:val="BodyText21"/>
        <w:tabs>
          <w:tab w:val="left" w:pos="2694"/>
        </w:tabs>
        <w:ind w:left="0" w:firstLine="0"/>
        <w:rPr>
          <w:rFonts w:ascii="Calibri" w:hAnsi="Calibri" w:cs="Calibri"/>
          <w:sz w:val="24"/>
          <w:szCs w:val="24"/>
          <w:lang w:val="el-GR"/>
        </w:rPr>
      </w:pPr>
      <w:r w:rsidRPr="00464A1C">
        <w:rPr>
          <w:rFonts w:ascii="Calibri" w:hAnsi="Calibri" w:cs="Calibri"/>
          <w:sz w:val="24"/>
          <w:szCs w:val="24"/>
          <w:lang w:val="el-GR"/>
        </w:rPr>
        <w:t xml:space="preserve">Α. Σε δύο οικονομικές εφημερίδες των Αθηνών. α) «ΔΗΜΟΠΡΑΣΙΩΝ &amp; ΠΛΕΙΣΤΗΡΙΑΣΜΩΝ» στις </w:t>
      </w:r>
      <w:r w:rsidR="0093195D" w:rsidRPr="00464A1C">
        <w:rPr>
          <w:rFonts w:ascii="Calibri" w:hAnsi="Calibri" w:cs="Calibri"/>
          <w:sz w:val="24"/>
          <w:szCs w:val="24"/>
          <w:lang w:val="el-GR"/>
        </w:rPr>
        <w:t>06/09/2</w:t>
      </w:r>
      <w:r w:rsidRPr="00464A1C">
        <w:rPr>
          <w:rFonts w:ascii="Calibri" w:hAnsi="Calibri" w:cs="Calibri"/>
          <w:sz w:val="24"/>
          <w:szCs w:val="24"/>
          <w:lang w:val="el-GR"/>
        </w:rPr>
        <w:t>01</w:t>
      </w:r>
      <w:r w:rsidR="0093195D" w:rsidRPr="00464A1C">
        <w:rPr>
          <w:rFonts w:ascii="Calibri" w:hAnsi="Calibri" w:cs="Calibri"/>
          <w:sz w:val="24"/>
          <w:szCs w:val="24"/>
          <w:lang w:val="el-GR"/>
        </w:rPr>
        <w:t>2</w:t>
      </w:r>
      <w:r w:rsidRPr="00464A1C">
        <w:rPr>
          <w:rFonts w:ascii="Calibri" w:hAnsi="Calibri" w:cs="Calibri"/>
          <w:sz w:val="24"/>
          <w:szCs w:val="24"/>
          <w:lang w:val="el-GR"/>
        </w:rPr>
        <w:t xml:space="preserve"> και β) </w:t>
      </w:r>
      <w:r w:rsidRPr="004B4005">
        <w:rPr>
          <w:rFonts w:ascii="Calibri" w:hAnsi="Calibri" w:cs="Calibri"/>
          <w:sz w:val="24"/>
          <w:szCs w:val="24"/>
          <w:lang w:val="el-GR"/>
        </w:rPr>
        <w:t>«Ε</w:t>
      </w:r>
      <w:r w:rsidR="004B4005" w:rsidRPr="004B4005">
        <w:rPr>
          <w:rFonts w:ascii="Calibri" w:hAnsi="Calibri" w:cs="Calibri"/>
          <w:sz w:val="24"/>
          <w:szCs w:val="24"/>
          <w:lang w:val="el-GR"/>
        </w:rPr>
        <w:t>ΞΠΡΕΣ</w:t>
      </w:r>
      <w:r w:rsidRPr="004B4005">
        <w:rPr>
          <w:rFonts w:ascii="Calibri" w:hAnsi="Calibri" w:cs="Calibri"/>
          <w:sz w:val="24"/>
          <w:szCs w:val="24"/>
          <w:lang w:val="el-GR"/>
        </w:rPr>
        <w:t>» στις</w:t>
      </w:r>
      <w:r w:rsidRPr="00464A1C">
        <w:rPr>
          <w:rFonts w:ascii="Calibri" w:hAnsi="Calibri" w:cs="Calibri"/>
          <w:sz w:val="24"/>
          <w:szCs w:val="24"/>
          <w:lang w:val="el-GR"/>
        </w:rPr>
        <w:t xml:space="preserve"> </w:t>
      </w:r>
      <w:r w:rsidR="0093195D" w:rsidRPr="00464A1C">
        <w:rPr>
          <w:rFonts w:ascii="Calibri" w:hAnsi="Calibri" w:cs="Calibri"/>
          <w:sz w:val="24"/>
          <w:szCs w:val="24"/>
          <w:lang w:val="el-GR"/>
        </w:rPr>
        <w:t>06/09/2012</w:t>
      </w:r>
      <w:r w:rsidRPr="00464A1C">
        <w:rPr>
          <w:rFonts w:ascii="Calibri" w:hAnsi="Calibri" w:cs="Calibri"/>
          <w:sz w:val="24"/>
          <w:szCs w:val="24"/>
          <w:lang w:val="el-GR"/>
        </w:rPr>
        <w:t>.</w:t>
      </w:r>
    </w:p>
    <w:p w:rsidR="00D20E5A" w:rsidRPr="00464A1C" w:rsidRDefault="00D20E5A" w:rsidP="00415974">
      <w:pPr>
        <w:pStyle w:val="BodyText21"/>
        <w:tabs>
          <w:tab w:val="left" w:pos="2694"/>
        </w:tabs>
        <w:ind w:left="0" w:firstLine="0"/>
        <w:rPr>
          <w:rFonts w:ascii="Calibri" w:hAnsi="Calibri" w:cs="Calibri"/>
          <w:sz w:val="24"/>
          <w:szCs w:val="24"/>
          <w:lang w:val="el-GR"/>
        </w:rPr>
      </w:pPr>
    </w:p>
    <w:p w:rsidR="0093195D" w:rsidRPr="00464A1C" w:rsidRDefault="009E67C7" w:rsidP="0093195D">
      <w:pPr>
        <w:tabs>
          <w:tab w:val="left" w:pos="2694"/>
        </w:tabs>
        <w:overflowPunct w:val="0"/>
        <w:jc w:val="both"/>
        <w:textAlignment w:val="baseline"/>
      </w:pPr>
      <w:r w:rsidRPr="00464A1C">
        <w:t xml:space="preserve">Β. Σε δυο τοπικές ημερήσιες εφημερίδες του Βόλου και μία εβδομαδιαία α) «ΘΕΣΣΑΛΙΑ» στις </w:t>
      </w:r>
      <w:r w:rsidR="0093195D" w:rsidRPr="00464A1C">
        <w:t>06/09/</w:t>
      </w:r>
      <w:r w:rsidRPr="00464A1C">
        <w:t xml:space="preserve">2012,  β) «ΤΑΧΥΔΡΟΜΟΣ» στις </w:t>
      </w:r>
      <w:r w:rsidR="0093195D" w:rsidRPr="00464A1C">
        <w:t>06/09/</w:t>
      </w:r>
      <w:r w:rsidRPr="00464A1C">
        <w:t xml:space="preserve">2012 και  γ) </w:t>
      </w:r>
      <w:r w:rsidR="0093195D" w:rsidRPr="00464A1C">
        <w:t>«ΘΕΣΣΑΛΙΑ της ΔΕΥΤΕΡΑΣ» στις 10.09.2012</w:t>
      </w:r>
    </w:p>
    <w:p w:rsidR="009E67C7" w:rsidRPr="00464A1C" w:rsidRDefault="009E67C7" w:rsidP="00415974">
      <w:pPr>
        <w:pStyle w:val="BodyText21"/>
        <w:tabs>
          <w:tab w:val="left" w:pos="2694"/>
        </w:tabs>
        <w:ind w:left="0" w:firstLine="0"/>
        <w:rPr>
          <w:rFonts w:ascii="Calibri" w:hAnsi="Calibri" w:cs="Calibri"/>
          <w:sz w:val="24"/>
          <w:szCs w:val="24"/>
          <w:lang w:val="el-GR"/>
        </w:rPr>
      </w:pPr>
    </w:p>
    <w:p w:rsidR="00D20E5A" w:rsidRPr="00464A1C" w:rsidRDefault="00D20E5A" w:rsidP="00415974">
      <w:pPr>
        <w:pStyle w:val="BodyText21"/>
        <w:tabs>
          <w:tab w:val="left" w:pos="2694"/>
        </w:tabs>
        <w:ind w:left="0" w:firstLine="0"/>
        <w:rPr>
          <w:rFonts w:ascii="Calibri" w:hAnsi="Calibri" w:cs="Calibri"/>
          <w:sz w:val="24"/>
          <w:szCs w:val="24"/>
          <w:lang w:val="el-GR"/>
        </w:rPr>
      </w:pPr>
      <w:r w:rsidRPr="00464A1C">
        <w:rPr>
          <w:rFonts w:ascii="Calibri" w:hAnsi="Calibri" w:cs="Calibri"/>
          <w:sz w:val="24"/>
          <w:szCs w:val="24"/>
          <w:lang w:val="el-GR"/>
        </w:rPr>
        <w:t>Γ. Στον δικτυακό τόπο του Ειδικού Λογαριασμού Κονδυλίων Έρευνας του Πανεπιστημίου Θεσσαλίας (</w:t>
      </w:r>
      <w:hyperlink r:id="rId13" w:history="1">
        <w:r w:rsidRPr="00464A1C">
          <w:rPr>
            <w:rFonts w:ascii="Calibri" w:hAnsi="Calibri" w:cs="Calibri"/>
            <w:sz w:val="24"/>
            <w:szCs w:val="24"/>
            <w:lang w:val="el-GR"/>
          </w:rPr>
          <w:t>http://ee.uth.gr</w:t>
        </w:r>
      </w:hyperlink>
      <w:r w:rsidRPr="00464A1C">
        <w:rPr>
          <w:rFonts w:ascii="Calibri" w:hAnsi="Calibri" w:cs="Calibri"/>
          <w:sz w:val="24"/>
          <w:szCs w:val="24"/>
          <w:lang w:val="el-GR"/>
        </w:rPr>
        <w:t>)</w:t>
      </w:r>
    </w:p>
    <w:p w:rsidR="00D20E5A" w:rsidRPr="00464A1C" w:rsidRDefault="00D20E5A" w:rsidP="004102BE">
      <w:pPr>
        <w:pStyle w:val="2"/>
        <w:numPr>
          <w:ilvl w:val="1"/>
          <w:numId w:val="38"/>
        </w:numPr>
        <w:tabs>
          <w:tab w:val="clear" w:pos="1080"/>
          <w:tab w:val="clear" w:pos="1440"/>
          <w:tab w:val="clear" w:pos="1980"/>
        </w:tabs>
        <w:spacing w:line="360" w:lineRule="auto"/>
      </w:pPr>
      <w:bookmarkStart w:id="13" w:name="_Toc305413219"/>
      <w:bookmarkStart w:id="14" w:name="_Toc334370862"/>
      <w:r w:rsidRPr="00464A1C">
        <w:t>Τόπος και χρόνος υποβολής Προσφορών</w:t>
      </w:r>
      <w:bookmarkEnd w:id="13"/>
      <w:bookmarkEnd w:id="14"/>
    </w:p>
    <w:p w:rsidR="00D20E5A" w:rsidRPr="001B05BD" w:rsidRDefault="00D20E5A" w:rsidP="00415974">
      <w:pPr>
        <w:spacing w:before="100" w:beforeAutospacing="1" w:after="100" w:afterAutospacing="1" w:line="360" w:lineRule="auto"/>
        <w:jc w:val="both"/>
        <w:rPr>
          <w:color w:val="FF0000"/>
        </w:rPr>
      </w:pPr>
      <w:r w:rsidRPr="00464A1C">
        <w:t xml:space="preserve">Οι υποψήφιοι Ανάδοχοι πρέπει να υποβάλουν τις Προσφορές τους, σύμφωνα με τα οριζόμενα στο άρθρο 10 του ΠΔ. 118/2007 και σύμφωνα με τα οριζόμενα στην παρούσα Διακήρυξη το αργότερο μέχρι τις </w:t>
      </w:r>
      <w:r w:rsidR="0093195D" w:rsidRPr="00464A1C">
        <w:t>09</w:t>
      </w:r>
      <w:r w:rsidRPr="00464A1C">
        <w:t>/</w:t>
      </w:r>
      <w:r w:rsidR="0093195D" w:rsidRPr="00464A1C">
        <w:t>10</w:t>
      </w:r>
      <w:r w:rsidRPr="00464A1C">
        <w:t>/</w:t>
      </w:r>
      <w:r w:rsidR="0093195D" w:rsidRPr="00464A1C">
        <w:t>2012</w:t>
      </w:r>
      <w:r w:rsidRPr="00464A1C">
        <w:t xml:space="preserve"> και ώρα &lt;</w:t>
      </w:r>
      <w:r w:rsidR="0093195D" w:rsidRPr="00464A1C">
        <w:t>14</w:t>
      </w:r>
      <w:r w:rsidRPr="00464A1C">
        <w:t>.00&gt; στην Επιτροπή Ερευνών του Πανεπιστημίου Θεσσαλίας, Γιαννιτσών &amp; Λαχανά – Συγκρότημα Τσαλαπάτα – 383 34 – Βόλος.</w:t>
      </w:r>
    </w:p>
    <w:p w:rsidR="00D20E5A" w:rsidRPr="00A11170" w:rsidRDefault="00D20E5A" w:rsidP="00415974">
      <w:pPr>
        <w:spacing w:before="100" w:beforeAutospacing="1" w:after="100" w:afterAutospacing="1" w:line="360" w:lineRule="auto"/>
        <w:jc w:val="both"/>
      </w:pPr>
      <w:r>
        <w:t>Προσφο</w:t>
      </w:r>
      <w:r w:rsidRPr="00A11170">
        <w:t>ρές που θα κατατεθούν μετά την παραπάνω ημερομηνία και ώρα, δεν αποσφραγίζονται αλλά επιστρέφονται ως εκπρόθεσμες.</w:t>
      </w:r>
    </w:p>
    <w:p w:rsidR="00D20E5A" w:rsidRPr="00A11170" w:rsidRDefault="00D20E5A" w:rsidP="004102BE">
      <w:pPr>
        <w:pStyle w:val="2"/>
        <w:numPr>
          <w:ilvl w:val="1"/>
          <w:numId w:val="38"/>
        </w:numPr>
        <w:tabs>
          <w:tab w:val="clear" w:pos="1080"/>
          <w:tab w:val="clear" w:pos="1440"/>
          <w:tab w:val="clear" w:pos="1980"/>
        </w:tabs>
        <w:spacing w:line="360" w:lineRule="auto"/>
      </w:pPr>
      <w:bookmarkStart w:id="15" w:name="_Toc305413220"/>
      <w:bookmarkStart w:id="16" w:name="_Toc334370863"/>
      <w:r w:rsidRPr="00A11170">
        <w:lastRenderedPageBreak/>
        <w:t>Τρόπος λήψης εγγράφων Διαγωνισμού</w:t>
      </w:r>
      <w:bookmarkEnd w:id="15"/>
      <w:bookmarkEnd w:id="16"/>
    </w:p>
    <w:p w:rsidR="00D20E5A" w:rsidRPr="00CE0D51" w:rsidRDefault="00D20E5A" w:rsidP="00415974">
      <w:pPr>
        <w:spacing w:before="100" w:beforeAutospacing="1" w:after="100" w:afterAutospacing="1" w:line="360" w:lineRule="auto"/>
        <w:jc w:val="both"/>
      </w:pPr>
      <w:r w:rsidRPr="00CE0D51">
        <w:t>Η διάθεση της Διακήρυξης γίνεται από την Επιτροπή Ερευνών, Τμήμα Προμηθειών, και η παραλαβή της γίνεται είτε αυτοπροσώπως είτε με ταχυμεταφορική (courier).</w:t>
      </w:r>
    </w:p>
    <w:p w:rsidR="00D20E5A" w:rsidRPr="00A11170" w:rsidRDefault="00D20E5A" w:rsidP="00415974">
      <w:pPr>
        <w:spacing w:before="100" w:beforeAutospacing="1" w:after="100" w:afterAutospacing="1" w:line="360" w:lineRule="auto"/>
        <w:jc w:val="both"/>
      </w:pPr>
      <w:r w:rsidRPr="00A11170">
        <w:t xml:space="preserve">Στην περίπτωση παραλαβής της Διακήρυξης μέσω ταχυμεταφορικής (courier), η </w:t>
      </w:r>
      <w:r>
        <w:t>Αναθέτουσα</w:t>
      </w:r>
      <w:r w:rsidRPr="00A11170">
        <w:t xml:space="preserve"> Αρχή δεν έχει καμία απολύτως ευθύνη για την έγκαιρη και σωστή παράδοσή της.</w:t>
      </w:r>
    </w:p>
    <w:p w:rsidR="00D20E5A" w:rsidRPr="00A11170" w:rsidRDefault="00D20E5A" w:rsidP="00415974">
      <w:pPr>
        <w:spacing w:before="100" w:beforeAutospacing="1" w:after="100" w:afterAutospacing="1" w:line="360" w:lineRule="auto"/>
        <w:jc w:val="both"/>
      </w:pPr>
      <w:r w:rsidRPr="00A11170">
        <w:t xml:space="preserve">Οι παραλήπτες της Διακήρυξης θα πρέπει να συμπληρώνουν σχετικό έντυπο με τα στοιχεία των ενδιαφερομένων (όπως επωνυμία, διεύθυνση, τηλέφωνο, φαξ, διεύθυνση ηλεκτρονικού ταχυδρομείου), έτσι ώστε η </w:t>
      </w:r>
      <w:r>
        <w:t>Αναθέτουσα</w:t>
      </w:r>
      <w:r w:rsidRPr="00A11170">
        <w:t xml:space="preserve"> Αρχή να έχει στη διάθεση της πλήρη κατάλογο όσων παρέλαβαν τη Διακήρυξη, για την περίπτωση που θα ήθελε να τους αποστείλει τυχόν συμπληρωματικά έγγραφα ή διευκρινίσεις επ’ αυτής.</w:t>
      </w:r>
    </w:p>
    <w:p w:rsidR="00D20E5A" w:rsidRPr="00A11170" w:rsidRDefault="00D20E5A" w:rsidP="00415974">
      <w:pPr>
        <w:spacing w:before="100" w:beforeAutospacing="1" w:after="100" w:afterAutospacing="1" w:line="360" w:lineRule="auto"/>
        <w:jc w:val="both"/>
      </w:pPr>
      <w:r w:rsidRPr="00A11170">
        <w:t xml:space="preserve">Οι παραλήπτες της Διακήρυξης υποχρεούνται να ελέγξουν άμεσα το αντίτυπο της Διακήρυξης που παραλαμβάνουν από άποψη πληρότητας σύμφωνα με τον πίνακα περιεχομένων και τον συνολικό αριθμό σελίδων και εφόσον διαπιστώσουν οποιαδήποτε παράλειψη να το γνωρίσουν έγγραφα στην </w:t>
      </w:r>
      <w:r>
        <w:t>Αναθέτουσα</w:t>
      </w:r>
      <w:r w:rsidRPr="00A11170">
        <w:t xml:space="preserve"> Αρχή και να ζητήσουν νέο πλήρες αντίγραφο. Προσφυγές κατά της νομιμότητας του Διαγωνισμού με το αιτιολογικό της μη πληρότητας του παραληφθέντος αντιγράφου της Διακήρυξης θα απορρίπτονται ως απαράδεκτες.</w:t>
      </w:r>
    </w:p>
    <w:p w:rsidR="00D20E5A" w:rsidRPr="00CE0D51" w:rsidRDefault="00D20E5A" w:rsidP="00415974">
      <w:pPr>
        <w:spacing w:before="100" w:beforeAutospacing="1" w:after="100" w:afterAutospacing="1" w:line="360" w:lineRule="auto"/>
        <w:jc w:val="both"/>
      </w:pPr>
      <w:r w:rsidRPr="00CE0D51">
        <w:t xml:space="preserve">Το πλήρες κείμενο της Διακήρυξης διατίθεται μέσω του Διαδικτύου στη διεύθυνση </w:t>
      </w:r>
      <w:r w:rsidRPr="00CE0D51">
        <w:rPr>
          <w:b/>
          <w:bCs/>
          <w:u w:val="single"/>
        </w:rPr>
        <w:t>http://</w:t>
      </w:r>
      <w:r w:rsidRPr="00CE0D51">
        <w:rPr>
          <w:b/>
          <w:bCs/>
          <w:u w:val="single"/>
          <w:lang w:val="en-US"/>
        </w:rPr>
        <w:t>ee</w:t>
      </w:r>
      <w:r w:rsidRPr="00CE0D51">
        <w:rPr>
          <w:b/>
          <w:bCs/>
          <w:u w:val="single"/>
        </w:rPr>
        <w:t>.</w:t>
      </w:r>
      <w:r w:rsidRPr="00CE0D51">
        <w:rPr>
          <w:b/>
          <w:bCs/>
          <w:u w:val="single"/>
          <w:lang w:val="en-US"/>
        </w:rPr>
        <w:t>uth</w:t>
      </w:r>
      <w:r w:rsidRPr="00CE0D51">
        <w:rPr>
          <w:b/>
          <w:bCs/>
          <w:u w:val="single"/>
        </w:rPr>
        <w:t>.gr</w:t>
      </w:r>
      <w:r w:rsidRPr="00CE0D51">
        <w:t xml:space="preserve"> και σε ηλεκτρονική μορφή.</w:t>
      </w:r>
    </w:p>
    <w:p w:rsidR="00D20E5A" w:rsidRPr="00A11170" w:rsidRDefault="00D20E5A" w:rsidP="00415974">
      <w:pPr>
        <w:spacing w:before="100" w:beforeAutospacing="1" w:after="100" w:afterAutospacing="1" w:line="360" w:lineRule="auto"/>
        <w:jc w:val="both"/>
      </w:pPr>
      <w:r w:rsidRPr="00CE0D51">
        <w:t>Οι παραλήπτες της Διακήρυξης μέσω του διαδικτυακού τόπου θα πρέπει επίσης κατά την παραλαβή της, να αποστέλλουν ηλεκτρονικό μήνυμα (</w:t>
      </w:r>
      <w:r w:rsidRPr="00CE0D51">
        <w:rPr>
          <w:lang w:val="en-US"/>
        </w:rPr>
        <w:t>email</w:t>
      </w:r>
      <w:r w:rsidRPr="00CE0D51">
        <w:t xml:space="preserve">), στο </w:t>
      </w:r>
      <w:r w:rsidRPr="00CE0D51">
        <w:rPr>
          <w:lang w:val="en-US"/>
        </w:rPr>
        <w:t>T</w:t>
      </w:r>
      <w:r w:rsidRPr="00CE0D51">
        <w:t>μήμα Προμηθειών της Επιτροπής Ερευνών του Πανεπιστημίου Θεσσαλίας (</w:t>
      </w:r>
      <w:hyperlink r:id="rId14" w:history="1">
        <w:r w:rsidRPr="00CE0D51">
          <w:rPr>
            <w:rStyle w:val="-"/>
            <w:color w:val="auto"/>
            <w:lang w:val="en-US"/>
          </w:rPr>
          <w:t>kontos</w:t>
        </w:r>
        <w:r w:rsidRPr="00CE0D51">
          <w:rPr>
            <w:rStyle w:val="-"/>
            <w:color w:val="auto"/>
          </w:rPr>
          <w:t>@</w:t>
        </w:r>
        <w:r w:rsidRPr="00CE0D51">
          <w:rPr>
            <w:rStyle w:val="-"/>
            <w:color w:val="auto"/>
            <w:lang w:val="en-US"/>
          </w:rPr>
          <w:t>uth</w:t>
        </w:r>
        <w:r w:rsidRPr="00CE0D51">
          <w:rPr>
            <w:rStyle w:val="-"/>
            <w:color w:val="auto"/>
          </w:rPr>
          <w:t>.</w:t>
        </w:r>
        <w:r w:rsidRPr="00CE0D51">
          <w:rPr>
            <w:rStyle w:val="-"/>
            <w:color w:val="auto"/>
            <w:lang w:val="en-US"/>
          </w:rPr>
          <w:t>gr</w:t>
        </w:r>
      </w:hyperlink>
      <w:r w:rsidRPr="00CE0D51">
        <w:t>), με τα στοιχεία των ενδιαφερομένων (όπως επωνυμία, διεύθυνση, ΤΚ, επάγγελμα, ΑΦΜ, τηλέφωνο, φαξ, διεύθυνση ηλεκτρονικού ταχυδρομείου) έτσι</w:t>
      </w:r>
      <w:r w:rsidRPr="00A11170">
        <w:t xml:space="preserve"> </w:t>
      </w:r>
      <w:r w:rsidRPr="00A11170">
        <w:lastRenderedPageBreak/>
        <w:t xml:space="preserve">ώστε η </w:t>
      </w:r>
      <w:r>
        <w:t>Αναθέτουσα</w:t>
      </w:r>
      <w:r w:rsidRPr="00A11170">
        <w:t xml:space="preserve"> Αρχή να έχει στη διάθεσή της πλήρη κατάλογο όσων παρέλαβαν τη Διακήρυξη, για την περίπτωση που θα ήθελε να τους αποστείλει τυχόν συμπληρωματικά στοιχεία ή διευκρινίσεις επ’ αυτής. Για τυχόν ελλείψεις στη συμπλήρωση των στοιχείων του πιο πάνω εντύπου την ευθύνη φέρει ο υποψήφιος </w:t>
      </w:r>
      <w:r>
        <w:t>Ανάδοχος</w:t>
      </w:r>
      <w:r w:rsidRPr="00A11170">
        <w:t>.</w:t>
      </w:r>
    </w:p>
    <w:p w:rsidR="00D20E5A" w:rsidRPr="00CE0D51" w:rsidRDefault="00D20E5A" w:rsidP="004102BE">
      <w:pPr>
        <w:pStyle w:val="2"/>
        <w:numPr>
          <w:ilvl w:val="1"/>
          <w:numId w:val="38"/>
        </w:numPr>
        <w:tabs>
          <w:tab w:val="clear" w:pos="1080"/>
          <w:tab w:val="clear" w:pos="1440"/>
          <w:tab w:val="clear" w:pos="1980"/>
        </w:tabs>
        <w:spacing w:line="360" w:lineRule="auto"/>
      </w:pPr>
      <w:bookmarkStart w:id="17" w:name="_Toc305413221"/>
      <w:bookmarkStart w:id="18" w:name="_Toc334370864"/>
      <w:r w:rsidRPr="00CE0D51">
        <w:t>Παροχή Διευκρινίσεων επί της Διακήρυξης</w:t>
      </w:r>
      <w:bookmarkEnd w:id="17"/>
      <w:bookmarkEnd w:id="18"/>
    </w:p>
    <w:p w:rsidR="00D20E5A" w:rsidRPr="00CE0D51" w:rsidRDefault="00D20E5A" w:rsidP="00415974">
      <w:pPr>
        <w:spacing w:line="360" w:lineRule="auto"/>
        <w:jc w:val="both"/>
      </w:pPr>
      <w:r w:rsidRPr="00CE0D51">
        <w:t>Σε περίπτωση που ζητηθούν από τους ενδιαφερόμενους προμηθευτές συμπληρωματικές πληροφορίες, σχετικές με τα έγγραφα του διαγωνισμού μέχρι και οχτώ (8) ημέρες προ της εκπνοής της προθεσμίας άσκησης της ένστασης του άρθρου 15 παρ.2 περ. α του Π.Δ. 118/07, αυτές παρέχονται το αργότερο τρεις (3) ημέρες προ της εκπνοής της ως άνω προθεσμίας. Σε κάθε άλλη περίπτωση που ζητούνται από τους ενδιαφερόμενους προμηθευτές οι ως άνω συμπληρωματικές πληροφορίες, αυτές δίνονται το αργότερο εντός έξι (6) ημερών πριν από την ημερομηνία υποβολής των προσφορών, χωρίς ο προσφέρων να έχει δικαίωμα ένστασης δυνάμει του άρθρου 15. παρ. 2 περ. α του ΠΔ.118/07.</w:t>
      </w:r>
    </w:p>
    <w:p w:rsidR="00D20E5A" w:rsidRPr="00CE0D51" w:rsidRDefault="00D20E5A" w:rsidP="00415974">
      <w:pPr>
        <w:spacing w:before="100" w:beforeAutospacing="1" w:after="100" w:afterAutospacing="1" w:line="360" w:lineRule="auto"/>
        <w:jc w:val="both"/>
      </w:pPr>
      <w:r w:rsidRPr="00CE0D51">
        <w:t>Οι αιτήσεις παροχής διευκρινίσεων θα πρέπει να απευθύνονται στην Επιτροπή Ερευνών του Πανεπιστημίου Θεσσαλίας, Τμήμα Προμηθειών. Κανένας υποψήφιος Ανάδοχος δεν μπορεί σε οποιαδήποτε περίπτωση να επικαλεσθεί προφορικές απαντήσεις εκ μέρους της Αναθέτουσας Αρχής.</w:t>
      </w:r>
    </w:p>
    <w:p w:rsidR="00D20E5A" w:rsidRPr="00CE0D51" w:rsidRDefault="00D20E5A" w:rsidP="004102BE">
      <w:pPr>
        <w:pStyle w:val="1"/>
        <w:numPr>
          <w:ilvl w:val="0"/>
          <w:numId w:val="38"/>
        </w:numPr>
      </w:pPr>
      <w:bookmarkStart w:id="19" w:name="_Toc305413222"/>
      <w:bookmarkStart w:id="20" w:name="_Toc334370865"/>
      <w:r w:rsidRPr="00CE0D51">
        <w:t>Δικαίωμα Συμμετοχής – Δικαιολογητικά</w:t>
      </w:r>
      <w:bookmarkEnd w:id="19"/>
      <w:bookmarkEnd w:id="20"/>
    </w:p>
    <w:p w:rsidR="00D20E5A" w:rsidRPr="00CE0D51" w:rsidRDefault="00D20E5A" w:rsidP="004102BE">
      <w:pPr>
        <w:pStyle w:val="2"/>
        <w:numPr>
          <w:ilvl w:val="1"/>
          <w:numId w:val="38"/>
        </w:numPr>
        <w:tabs>
          <w:tab w:val="clear" w:pos="1080"/>
          <w:tab w:val="clear" w:pos="1440"/>
          <w:tab w:val="clear" w:pos="1980"/>
        </w:tabs>
        <w:spacing w:line="360" w:lineRule="auto"/>
      </w:pPr>
      <w:bookmarkStart w:id="21" w:name="_Toc305413223"/>
      <w:bookmarkStart w:id="22" w:name="_Toc334370866"/>
      <w:r w:rsidRPr="00CE0D51">
        <w:t>Δικαίωμα Συμμετοχής</w:t>
      </w:r>
      <w:bookmarkEnd w:id="21"/>
      <w:bookmarkEnd w:id="22"/>
    </w:p>
    <w:p w:rsidR="00D20E5A" w:rsidRPr="00CE0D51" w:rsidRDefault="00D20E5A" w:rsidP="00415974">
      <w:pPr>
        <w:spacing w:before="100" w:beforeAutospacing="1" w:after="100" w:afterAutospacing="1" w:line="360" w:lineRule="auto"/>
        <w:jc w:val="both"/>
      </w:pPr>
      <w:r w:rsidRPr="00CE0D51">
        <w:t>Δικαίωμα συμμετοχής στο Διαγωνισμό έχουν:</w:t>
      </w:r>
    </w:p>
    <w:p w:rsidR="00D20E5A" w:rsidRPr="00CE0D51" w:rsidRDefault="00D20E5A" w:rsidP="004102BE">
      <w:pPr>
        <w:numPr>
          <w:ilvl w:val="0"/>
          <w:numId w:val="2"/>
        </w:numPr>
        <w:spacing w:before="100" w:beforeAutospacing="1" w:after="100" w:afterAutospacing="1" w:line="360" w:lineRule="auto"/>
        <w:jc w:val="both"/>
      </w:pPr>
      <w:r w:rsidRPr="00CE0D51">
        <w:t>τα φυσικά ή νομικά πρόσωπα.</w:t>
      </w:r>
    </w:p>
    <w:p w:rsidR="00D20E5A" w:rsidRPr="00CE0D51" w:rsidRDefault="00D20E5A" w:rsidP="004102BE">
      <w:pPr>
        <w:numPr>
          <w:ilvl w:val="0"/>
          <w:numId w:val="2"/>
        </w:numPr>
        <w:spacing w:before="100" w:beforeAutospacing="1" w:after="100" w:afterAutospacing="1" w:line="360" w:lineRule="auto"/>
        <w:jc w:val="both"/>
      </w:pPr>
      <w:r w:rsidRPr="00CE0D51">
        <w:t>ενώσεις προμηθευτών που υποβάλουν κοινή προσφορά.</w:t>
      </w:r>
    </w:p>
    <w:p w:rsidR="00D20E5A" w:rsidRPr="00CE0D51" w:rsidRDefault="00D20E5A" w:rsidP="004102BE">
      <w:pPr>
        <w:numPr>
          <w:ilvl w:val="0"/>
          <w:numId w:val="2"/>
        </w:numPr>
        <w:spacing w:before="100" w:beforeAutospacing="1" w:after="100" w:afterAutospacing="1" w:line="360" w:lineRule="auto"/>
        <w:jc w:val="both"/>
      </w:pPr>
      <w:r w:rsidRPr="00CE0D51">
        <w:t>συνεταιρισμοί</w:t>
      </w:r>
    </w:p>
    <w:p w:rsidR="00D20E5A" w:rsidRPr="00CE0D51" w:rsidRDefault="00D20E5A" w:rsidP="004102BE">
      <w:pPr>
        <w:numPr>
          <w:ilvl w:val="0"/>
          <w:numId w:val="2"/>
        </w:numPr>
        <w:spacing w:before="100" w:beforeAutospacing="1" w:after="100" w:afterAutospacing="1" w:line="360" w:lineRule="auto"/>
        <w:jc w:val="both"/>
      </w:pPr>
      <w:r w:rsidRPr="00CE0D51">
        <w:t>κοινοπραξίες προμηθευτών</w:t>
      </w:r>
    </w:p>
    <w:p w:rsidR="00D20E5A" w:rsidRPr="00CE0D51" w:rsidRDefault="00D20E5A" w:rsidP="00415974">
      <w:pPr>
        <w:spacing w:before="100" w:beforeAutospacing="1" w:after="100" w:afterAutospacing="1" w:line="360" w:lineRule="auto"/>
        <w:jc w:val="both"/>
        <w:rPr>
          <w:b/>
          <w:bCs/>
        </w:rPr>
      </w:pPr>
      <w:r w:rsidRPr="00CE0D51">
        <w:lastRenderedPageBreak/>
        <w:t xml:space="preserve">τα οποία πληρούν τους όρους που καθορίζονται στις παραγράφους </w:t>
      </w:r>
      <w:r w:rsidR="00770A0E">
        <w:fldChar w:fldCharType="begin"/>
      </w:r>
      <w:r w:rsidR="00770A0E">
        <w:instrText xml:space="preserve"> REF _Ref279594134 \r \h  \* MERGEFORMAT </w:instrText>
      </w:r>
      <w:r w:rsidR="00770A0E">
        <w:fldChar w:fldCharType="separate"/>
      </w:r>
      <w:r w:rsidRPr="004446EB">
        <w:rPr>
          <w:b/>
          <w:bCs/>
        </w:rPr>
        <w:t>Β1.1</w:t>
      </w:r>
      <w:r w:rsidR="00770A0E">
        <w:fldChar w:fldCharType="end"/>
      </w:r>
      <w:r w:rsidRPr="00CE0D51">
        <w:rPr>
          <w:b/>
          <w:bCs/>
        </w:rPr>
        <w:t xml:space="preserve"> Δικαιολογητικά Συμμετοχής</w:t>
      </w:r>
      <w:r w:rsidRPr="00CE0D51">
        <w:t xml:space="preserve"> και </w:t>
      </w:r>
      <w:r w:rsidRPr="00CE0D51">
        <w:rPr>
          <w:b/>
          <w:bCs/>
        </w:rPr>
        <w:t>Β2.6 Ελάχιστες Προϋποθέσεις Συμμετοχής</w:t>
      </w:r>
    </w:p>
    <w:p w:rsidR="00D20E5A" w:rsidRPr="00CE0D51" w:rsidRDefault="00D20E5A" w:rsidP="00415974">
      <w:pPr>
        <w:spacing w:line="360" w:lineRule="auto"/>
        <w:jc w:val="both"/>
      </w:pPr>
      <w:r w:rsidRPr="00CE0D51">
        <w:t>Οι ενώσεις και οι κοινοπραξίες δεν υποχρεούνται να λαμβάνουν ορισμένη νομική μορφή προκειμένου να υποβάλουν την προσφορά. Η επιλεγείσα ένωση ή κοινοπραξία υποχρεούται να πράξει τούτο εάν κατακυρωθεί σε αυτή η σύμβαση εφ’ όσον η λήψη ορισμένης νομικής μορφής είναι αναγκαία για την ικανοποιητική εκτέλεση της σύμβασης.</w:t>
      </w:r>
    </w:p>
    <w:p w:rsidR="00D20E5A" w:rsidRPr="00CE0D51" w:rsidRDefault="00D20E5A" w:rsidP="004102BE">
      <w:pPr>
        <w:pStyle w:val="2"/>
        <w:numPr>
          <w:ilvl w:val="1"/>
          <w:numId w:val="38"/>
        </w:numPr>
        <w:tabs>
          <w:tab w:val="clear" w:pos="1080"/>
          <w:tab w:val="clear" w:pos="1440"/>
          <w:tab w:val="clear" w:pos="1980"/>
        </w:tabs>
        <w:spacing w:line="360" w:lineRule="auto"/>
      </w:pPr>
      <w:bookmarkStart w:id="23" w:name="_Toc305413224"/>
      <w:bookmarkStart w:id="24" w:name="_Toc334370867"/>
      <w:r w:rsidRPr="00CE0D51">
        <w:t>Αποκλεισμός Συμμετοχής</w:t>
      </w:r>
      <w:bookmarkEnd w:id="23"/>
      <w:bookmarkEnd w:id="24"/>
    </w:p>
    <w:p w:rsidR="00D20E5A" w:rsidRPr="00CE0D51" w:rsidRDefault="00D20E5A" w:rsidP="00415974">
      <w:pPr>
        <w:spacing w:before="100" w:beforeAutospacing="1" w:after="100" w:afterAutospacing="1" w:line="360" w:lineRule="auto"/>
        <w:jc w:val="both"/>
      </w:pPr>
      <w:r w:rsidRPr="00CE0D51">
        <w:t>Δεν έχουν Δικαίωμα συμμετοχής στο Διαγωνισμό:</w:t>
      </w:r>
    </w:p>
    <w:p w:rsidR="00D20E5A" w:rsidRPr="00A11170" w:rsidRDefault="00D20E5A" w:rsidP="004102BE">
      <w:pPr>
        <w:numPr>
          <w:ilvl w:val="0"/>
          <w:numId w:val="2"/>
        </w:numPr>
        <w:spacing w:before="100" w:beforeAutospacing="1" w:after="100" w:afterAutospacing="1" w:line="360" w:lineRule="auto"/>
        <w:jc w:val="both"/>
      </w:pPr>
      <w:r w:rsidRPr="00A11170">
        <w:t>Όσοι δεν πληρούν τις ανωτέρω προϋποθέσεις Συμμετοχής</w:t>
      </w:r>
    </w:p>
    <w:p w:rsidR="00D20E5A" w:rsidRPr="00A11170" w:rsidRDefault="00D20E5A" w:rsidP="004102BE">
      <w:pPr>
        <w:numPr>
          <w:ilvl w:val="0"/>
          <w:numId w:val="2"/>
        </w:numPr>
        <w:spacing w:before="100" w:beforeAutospacing="1" w:after="100" w:afterAutospacing="1" w:line="360" w:lineRule="auto"/>
        <w:jc w:val="both"/>
      </w:pPr>
      <w:r w:rsidRPr="00A11170">
        <w:t xml:space="preserve">Όσοι δεν πληρούν τις προϋποθέσεις της παραγράφου </w:t>
      </w:r>
      <w:r w:rsidR="00770A0E">
        <w:fldChar w:fldCharType="begin"/>
      </w:r>
      <w:r w:rsidR="00770A0E">
        <w:instrText xml:space="preserve"> REF _Ref279594134 \r \h  \* MERGEFORMAT </w:instrText>
      </w:r>
      <w:r w:rsidR="00770A0E">
        <w:fldChar w:fldCharType="separate"/>
      </w:r>
      <w:r w:rsidRPr="004446EB">
        <w:rPr>
          <w:b/>
          <w:bCs/>
        </w:rPr>
        <w:t>Β1.1</w:t>
      </w:r>
      <w:r w:rsidR="00770A0E">
        <w:fldChar w:fldCharType="end"/>
      </w:r>
      <w:r w:rsidRPr="00A11170">
        <w:rPr>
          <w:b/>
          <w:bCs/>
        </w:rPr>
        <w:t xml:space="preserve"> Δικαιολογητικά Συμμετοχής</w:t>
      </w:r>
    </w:p>
    <w:p w:rsidR="00D20E5A" w:rsidRPr="00A11170" w:rsidRDefault="00D20E5A" w:rsidP="004102BE">
      <w:pPr>
        <w:numPr>
          <w:ilvl w:val="0"/>
          <w:numId w:val="2"/>
        </w:numPr>
        <w:spacing w:before="100" w:beforeAutospacing="1" w:after="100" w:afterAutospacing="1" w:line="360" w:lineRule="auto"/>
        <w:jc w:val="both"/>
      </w:pPr>
      <w:r w:rsidRPr="00A11170">
        <w:t xml:space="preserve">Όσοι δεν πληρούν τις προϋποθέσεις της παραγράφου </w:t>
      </w:r>
      <w:r w:rsidRPr="005D29D5">
        <w:rPr>
          <w:b/>
          <w:bCs/>
        </w:rPr>
        <w:t>Β2.6</w:t>
      </w:r>
      <w:r w:rsidRPr="00A11170">
        <w:rPr>
          <w:b/>
          <w:bCs/>
        </w:rPr>
        <w:t xml:space="preserve"> Ελάχιστες Προϋποθέσεις Συμμετοχής</w:t>
      </w:r>
    </w:p>
    <w:p w:rsidR="00D20E5A" w:rsidRPr="00A11170" w:rsidRDefault="00D20E5A" w:rsidP="004102BE">
      <w:pPr>
        <w:numPr>
          <w:ilvl w:val="0"/>
          <w:numId w:val="2"/>
        </w:numPr>
        <w:spacing w:before="100" w:beforeAutospacing="1" w:after="100" w:afterAutospacing="1" w:line="360" w:lineRule="auto"/>
        <w:jc w:val="both"/>
      </w:pPr>
      <w:r w:rsidRPr="00A11170">
        <w:t>Όσοι έχουν κηρυχθεί με τελεσίδικη απόφαση έκπτωτοι από σύμβαση προμηθειών ή υπηρεσιών του δημόσιου τομέα</w:t>
      </w:r>
    </w:p>
    <w:p w:rsidR="00D20E5A" w:rsidRPr="00E97304" w:rsidRDefault="00D20E5A" w:rsidP="004102BE">
      <w:pPr>
        <w:numPr>
          <w:ilvl w:val="0"/>
          <w:numId w:val="2"/>
        </w:numPr>
        <w:spacing w:before="100" w:beforeAutospacing="1" w:after="100" w:afterAutospacing="1" w:line="360" w:lineRule="auto"/>
        <w:jc w:val="both"/>
      </w:pPr>
      <w:r w:rsidRPr="00A11170">
        <w:t xml:space="preserve">Όσοι έχουν τιμωρηθεί με αποκλεισμό από τους διαγωνισμούς προμηθειών ή </w:t>
      </w:r>
      <w:r w:rsidRPr="00E97304">
        <w:t>υπηρεσιών του δημόσιου τομέα με αμετάκλητη απόφαση του υπουργού ανάπτυξης.</w:t>
      </w:r>
    </w:p>
    <w:p w:rsidR="00D20E5A" w:rsidRPr="00A11170" w:rsidRDefault="00D20E5A" w:rsidP="004102BE">
      <w:pPr>
        <w:numPr>
          <w:ilvl w:val="0"/>
          <w:numId w:val="2"/>
        </w:numPr>
        <w:spacing w:before="100" w:beforeAutospacing="1" w:after="100" w:afterAutospacing="1" w:line="360" w:lineRule="auto"/>
        <w:jc w:val="both"/>
      </w:pPr>
      <w:r w:rsidRPr="00A11170">
        <w:t>Όσοι υποψήφιοι Ανάδοχοι εμπίπτουν στις κατηγορίες που αναφέρονται στο Άρθρο 43.1 του ΠΔ 60/2007, ήτοι υπάρχει εις βάρος τους αμετάκλητη καταδικαστική απόφαση, για έναν ή περισσότερους από τους κατωτέρω λόγους:</w:t>
      </w:r>
    </w:p>
    <w:p w:rsidR="00D20E5A" w:rsidRPr="00A11170" w:rsidRDefault="00D20E5A" w:rsidP="00415974">
      <w:pPr>
        <w:spacing w:before="100" w:beforeAutospacing="1" w:after="100" w:afterAutospacing="1" w:line="360" w:lineRule="auto"/>
        <w:ind w:left="720"/>
        <w:jc w:val="both"/>
      </w:pPr>
      <w:r w:rsidRPr="00A11170">
        <w:t xml:space="preserve">α) </w:t>
      </w:r>
      <w:r w:rsidRPr="00A11170">
        <w:tab/>
        <w:t>συμμετοχή σε εγκληματική οργάνωση, όπως αυτή ορίζεται στο άρθρο 2 παράγραφος 1 της κοινής δράσης της 98/773/ΔΕΥ του Συμβουλίου</w:t>
      </w:r>
    </w:p>
    <w:p w:rsidR="00D20E5A" w:rsidRPr="00A11170" w:rsidRDefault="00D20E5A" w:rsidP="00415974">
      <w:pPr>
        <w:spacing w:before="100" w:beforeAutospacing="1" w:after="100" w:afterAutospacing="1" w:line="360" w:lineRule="auto"/>
        <w:ind w:left="720"/>
        <w:jc w:val="both"/>
      </w:pPr>
      <w:r w:rsidRPr="00A11170">
        <w:lastRenderedPageBreak/>
        <w:t xml:space="preserve">β) </w:t>
      </w:r>
      <w:r w:rsidRPr="00A11170">
        <w:tab/>
        <w:t>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w:t>
      </w:r>
    </w:p>
    <w:p w:rsidR="00D20E5A" w:rsidRPr="00A11170" w:rsidRDefault="00D20E5A" w:rsidP="00415974">
      <w:pPr>
        <w:spacing w:before="100" w:beforeAutospacing="1" w:after="100" w:afterAutospacing="1" w:line="360" w:lineRule="auto"/>
        <w:ind w:left="720"/>
        <w:jc w:val="both"/>
      </w:pPr>
      <w:r w:rsidRPr="00A11170">
        <w:t xml:space="preserve">γ) </w:t>
      </w:r>
      <w:r w:rsidRPr="00A11170">
        <w:tab/>
        <w:t>απάτη, κατά την έννοια του άρθρου 1 της σύμβασης σχετικά με την προστασία των οικονομικών συμφερόντων των Ευρωπαϊκών Κοινοτήτων</w:t>
      </w:r>
    </w:p>
    <w:p w:rsidR="00D20E5A" w:rsidRPr="00FE643E" w:rsidRDefault="00D20E5A" w:rsidP="00415974">
      <w:pPr>
        <w:spacing w:before="100" w:beforeAutospacing="1" w:after="100" w:afterAutospacing="1" w:line="360" w:lineRule="auto"/>
        <w:ind w:left="720"/>
        <w:jc w:val="both"/>
      </w:pPr>
      <w:r w:rsidRPr="00A11170">
        <w:t xml:space="preserve">δ) </w:t>
      </w:r>
      <w:r w:rsidRPr="00A11170">
        <w:tab/>
        <w:t>νομιμοποίηση εσόδων από παράνομες δραστηριότητες, όπως ορίζεται στο άρθρο 1 της οδηγίας 91/308/EOK του Συμβουλίου, της 10ης Ιουνίου 1991, για την πρόληψη χρησιμοποίησης του χρηματοπιστωτικού συστήματος για τη νομιμοποίηση εσόδων από παράνομες δραστηριότητες</w:t>
      </w:r>
    </w:p>
    <w:p w:rsidR="00D20E5A" w:rsidRPr="00FE643E" w:rsidRDefault="00D20E5A" w:rsidP="00415974">
      <w:pPr>
        <w:spacing w:before="100" w:beforeAutospacing="1" w:after="100" w:afterAutospacing="1" w:line="360" w:lineRule="auto"/>
        <w:ind w:left="720"/>
        <w:jc w:val="both"/>
      </w:pPr>
      <w:r>
        <w:t>ε</w:t>
      </w:r>
      <w:r w:rsidRPr="00A11170">
        <w:t>)</w:t>
      </w:r>
      <w:r>
        <w:tab/>
      </w:r>
      <w:r w:rsidRPr="00FE643E">
        <w:t>για κάποιο από τα αδικήματα της υπεξαίρεσης, απάτης, εκβίασης, πλαστογραφίας, ψευδορκίας, δωροδοκίας και δόλιας χρεοκοπίας.</w:t>
      </w:r>
    </w:p>
    <w:p w:rsidR="00D20E5A" w:rsidRPr="00A11170" w:rsidRDefault="00D20E5A" w:rsidP="004102BE">
      <w:pPr>
        <w:numPr>
          <w:ilvl w:val="0"/>
          <w:numId w:val="3"/>
        </w:numPr>
        <w:spacing w:before="100" w:beforeAutospacing="1" w:after="100" w:afterAutospacing="1" w:line="360" w:lineRule="auto"/>
        <w:jc w:val="both"/>
      </w:pPr>
      <w:r w:rsidRPr="00A11170">
        <w:t>Όσα φυσικά ή νομικά πρόσωπα του εξωτερικού έχουν υποστεί αντίστοιχες με τις παραπάνω κυρώσεις</w:t>
      </w:r>
    </w:p>
    <w:p w:rsidR="00D20E5A" w:rsidRPr="00A11170" w:rsidRDefault="00D20E5A" w:rsidP="004102BE">
      <w:pPr>
        <w:numPr>
          <w:ilvl w:val="0"/>
          <w:numId w:val="3"/>
        </w:numPr>
        <w:spacing w:before="100" w:beforeAutospacing="1" w:after="100" w:afterAutospacing="1" w:line="360" w:lineRule="auto"/>
        <w:jc w:val="both"/>
      </w:pPr>
      <w:r w:rsidRPr="00A11170">
        <w:t>Οι ενώσεις προσώπων, σε περίπτωση που οποιαδήποτε από τις προϋποθέσεις αποκλεισμού της παραγράφου αυτής, ισχύει για ένα τουλάχιστον μέλος της</w:t>
      </w:r>
    </w:p>
    <w:p w:rsidR="00D20E5A" w:rsidRPr="00A11170" w:rsidRDefault="00D20E5A" w:rsidP="004102BE">
      <w:pPr>
        <w:numPr>
          <w:ilvl w:val="0"/>
          <w:numId w:val="3"/>
        </w:numPr>
        <w:spacing w:before="100" w:beforeAutospacing="1" w:after="100" w:afterAutospacing="1" w:line="360" w:lineRule="auto"/>
        <w:jc w:val="both"/>
      </w:pPr>
      <w:r w:rsidRPr="00A11170">
        <w:t>Όσα πρόσωπα, μετέχουν αυτόνομα ή σε Ένωση</w:t>
      </w:r>
      <w:r>
        <w:t xml:space="preserve"> ή ως υπεργολάβοι</w:t>
      </w:r>
      <w:r w:rsidRPr="00A11170">
        <w:t xml:space="preserve"> σε περισσότερα του ενός σχήματα διαγωνιζόμενων</w:t>
      </w:r>
      <w:r>
        <w:t>.</w:t>
      </w:r>
    </w:p>
    <w:p w:rsidR="00D20E5A" w:rsidRPr="00A11170" w:rsidRDefault="00D20E5A" w:rsidP="004102BE">
      <w:pPr>
        <w:pStyle w:val="2"/>
        <w:numPr>
          <w:ilvl w:val="1"/>
          <w:numId w:val="38"/>
        </w:numPr>
        <w:tabs>
          <w:tab w:val="clear" w:pos="1080"/>
          <w:tab w:val="clear" w:pos="1440"/>
          <w:tab w:val="clear" w:pos="1980"/>
        </w:tabs>
        <w:spacing w:line="360" w:lineRule="auto"/>
      </w:pPr>
      <w:bookmarkStart w:id="25" w:name="_Toc305413225"/>
      <w:bookmarkStart w:id="26" w:name="_Toc334370868"/>
      <w:r w:rsidRPr="00A11170">
        <w:t>Δικαιολογητικά Συμμετοχής</w:t>
      </w:r>
      <w:bookmarkEnd w:id="25"/>
      <w:bookmarkEnd w:id="26"/>
    </w:p>
    <w:p w:rsidR="00D20E5A" w:rsidRPr="00A11170" w:rsidRDefault="00D20E5A" w:rsidP="00415974">
      <w:pPr>
        <w:spacing w:before="100" w:beforeAutospacing="1" w:after="100" w:afterAutospacing="1" w:line="360" w:lineRule="auto"/>
        <w:ind w:left="60"/>
        <w:jc w:val="both"/>
      </w:pPr>
      <w:r w:rsidRPr="00A11170">
        <w:t xml:space="preserve">Οι υποψήφιοι Ανάδοχοι οφείλουν να καταθέσουν, υποχρεωτικά μαζί με την </w:t>
      </w:r>
      <w:r>
        <w:t>Προσφο</w:t>
      </w:r>
      <w:r w:rsidRPr="00A11170">
        <w:t>ρά τους, τα ακόλουθα κατά περίπτωση δικαιολογητικά Συμμετοχής. Επίσης, θα πρέπει να συμπεριλάβουν στο «Φάκελο Δικαιολογητικών Συμμετοχής», συμπληρωμένους τους παρακάτω πίνακες κατά περίπτωση (σύμφωνα με τη νομική τους μορφή), λαμβάνοντας υπόψη τις ακόλουθες επεξηγήσεις/οδηγίες:</w:t>
      </w:r>
    </w:p>
    <w:p w:rsidR="00D20E5A" w:rsidRPr="00A11170" w:rsidRDefault="00D20E5A" w:rsidP="004102BE">
      <w:pPr>
        <w:numPr>
          <w:ilvl w:val="1"/>
          <w:numId w:val="3"/>
        </w:numPr>
        <w:tabs>
          <w:tab w:val="clear" w:pos="1440"/>
          <w:tab w:val="num" w:pos="540"/>
        </w:tabs>
        <w:spacing w:before="100" w:beforeAutospacing="1" w:after="100" w:afterAutospacing="1" w:line="360" w:lineRule="auto"/>
        <w:ind w:left="540" w:hanging="540"/>
        <w:jc w:val="both"/>
      </w:pPr>
      <w:r w:rsidRPr="00A11170">
        <w:lastRenderedPageBreak/>
        <w:t>Στη</w:t>
      </w:r>
      <w:r>
        <w:t xml:space="preserve"> σ</w:t>
      </w:r>
      <w:r w:rsidRPr="00A11170">
        <w:t xml:space="preserve">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D20E5A" w:rsidRPr="00A11170" w:rsidRDefault="00D20E5A" w:rsidP="004102BE">
      <w:pPr>
        <w:numPr>
          <w:ilvl w:val="1"/>
          <w:numId w:val="3"/>
        </w:numPr>
        <w:tabs>
          <w:tab w:val="clear" w:pos="1440"/>
          <w:tab w:val="num" w:pos="540"/>
        </w:tabs>
        <w:spacing w:before="100" w:beforeAutospacing="1" w:after="100" w:afterAutospacing="1" w:line="360" w:lineRule="auto"/>
        <w:ind w:left="540" w:hanging="540"/>
        <w:jc w:val="both"/>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D20E5A" w:rsidRPr="00A11170" w:rsidRDefault="00D20E5A" w:rsidP="004102BE">
      <w:pPr>
        <w:numPr>
          <w:ilvl w:val="1"/>
          <w:numId w:val="3"/>
        </w:numPr>
        <w:tabs>
          <w:tab w:val="clear" w:pos="1440"/>
          <w:tab w:val="num" w:pos="540"/>
        </w:tabs>
        <w:spacing w:before="100" w:beforeAutospacing="1" w:after="100" w:afterAutospacing="1" w:line="360" w:lineRule="auto"/>
        <w:ind w:left="540" w:hanging="540"/>
        <w:jc w:val="both"/>
      </w:pPr>
      <w:r w:rsidRPr="00A11170">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D20E5A" w:rsidRPr="00A11170" w:rsidRDefault="00D20E5A" w:rsidP="004102BE">
      <w:pPr>
        <w:numPr>
          <w:ilvl w:val="1"/>
          <w:numId w:val="3"/>
        </w:numPr>
        <w:tabs>
          <w:tab w:val="clear" w:pos="1440"/>
          <w:tab w:val="num" w:pos="540"/>
        </w:tabs>
        <w:spacing w:before="100" w:beforeAutospacing="1" w:after="100" w:afterAutospacing="1" w:line="360" w:lineRule="auto"/>
        <w:ind w:left="540" w:hanging="540"/>
        <w:jc w:val="both"/>
      </w:pPr>
      <w:r w:rsidRPr="00A11170">
        <w:t>Στη στήλη «ΠΑΡΑΠΟΜΠΗ» θα καταγραφεί από τον υποψήφιο Ανάδοχο το αντίστοιχο κεφάλαιο ή ενότητα του «Φακέλου Δικαιολογητικών Συμμετοχής» στο οποίο περιλαμβάνεται το απαιτούμενο δικαιολογητικό</w:t>
      </w:r>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right="39"/>
              <w:rPr>
                <w:rFonts w:ascii="Calibri" w:hAnsi="Calibri" w:cs="Calibri"/>
              </w:rPr>
            </w:pPr>
            <w:r w:rsidRPr="00A11170">
              <w:rPr>
                <w:rFonts w:ascii="Calibri" w:hAnsi="Calibri" w:cs="Calibri"/>
              </w:rPr>
              <w:t xml:space="preserve">Εγγυητική Επιστολή Συμμετοχής σύμφωνα με τα οριζόμενα στην παράγραφο </w:t>
            </w:r>
            <w:r w:rsidR="00770A0E">
              <w:fldChar w:fldCharType="begin"/>
            </w:r>
            <w:r w:rsidR="00770A0E">
              <w:instrText xml:space="preserve"> REF _Ref280441060 \r \h  \* MERGEFORMAT </w:instrText>
            </w:r>
            <w:r w:rsidR="00770A0E">
              <w:fldChar w:fldCharType="separate"/>
            </w:r>
            <w:r w:rsidRPr="004446EB">
              <w:rPr>
                <w:rFonts w:ascii="Calibri" w:hAnsi="Calibri" w:cs="Calibri"/>
                <w:b/>
                <w:bCs/>
              </w:rPr>
              <w:t>Β2.7</w:t>
            </w:r>
            <w:r w:rsidR="00770A0E">
              <w:fldChar w:fldCharType="end"/>
            </w:r>
            <w:r w:rsidRPr="00476D68">
              <w:rPr>
                <w:rFonts w:ascii="Calibri" w:hAnsi="Calibri" w:cs="Calibri"/>
                <w:b/>
                <w:bCs/>
              </w:rPr>
              <w:t xml:space="preserve"> Εγγύηση</w:t>
            </w:r>
            <w:r>
              <w:rPr>
                <w:rFonts w:ascii="Calibri" w:hAnsi="Calibri" w:cs="Calibri"/>
                <w:b/>
                <w:bCs/>
              </w:rPr>
              <w:t xml:space="preserve"> </w:t>
            </w:r>
            <w:r w:rsidRPr="00476D68">
              <w:rPr>
                <w:rFonts w:ascii="Calibri" w:hAnsi="Calibri" w:cs="Calibri"/>
                <w:b/>
                <w:bCs/>
              </w:rPr>
              <w:t>Συμμετοχής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spacing w:before="100" w:beforeAutospacing="1" w:after="100" w:afterAutospacing="1" w:line="360" w:lineRule="auto"/>
              <w:rPr>
                <w:sz w:val="20"/>
                <w:szCs w:val="20"/>
              </w:rPr>
            </w:pPr>
            <w:r w:rsidRPr="00E97304">
              <w:rPr>
                <w:sz w:val="20"/>
                <w:szCs w:val="20"/>
              </w:rPr>
              <w:t xml:space="preserve">Υπεύθυνες δηλώσεις του Ν. 1599/1986 στις οποίες θα </w:t>
            </w:r>
            <w:r w:rsidRPr="00E97304">
              <w:rPr>
                <w:b/>
                <w:bCs/>
                <w:sz w:val="20"/>
                <w:szCs w:val="20"/>
              </w:rPr>
              <w:t xml:space="preserve">αναγράφονται τα στοιχεία του διαγωνισμού </w:t>
            </w:r>
            <w:r w:rsidRPr="00E97304">
              <w:rPr>
                <w:sz w:val="20"/>
                <w:szCs w:val="20"/>
              </w:rPr>
              <w:t>και στις οποίες ο υποψήφιος Ανάδοχος θα δηλώνει ότι:</w:t>
            </w:r>
          </w:p>
          <w:p w:rsidR="00D20E5A" w:rsidRPr="00E97304" w:rsidRDefault="00D20E5A" w:rsidP="00860A29">
            <w:pPr>
              <w:spacing w:before="100" w:beforeAutospacing="1" w:after="100" w:afterAutospacing="1" w:line="360" w:lineRule="auto"/>
              <w:rPr>
                <w:sz w:val="20"/>
                <w:szCs w:val="20"/>
              </w:rPr>
            </w:pPr>
            <w:r w:rsidRPr="00E97304">
              <w:rPr>
                <w:sz w:val="20"/>
                <w:szCs w:val="20"/>
              </w:rPr>
              <w:t>Α:</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Δεν συντρέχουν λόγοι αποκλεισμού στο πρόσωπό του από τους αναφερόμενους στο άρθρο 43 του ΠΔ 60/2007.</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 xml:space="preserve">Δεν τελεί υπό πτώχευση, εκκαθάριση, παύση εργασιών, αναγκαστική διαχείριση, πτωχευτικό συμβιβασμό, προ-πτωχευτική διαδικασία εξυγίανσης (ή σε περίπτωση αλλοδαπών φυσικών / νομικών προσώπων σε ανάλογη κατάσταση ή διαδικασία) και επίσης ότι δεν έχει κινηθεί εναντίον του διαδικασία κήρυξης σε πτώχευση, εκκαθάρισης, αναγκαστικής διαχείρισης, </w:t>
            </w:r>
            <w:r w:rsidRPr="00E97304">
              <w:rPr>
                <w:sz w:val="20"/>
                <w:szCs w:val="20"/>
              </w:rPr>
              <w:lastRenderedPageBreak/>
              <w:t>πτωχευτικού συμβιβασμού, προ-πτωχευτική διαδικασία εξυγίανσης (ή σε περίπτωση αλλοδαπών φυσικών / νομικών προσώπων σε ανάλογη κατάσταση ή διαδικασία).</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Είναι ενήμερος ως προς τις υποχρεώσεις καταβολής εισφορών σε οργανισμούς κύριας και επικουρικής κοινωνικής ασφάλισης και τις φορολογικές του υποχρεώσεις.</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Είναι κατά την ημέρα υποβολής της προσφοράς ή της κατάθεσής της στο ταχυδρομείο εγγεγραμμένος στο οικείο Επιμελητήριο αναγράφοντας και το ειδικό επάγγελμά του (τα αλλοδαπά φυσικά ή νομικά πρόσωπα δηλώνουν ότι είναι εγγεγραμμένα στα Μητρώα του οικείου Επιμελητηρίου ή ισοδύναμες επαγγελματικές οργανώσεις της χώρας εγκατάστασης τους και το ειδικό επάγγελμα τους).</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Σε περίπτωση που ανακηρυχθεί Ανάδοχος της σύμβασης, θα προσκομίσει για τη σύναψή της εντός προθεσμίας είκοσι (20) ημερολογιακών ημερών από τη σχετική πρόσκληση της Αναθέτουσας Αρχής τα επιμέρους δικαιολογητικά Κατακύρωσης σύμφωνα με το άρθρο 25 του Ν3614/2007.</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 xml:space="preserve"> </w:t>
            </w:r>
            <w:r w:rsidRPr="00E97304">
              <w:rPr>
                <w:sz w:val="20"/>
                <w:szCs w:val="20"/>
                <w:u w:val="single"/>
              </w:rPr>
              <w:t>Εφόσον πρόκειται</w:t>
            </w:r>
            <w:r w:rsidRPr="00E97304">
              <w:rPr>
                <w:sz w:val="20"/>
                <w:szCs w:val="20"/>
              </w:rPr>
              <w:t xml:space="preserve"> για συνεταιρισμό, ότι ο Συνεταιρισμός λειτουργεί νόμιμα.</w:t>
            </w:r>
          </w:p>
          <w:p w:rsidR="00D20E5A" w:rsidRPr="00E97304" w:rsidRDefault="00D20E5A" w:rsidP="004102BE">
            <w:pPr>
              <w:numPr>
                <w:ilvl w:val="0"/>
                <w:numId w:val="5"/>
              </w:numPr>
              <w:spacing w:before="100" w:beforeAutospacing="1" w:after="100" w:afterAutospacing="1" w:line="360" w:lineRule="auto"/>
              <w:rPr>
                <w:sz w:val="20"/>
                <w:szCs w:val="20"/>
              </w:rPr>
            </w:pPr>
            <w:r w:rsidRPr="00E97304">
              <w:rPr>
                <w:sz w:val="20"/>
                <w:szCs w:val="20"/>
              </w:rPr>
              <w:t xml:space="preserve">O/οι νόμιμος/οι εκπρόσωπος/οι του υποψηφίου αναδόχου (σημ.: εφόσον πρόκειται για Ο.Ε. και Ε.Ε. οι ομόρρυθμοι εταίροι και διαχειριστές αυτών, εφόσον πρόκειται για Ε.Π.Ε. οι διαχειριστές αυτής, εφόσον πρόκειται για Α.Ε., ο Πρόεδρος και ο Διευθύνων Σύμβουλος αυτής, οι νόμιμοι εκπρόσωποι κάθε άλλου νομικού προσώπου), καθώς και στην περίπτωση που ο </w:t>
            </w:r>
            <w:r w:rsidRPr="00E97304">
              <w:rPr>
                <w:sz w:val="20"/>
                <w:szCs w:val="20"/>
              </w:rPr>
              <w:lastRenderedPageBreak/>
              <w:t xml:space="preserve">υποψήφιος Ανάδοχος είναι φυσικό πρόσωπο δηλώνει ότι μέχρι και την ημέρα υποβολής της Προσφοράς τους ή της κατάθεσής στης στο ταχυδρομείο: </w:t>
            </w:r>
          </w:p>
          <w:p w:rsidR="00D20E5A" w:rsidRPr="00E97304" w:rsidRDefault="00D20E5A" w:rsidP="004102BE">
            <w:pPr>
              <w:numPr>
                <w:ilvl w:val="1"/>
                <w:numId w:val="40"/>
              </w:numPr>
              <w:spacing w:before="100" w:beforeAutospacing="1" w:after="100" w:afterAutospacing="1" w:line="360" w:lineRule="auto"/>
              <w:rPr>
                <w:sz w:val="20"/>
                <w:szCs w:val="20"/>
              </w:rPr>
            </w:pPr>
            <w:r w:rsidRPr="00E97304">
              <w:rPr>
                <w:sz w:val="20"/>
                <w:szCs w:val="20"/>
                <w:lang w:val="en-US"/>
              </w:rPr>
              <w:t>i</w:t>
            </w:r>
            <w:r w:rsidRPr="00E97304">
              <w:rPr>
                <w:sz w:val="20"/>
                <w:szCs w:val="20"/>
              </w:rPr>
              <w:t>. Δεν έχουν καταδικασθεί με αμετάκλητη δικαστική απόφαση για κάποιο από τα αδικήματα της παραγράφου 1 του άρθρου 43 του ΠΔ60/2007, ήτοι: Α) συμμετοχή σε εγκληματική οργάνωση, όπως αυτή ορίζεται στο άρθρο 2 παράγραφος 1 της κοινής δράσης της 98/773/ΔΕΥ του Συμβουλίου Β) δωροδοκία, όπως αυτή ορίζεται αντίστοιχα στο άρθρο 3 της πράξης του Συμβουλίου της 26ης Μαΐου 1997 και στο άρθρο 3 παράγραφος 1 της κοινής δράσης 98/742/ΚΕΠΠΑ του Συμβουλίου, Γ) απάτη, κατά την έννοια του άρθρου 1 της σύμβασης σχετικά με την προστασία των οικονομικών συμφερόντων των Ευρωπαϊκών Κοινοτήτων, Δ) νομιμοποίηση εσόδων από παράνομες δραστηριότητες, όπως ορίζεται από το άρθρο 1 της οδηγίας 91/308/ΕΟΚ του Συμβουλίου, της 10ης Ιουνίου 1991, για την πρόληψη χρησιμοποίησης του χρηματοπιστωτικού συστήματος για την νομιμοποίηση εσόδων από παράνομες δραστηριότητες</w:t>
            </w:r>
          </w:p>
          <w:p w:rsidR="00D20E5A" w:rsidRPr="00E97304" w:rsidRDefault="00D20E5A" w:rsidP="004102BE">
            <w:pPr>
              <w:numPr>
                <w:ilvl w:val="1"/>
                <w:numId w:val="40"/>
              </w:numPr>
              <w:spacing w:before="100" w:beforeAutospacing="1" w:after="100" w:afterAutospacing="1" w:line="360" w:lineRule="auto"/>
              <w:rPr>
                <w:sz w:val="20"/>
                <w:szCs w:val="20"/>
              </w:rPr>
            </w:pPr>
            <w:r w:rsidRPr="00E97304">
              <w:rPr>
                <w:sz w:val="20"/>
                <w:szCs w:val="20"/>
              </w:rPr>
              <w:t xml:space="preserve">ii. Δεν έχουν καταδικασθεί με αμετάκλητη απόφαση για κάποιο από τα αδικήματα της υπεξαίρεσης, της απάτης, της εκβίασης, της πλαστογραφίας, της </w:t>
            </w:r>
            <w:r w:rsidRPr="00E97304">
              <w:rPr>
                <w:sz w:val="20"/>
                <w:szCs w:val="20"/>
              </w:rPr>
              <w:lastRenderedPageBreak/>
              <w:t>ψευδορκίας, της δωροδοκίας και της δόλιας χρεοκοπίας.</w:t>
            </w:r>
          </w:p>
          <w:p w:rsidR="00D20E5A" w:rsidRPr="00E97304" w:rsidRDefault="00D20E5A" w:rsidP="00860A29">
            <w:pPr>
              <w:spacing w:before="100" w:beforeAutospacing="1" w:after="100" w:afterAutospacing="1" w:line="360" w:lineRule="auto"/>
              <w:rPr>
                <w:sz w:val="20"/>
                <w:szCs w:val="20"/>
              </w:rPr>
            </w:pPr>
            <w:r w:rsidRPr="00E97304">
              <w:rPr>
                <w:sz w:val="20"/>
                <w:szCs w:val="20"/>
              </w:rPr>
              <w:t>Β:</w:t>
            </w:r>
          </w:p>
          <w:p w:rsidR="00D20E5A" w:rsidRPr="00E97304" w:rsidRDefault="00D20E5A" w:rsidP="004102BE">
            <w:pPr>
              <w:numPr>
                <w:ilvl w:val="0"/>
                <w:numId w:val="6"/>
              </w:numPr>
              <w:spacing w:before="100" w:beforeAutospacing="1" w:after="100" w:afterAutospacing="1" w:line="360" w:lineRule="auto"/>
              <w:rPr>
                <w:sz w:val="20"/>
                <w:szCs w:val="20"/>
              </w:rPr>
            </w:pPr>
            <w:r w:rsidRPr="00E97304">
              <w:rPr>
                <w:sz w:val="20"/>
                <w:szCs w:val="20"/>
              </w:rPr>
              <w:t>Δεν έχει κηρυχθεί έκπτωτος από σύμβαση προμηθειών ή υπηρεσιών του δημόσιου τομέα.</w:t>
            </w:r>
          </w:p>
          <w:p w:rsidR="00D20E5A" w:rsidRPr="00E97304" w:rsidRDefault="00D20E5A" w:rsidP="004102BE">
            <w:pPr>
              <w:numPr>
                <w:ilvl w:val="0"/>
                <w:numId w:val="6"/>
              </w:numPr>
              <w:spacing w:before="100" w:beforeAutospacing="1" w:after="100" w:afterAutospacing="1" w:line="360" w:lineRule="auto"/>
              <w:rPr>
                <w:sz w:val="20"/>
                <w:szCs w:val="20"/>
              </w:rPr>
            </w:pPr>
            <w:r w:rsidRPr="00E97304">
              <w:rPr>
                <w:sz w:val="20"/>
                <w:szCs w:val="20"/>
              </w:rPr>
              <w:t>Δεν έχει τιμωρηθεί με αποκλεισμό από τους διαγωνισμούς προμηθειών ή υπηρεσιών του δημόσιου τομέα.</w:t>
            </w:r>
          </w:p>
          <w:p w:rsidR="00D20E5A" w:rsidRPr="00E97304" w:rsidRDefault="00D20E5A" w:rsidP="00860A29">
            <w:pPr>
              <w:pStyle w:val="TabletextChar"/>
              <w:spacing w:before="100" w:beforeAutospacing="1" w:after="100" w:afterAutospacing="1" w:line="360" w:lineRule="auto"/>
              <w:ind w:right="39"/>
              <w:rPr>
                <w:rFonts w:ascii="Calibri" w:hAnsi="Calibri" w:cs="Calibri"/>
              </w:rPr>
            </w:pPr>
            <w:r w:rsidRPr="00E97304">
              <w:rPr>
                <w:rFonts w:ascii="Calibri" w:hAnsi="Calibri" w:cs="Calibri"/>
              </w:rPr>
              <w:t>Γ:</w:t>
            </w:r>
          </w:p>
          <w:p w:rsidR="00D20E5A" w:rsidRPr="00E97304" w:rsidRDefault="00D20E5A" w:rsidP="004102BE">
            <w:pPr>
              <w:numPr>
                <w:ilvl w:val="0"/>
                <w:numId w:val="7"/>
              </w:numPr>
              <w:spacing w:before="100" w:beforeAutospacing="1" w:after="100" w:afterAutospacing="1" w:line="360" w:lineRule="auto"/>
              <w:rPr>
                <w:sz w:val="20"/>
                <w:szCs w:val="20"/>
              </w:rPr>
            </w:pPr>
            <w:r w:rsidRPr="00E97304">
              <w:rPr>
                <w:sz w:val="20"/>
                <w:szCs w:val="20"/>
              </w:rPr>
              <w:t xml:space="preserve">Η Προσφορά συντάχθηκε σύμφωνα με τους όρους της παρούσας Διακήρυξης της οποίας έλαβε γνώση και ότι αποδέχεται ανεπιφύλαχτα τους όρους της. </w:t>
            </w:r>
          </w:p>
          <w:p w:rsidR="00D20E5A" w:rsidRPr="00E97304" w:rsidRDefault="00D20E5A" w:rsidP="004102BE">
            <w:pPr>
              <w:numPr>
                <w:ilvl w:val="0"/>
                <w:numId w:val="7"/>
              </w:numPr>
              <w:spacing w:before="100" w:beforeAutospacing="1" w:after="100" w:afterAutospacing="1" w:line="360" w:lineRule="auto"/>
              <w:rPr>
                <w:sz w:val="20"/>
                <w:szCs w:val="20"/>
              </w:rPr>
            </w:pPr>
            <w:r w:rsidRPr="00E97304">
              <w:rPr>
                <w:sz w:val="20"/>
                <w:szCs w:val="20"/>
              </w:rPr>
              <w:t>Παραιτείται από κάθε δικαίωμα αποζημίωσης για απόφαση του Οργάνου Λήψης Αποφάσεων της Αναθέτουσα Αρχή, ματαίωσης, ακύρωσης ή διακοπής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rPr>
                <w:sz w:val="20"/>
                <w:szCs w:val="20"/>
              </w:rPr>
            </w:pPr>
            <w:r w:rsidRPr="00A11170">
              <w:rPr>
                <w:sz w:val="20"/>
                <w:szCs w:val="20"/>
              </w:rPr>
              <w:t>Τα Νομικά Πρόσωπα θα υποβάλλουν τα δικαιολογητικά σύστασής τους, και συγκεκριμένα:</w:t>
            </w:r>
          </w:p>
          <w:p w:rsidR="00D20E5A" w:rsidRPr="00A11170" w:rsidRDefault="00D20E5A" w:rsidP="00860A29">
            <w:pPr>
              <w:spacing w:before="100" w:beforeAutospacing="1" w:after="100" w:afterAutospacing="1" w:line="360" w:lineRule="auto"/>
              <w:rPr>
                <w:sz w:val="20"/>
                <w:szCs w:val="20"/>
              </w:rPr>
            </w:pPr>
            <w:r w:rsidRPr="00A11170">
              <w:rPr>
                <w:sz w:val="20"/>
                <w:szCs w:val="20"/>
              </w:rPr>
              <w:t xml:space="preserve">Εάν ο προσφέρων είναι </w:t>
            </w:r>
            <w:r w:rsidRPr="00A11170">
              <w:rPr>
                <w:b/>
                <w:bCs/>
                <w:sz w:val="20"/>
                <w:szCs w:val="20"/>
              </w:rPr>
              <w:t>Α.Ε και Ε.Π.Ε</w:t>
            </w:r>
            <w:r w:rsidRPr="00A11170">
              <w:rPr>
                <w:sz w:val="20"/>
                <w:szCs w:val="20"/>
              </w:rPr>
              <w:t>:</w:t>
            </w:r>
          </w:p>
          <w:p w:rsidR="00D20E5A" w:rsidRPr="00A11170" w:rsidRDefault="00D20E5A" w:rsidP="004102BE">
            <w:pPr>
              <w:numPr>
                <w:ilvl w:val="0"/>
                <w:numId w:val="8"/>
              </w:numPr>
              <w:spacing w:before="100" w:beforeAutospacing="1" w:after="100" w:afterAutospacing="1" w:line="360" w:lineRule="auto"/>
              <w:rPr>
                <w:sz w:val="20"/>
                <w:szCs w:val="20"/>
              </w:rPr>
            </w:pPr>
            <w:r w:rsidRPr="00A11170">
              <w:rPr>
                <w:sz w:val="20"/>
                <w:szCs w:val="20"/>
              </w:rPr>
              <w:t>ΦΕΚ σύστασης,</w:t>
            </w:r>
          </w:p>
          <w:p w:rsidR="00D20E5A" w:rsidRPr="00A11170" w:rsidRDefault="00D20E5A" w:rsidP="004102BE">
            <w:pPr>
              <w:numPr>
                <w:ilvl w:val="0"/>
                <w:numId w:val="8"/>
              </w:numPr>
              <w:spacing w:before="100" w:beforeAutospacing="1" w:after="100" w:afterAutospacing="1" w:line="360" w:lineRule="auto"/>
              <w:rPr>
                <w:sz w:val="20"/>
                <w:szCs w:val="20"/>
              </w:rPr>
            </w:pPr>
            <w:r w:rsidRPr="00A11170">
              <w:rPr>
                <w:sz w:val="20"/>
                <w:szCs w:val="20"/>
              </w:rPr>
              <w:t>Αντίγραφο του ισχύοντος καταστατικού με το ΦΕΚ στο οποίο έχουν δημοσιευτεί όλες οι μέχρι σήμερα τροποποιήσεις αυτού ή επικυρωμένο αντίγραφο κωδικοποιημένου καταστατικού (εφόσον υπάρχει),</w:t>
            </w:r>
          </w:p>
          <w:p w:rsidR="00D20E5A" w:rsidRPr="00A11170" w:rsidRDefault="00D20E5A" w:rsidP="004102BE">
            <w:pPr>
              <w:numPr>
                <w:ilvl w:val="0"/>
                <w:numId w:val="8"/>
              </w:numPr>
              <w:spacing w:before="100" w:beforeAutospacing="1" w:after="100" w:afterAutospacing="1" w:line="360" w:lineRule="auto"/>
              <w:rPr>
                <w:sz w:val="20"/>
                <w:szCs w:val="20"/>
              </w:rPr>
            </w:pPr>
            <w:r w:rsidRPr="00A11170">
              <w:rPr>
                <w:sz w:val="20"/>
                <w:szCs w:val="20"/>
              </w:rPr>
              <w:t xml:space="preserve">ΦΕΚ στο οποίο έχει δημοσιευτεί το πρακτικό ΔΣ </w:t>
            </w:r>
            <w:r>
              <w:rPr>
                <w:sz w:val="20"/>
                <w:szCs w:val="20"/>
              </w:rPr>
              <w:t xml:space="preserve">ή απόφαση των εταίρων περί </w:t>
            </w:r>
            <w:r w:rsidRPr="00A11170">
              <w:rPr>
                <w:sz w:val="20"/>
                <w:szCs w:val="20"/>
              </w:rPr>
              <w:t xml:space="preserve">εκπροσώπησης του </w:t>
            </w:r>
            <w:r w:rsidRPr="00A11170">
              <w:rPr>
                <w:sz w:val="20"/>
                <w:szCs w:val="20"/>
              </w:rPr>
              <w:lastRenderedPageBreak/>
              <w:t>νομικού προσώπου,</w:t>
            </w:r>
          </w:p>
          <w:p w:rsidR="00D20E5A" w:rsidRPr="00A11170" w:rsidRDefault="00D20E5A" w:rsidP="004102BE">
            <w:pPr>
              <w:numPr>
                <w:ilvl w:val="0"/>
                <w:numId w:val="8"/>
              </w:numPr>
              <w:spacing w:before="100" w:beforeAutospacing="1" w:after="100" w:afterAutospacing="1" w:line="360" w:lineRule="auto"/>
              <w:rPr>
                <w:sz w:val="20"/>
                <w:szCs w:val="20"/>
              </w:rPr>
            </w:pPr>
            <w:r w:rsidRPr="00A11170">
              <w:rPr>
                <w:sz w:val="20"/>
                <w:szCs w:val="20"/>
              </w:rPr>
              <w:t xml:space="preserve">Πρακτικό Δ.Σ περί έγκρισης συμμετοχής στο διαγωνισμό, στο οποίο μπορεί να περιέχεται και εξουσιοδότηση (εφόσον αυτό προβλέπεται από το καταστατικό του υποψηφίου αναδόχου) για υπογραφή και υποβολή </w:t>
            </w:r>
            <w:r>
              <w:rPr>
                <w:sz w:val="20"/>
                <w:szCs w:val="20"/>
              </w:rPr>
              <w:t>Προσφο</w:t>
            </w:r>
            <w:r w:rsidRPr="00A11170">
              <w:rPr>
                <w:sz w:val="20"/>
                <w:szCs w:val="20"/>
              </w:rPr>
              <w:t xml:space="preserve">ράς σε περίπτωση που δεν υπογράφει ο ίδιος ο νόμιμος εκπρόσωπος του φορέα την </w:t>
            </w:r>
            <w:r>
              <w:rPr>
                <w:sz w:val="20"/>
                <w:szCs w:val="20"/>
              </w:rPr>
              <w:t>Προσφο</w:t>
            </w:r>
            <w:r w:rsidRPr="00A11170">
              <w:rPr>
                <w:sz w:val="20"/>
                <w:szCs w:val="20"/>
              </w:rPr>
              <w:t>ρά και τα λοιπά απαιτούμενα έγγραφα του διαγωνισμού και ορίζεται συγκεκριμένα άτομο ως αντίκλητος,</w:t>
            </w:r>
          </w:p>
          <w:p w:rsidR="00D20E5A" w:rsidRDefault="00D20E5A" w:rsidP="004102BE">
            <w:pPr>
              <w:numPr>
                <w:ilvl w:val="0"/>
                <w:numId w:val="8"/>
              </w:numPr>
              <w:spacing w:before="100" w:beforeAutospacing="1" w:after="100" w:afterAutospacing="1" w:line="360" w:lineRule="auto"/>
              <w:rPr>
                <w:sz w:val="20"/>
                <w:szCs w:val="20"/>
              </w:rPr>
            </w:pPr>
            <w:r w:rsidRPr="00A11170">
              <w:rPr>
                <w:sz w:val="20"/>
                <w:szCs w:val="20"/>
              </w:rPr>
              <w:t xml:space="preserve">Πιστοποιητικό αρμόδιας δικαστικής ή διοικητικής αρχής περί τροποποιήσεων του καταστατικού / μη λύσης της εταιρείας, το οποίο πρέπει να έχει εκδοθεί το πολύ τρείς (3) μήνες πριν από την ημερομηνία υποβολής </w:t>
            </w:r>
            <w:r>
              <w:rPr>
                <w:sz w:val="20"/>
                <w:szCs w:val="20"/>
              </w:rPr>
              <w:t>Προσφο</w:t>
            </w:r>
            <w:r w:rsidRPr="00A11170">
              <w:rPr>
                <w:sz w:val="20"/>
                <w:szCs w:val="20"/>
              </w:rPr>
              <w:t>ρών.</w:t>
            </w:r>
          </w:p>
          <w:p w:rsidR="00D20E5A" w:rsidRPr="00A11170" w:rsidRDefault="00D20E5A" w:rsidP="00860A29">
            <w:pPr>
              <w:spacing w:before="100" w:beforeAutospacing="1" w:after="100" w:afterAutospacing="1" w:line="360" w:lineRule="auto"/>
              <w:rPr>
                <w:sz w:val="20"/>
                <w:szCs w:val="20"/>
              </w:rPr>
            </w:pPr>
            <w:r w:rsidRPr="00A11170">
              <w:rPr>
                <w:sz w:val="20"/>
                <w:szCs w:val="20"/>
              </w:rPr>
              <w:t xml:space="preserve">Εάν ο προσφέρων είναι </w:t>
            </w:r>
            <w:r w:rsidRPr="00A11170">
              <w:rPr>
                <w:b/>
                <w:bCs/>
                <w:sz w:val="20"/>
                <w:szCs w:val="20"/>
              </w:rPr>
              <w:t>Ο.Ε, Ε.Ε</w:t>
            </w:r>
            <w:r w:rsidRPr="00A11170">
              <w:rPr>
                <w:sz w:val="20"/>
                <w:szCs w:val="20"/>
              </w:rPr>
              <w:t>:</w:t>
            </w:r>
          </w:p>
          <w:p w:rsidR="00D20E5A" w:rsidRPr="00A11170" w:rsidRDefault="00D20E5A" w:rsidP="004102BE">
            <w:pPr>
              <w:numPr>
                <w:ilvl w:val="0"/>
                <w:numId w:val="9"/>
              </w:numPr>
              <w:spacing w:before="100" w:beforeAutospacing="1" w:after="100" w:afterAutospacing="1" w:line="360" w:lineRule="auto"/>
              <w:rPr>
                <w:sz w:val="20"/>
                <w:szCs w:val="20"/>
              </w:rPr>
            </w:pPr>
            <w:r w:rsidRPr="00A11170">
              <w:rPr>
                <w:sz w:val="20"/>
                <w:szCs w:val="20"/>
              </w:rPr>
              <w:t>Αντίγραφο του καταστατικού με όλα τα μέχρι σήμερα τροποποιητικά,</w:t>
            </w:r>
          </w:p>
          <w:p w:rsidR="00D20E5A" w:rsidRDefault="00D20E5A" w:rsidP="004102BE">
            <w:pPr>
              <w:numPr>
                <w:ilvl w:val="0"/>
                <w:numId w:val="9"/>
              </w:numPr>
              <w:spacing w:before="100" w:beforeAutospacing="1" w:after="100" w:afterAutospacing="1" w:line="360" w:lineRule="auto"/>
              <w:rPr>
                <w:sz w:val="20"/>
                <w:szCs w:val="20"/>
              </w:rPr>
            </w:pPr>
            <w:r w:rsidRPr="00A11170">
              <w:rPr>
                <w:sz w:val="20"/>
                <w:szCs w:val="20"/>
              </w:rPr>
              <w:t>Πιστοποιητικά αρμόδιας δικαστικής ή διοικητικής αρχής περί των τροποποιήσεων του καταστατικού.</w:t>
            </w:r>
          </w:p>
          <w:p w:rsidR="00D20E5A" w:rsidRPr="00A11170" w:rsidRDefault="00D20E5A" w:rsidP="00860A29">
            <w:pPr>
              <w:spacing w:before="100" w:beforeAutospacing="1" w:after="100" w:afterAutospacing="1" w:line="360" w:lineRule="auto"/>
              <w:jc w:val="both"/>
              <w:rPr>
                <w:sz w:val="20"/>
                <w:szCs w:val="20"/>
              </w:rPr>
            </w:pPr>
            <w:r w:rsidRPr="00A11170">
              <w:rPr>
                <w:sz w:val="20"/>
                <w:szCs w:val="20"/>
              </w:rPr>
              <w:t>Σε περίπτωση εγκατάστασης τους στην αλλοδαπή, τα δικαιολογητικά σύστασής τους εκδίδονται με βάση την ισχύουσα νομοθεσία της χώρας που είναι εγκατεστημένα, από την οποία και εκδίδεται το σχετικό πιστοποιητικό.</w:t>
            </w:r>
          </w:p>
          <w:p w:rsidR="00D20E5A" w:rsidRPr="00A11170" w:rsidRDefault="00D20E5A" w:rsidP="00860A29">
            <w:pPr>
              <w:spacing w:before="100" w:beforeAutospacing="1" w:after="100" w:afterAutospacing="1" w:line="360" w:lineRule="auto"/>
              <w:rPr>
                <w:sz w:val="20"/>
                <w:szCs w:val="20"/>
              </w:rPr>
            </w:pPr>
            <w:r w:rsidRPr="00A11170">
              <w:rPr>
                <w:sz w:val="20"/>
                <w:szCs w:val="20"/>
              </w:rPr>
              <w:t xml:space="preserve">Εάν ο προσφέρων είναι </w:t>
            </w:r>
            <w:r w:rsidRPr="00A11170">
              <w:rPr>
                <w:b/>
                <w:bCs/>
                <w:sz w:val="20"/>
                <w:szCs w:val="20"/>
              </w:rPr>
              <w:t xml:space="preserve">Φυσικό Πρόσωπο, </w:t>
            </w:r>
            <w:r w:rsidRPr="00A11170">
              <w:rPr>
                <w:sz w:val="20"/>
                <w:szCs w:val="20"/>
              </w:rPr>
              <w:t>οφείλει να καταθέσει:</w:t>
            </w:r>
          </w:p>
          <w:p w:rsidR="00D20E5A" w:rsidRDefault="00D20E5A" w:rsidP="004102BE">
            <w:pPr>
              <w:numPr>
                <w:ilvl w:val="0"/>
                <w:numId w:val="41"/>
              </w:numPr>
              <w:spacing w:before="100" w:beforeAutospacing="1" w:after="100" w:afterAutospacing="1" w:line="360" w:lineRule="auto"/>
              <w:rPr>
                <w:sz w:val="20"/>
                <w:szCs w:val="20"/>
              </w:rPr>
            </w:pPr>
            <w:r w:rsidRPr="00A11170">
              <w:rPr>
                <w:sz w:val="20"/>
                <w:szCs w:val="20"/>
              </w:rPr>
              <w:t xml:space="preserve">Έναρξη Επιτηδεύματος από την αντίστοιχη Δημόσια Οικονομική Υπηρεσία και τις μεταβολές </w:t>
            </w:r>
            <w:r w:rsidRPr="00A11170">
              <w:rPr>
                <w:sz w:val="20"/>
                <w:szCs w:val="20"/>
              </w:rPr>
              <w:lastRenderedPageBreak/>
              <w:t>του.</w:t>
            </w:r>
          </w:p>
          <w:p w:rsidR="00D20E5A" w:rsidRPr="000A1BC0" w:rsidRDefault="00D20E5A" w:rsidP="00860A29">
            <w:pPr>
              <w:spacing w:before="100" w:beforeAutospacing="1" w:after="100" w:afterAutospacing="1" w:line="360" w:lineRule="auto"/>
              <w:rPr>
                <w:sz w:val="20"/>
                <w:szCs w:val="20"/>
              </w:rPr>
            </w:pPr>
            <w:r w:rsidRPr="000A1BC0">
              <w:rPr>
                <w:sz w:val="20"/>
                <w:szCs w:val="20"/>
              </w:rPr>
              <w:t>Εάν ο προσφέρων είναι ένωση ή κοινοπραξία, οφείλει επιπλέον να καταθέσει:</w:t>
            </w:r>
          </w:p>
          <w:p w:rsidR="00D20E5A" w:rsidRPr="004F03F5" w:rsidRDefault="00D20E5A" w:rsidP="004102BE">
            <w:pPr>
              <w:numPr>
                <w:ilvl w:val="0"/>
                <w:numId w:val="44"/>
              </w:numPr>
              <w:spacing w:before="100" w:beforeAutospacing="1" w:after="100" w:afterAutospacing="1" w:line="360" w:lineRule="auto"/>
              <w:rPr>
                <w:sz w:val="20"/>
                <w:szCs w:val="20"/>
              </w:rPr>
            </w:pPr>
            <w:r w:rsidRPr="004F03F5">
              <w:rPr>
                <w:b/>
                <w:bCs/>
                <w:sz w:val="20"/>
                <w:szCs w:val="20"/>
              </w:rPr>
              <w:t>Για κάθε</w:t>
            </w:r>
            <w:r w:rsidRPr="000A1BC0">
              <w:rPr>
                <w:b/>
                <w:bCs/>
                <w:sz w:val="20"/>
                <w:szCs w:val="20"/>
              </w:rPr>
              <w:t xml:space="preserve"> μέλος της Ένωσης/Κοινοπραξίας όλα τα Δικαιολογητικά Συμμετοχής</w:t>
            </w:r>
            <w:r w:rsidRPr="000A1BC0">
              <w:rPr>
                <w:sz w:val="20"/>
                <w:szCs w:val="20"/>
              </w:rPr>
              <w:t xml:space="preserve">, ανάλογα με την περίπτωση (ημεδαπό/ αλλοδαπό φυσικό πρόσωπο, ημεδαπό/ αλλοδαπό νομικό πρόσωπο, συνεταιρισμός). </w:t>
            </w:r>
          </w:p>
          <w:p w:rsidR="00D20E5A" w:rsidRPr="000A1BC0" w:rsidRDefault="00D20E5A" w:rsidP="004102BE">
            <w:pPr>
              <w:numPr>
                <w:ilvl w:val="0"/>
                <w:numId w:val="44"/>
              </w:numPr>
              <w:spacing w:before="100" w:beforeAutospacing="1" w:after="100" w:afterAutospacing="1" w:line="360" w:lineRule="auto"/>
              <w:rPr>
                <w:sz w:val="20"/>
                <w:szCs w:val="20"/>
              </w:rPr>
            </w:pPr>
            <w:r>
              <w:rPr>
                <w:sz w:val="20"/>
                <w:szCs w:val="20"/>
              </w:rPr>
              <w:t>Π</w:t>
            </w:r>
            <w:r w:rsidRPr="004F03F5">
              <w:rPr>
                <w:sz w:val="20"/>
                <w:szCs w:val="20"/>
              </w:rPr>
              <w:t>ράξη</w:t>
            </w:r>
            <w:r w:rsidRPr="000A1BC0">
              <w:rPr>
                <w:sz w:val="20"/>
                <w:szCs w:val="20"/>
              </w:rPr>
              <w:t xml:space="preserve"> του αρμόδιου οργάνου κάθε Μέλους της Ένωσης/ Κοινοπραξίας από το οποίο να προκύπτει η έγκριση του για τη συμμετοχή του Μέλους: </w:t>
            </w:r>
          </w:p>
          <w:p w:rsidR="00D20E5A" w:rsidRPr="000A1BC0" w:rsidRDefault="00D20E5A" w:rsidP="004102BE">
            <w:pPr>
              <w:pStyle w:val="TabletextChar"/>
              <w:numPr>
                <w:ilvl w:val="0"/>
                <w:numId w:val="14"/>
              </w:numPr>
              <w:spacing w:before="100" w:beforeAutospacing="1" w:after="100" w:afterAutospacing="1" w:line="360" w:lineRule="auto"/>
              <w:ind w:left="122" w:right="39" w:firstLine="0"/>
              <w:rPr>
                <w:rFonts w:ascii="Calibri" w:hAnsi="Calibri" w:cs="Calibri"/>
              </w:rPr>
            </w:pPr>
            <w:r w:rsidRPr="000A1BC0">
              <w:rPr>
                <w:rFonts w:ascii="Calibri" w:hAnsi="Calibri" w:cs="Calibri"/>
              </w:rPr>
              <w:t xml:space="preserve">στην Ένωση/ Κοινοπραξία, </w:t>
            </w:r>
            <w:r w:rsidRPr="000A1BC0">
              <w:rPr>
                <w:rFonts w:ascii="Calibri" w:hAnsi="Calibri" w:cs="Calibri"/>
                <w:b/>
                <w:bCs/>
              </w:rPr>
              <w:t xml:space="preserve">και </w:t>
            </w:r>
          </w:p>
          <w:p w:rsidR="00D20E5A" w:rsidRPr="000A1BC0" w:rsidRDefault="00D20E5A" w:rsidP="004102BE">
            <w:pPr>
              <w:pStyle w:val="TabletextChar"/>
              <w:numPr>
                <w:ilvl w:val="0"/>
                <w:numId w:val="14"/>
              </w:numPr>
              <w:spacing w:before="100" w:beforeAutospacing="1" w:after="100" w:afterAutospacing="1" w:line="360" w:lineRule="auto"/>
              <w:ind w:left="122" w:right="39" w:firstLine="0"/>
              <w:rPr>
                <w:rFonts w:ascii="Calibri" w:hAnsi="Calibri" w:cs="Calibri"/>
              </w:rPr>
            </w:pPr>
            <w:r w:rsidRPr="000A1BC0">
              <w:rPr>
                <w:rFonts w:ascii="Calibri" w:hAnsi="Calibri" w:cs="Calibri"/>
              </w:rPr>
              <w:t>στο Διαγωνισμό</w:t>
            </w:r>
          </w:p>
          <w:p w:rsidR="00D20E5A" w:rsidRPr="004F03F5" w:rsidRDefault="00D20E5A" w:rsidP="004102BE">
            <w:pPr>
              <w:numPr>
                <w:ilvl w:val="0"/>
                <w:numId w:val="44"/>
              </w:numPr>
              <w:spacing w:before="100" w:beforeAutospacing="1" w:after="100" w:afterAutospacing="1" w:line="360" w:lineRule="auto"/>
              <w:rPr>
                <w:sz w:val="20"/>
                <w:szCs w:val="20"/>
              </w:rPr>
            </w:pPr>
            <w:r>
              <w:rPr>
                <w:sz w:val="20"/>
                <w:szCs w:val="20"/>
              </w:rPr>
              <w:t>Σ</w:t>
            </w:r>
            <w:r w:rsidRPr="004F03F5">
              <w:rPr>
                <w:sz w:val="20"/>
                <w:szCs w:val="20"/>
              </w:rPr>
              <w:t>υμφωνητικό μεταξύ των μελών της Ένωσης/ Κοινοπραξίας όπου:</w:t>
            </w:r>
          </w:p>
          <w:p w:rsidR="00D20E5A" w:rsidRPr="000A1BC0" w:rsidRDefault="00D20E5A" w:rsidP="004102BE">
            <w:pPr>
              <w:pStyle w:val="TabletextChar"/>
              <w:numPr>
                <w:ilvl w:val="0"/>
                <w:numId w:val="13"/>
              </w:numPr>
              <w:tabs>
                <w:tab w:val="clear" w:pos="360"/>
              </w:tabs>
              <w:spacing w:before="100" w:beforeAutospacing="1" w:after="100" w:afterAutospacing="1" w:line="360" w:lineRule="auto"/>
              <w:ind w:left="346" w:right="39" w:hanging="224"/>
              <w:rPr>
                <w:rFonts w:ascii="Calibri" w:hAnsi="Calibri" w:cs="Calibri"/>
              </w:rPr>
            </w:pPr>
            <w:r w:rsidRPr="000A1BC0">
              <w:rPr>
                <w:rFonts w:ascii="Calibri" w:hAnsi="Calibri" w:cs="Calibri"/>
              </w:rPr>
              <w:t>να συστήνεται η Ένωση/ Κοινοπραξία,</w:t>
            </w:r>
          </w:p>
          <w:p w:rsidR="00D20E5A" w:rsidRPr="000A1BC0" w:rsidRDefault="00D20E5A" w:rsidP="004102BE">
            <w:pPr>
              <w:pStyle w:val="TabletextChar"/>
              <w:numPr>
                <w:ilvl w:val="0"/>
                <w:numId w:val="13"/>
              </w:numPr>
              <w:tabs>
                <w:tab w:val="clear" w:pos="360"/>
              </w:tabs>
              <w:spacing w:before="100" w:beforeAutospacing="1" w:after="100" w:afterAutospacing="1" w:line="360" w:lineRule="auto"/>
              <w:ind w:left="346" w:right="39" w:hanging="224"/>
              <w:rPr>
                <w:rFonts w:ascii="Calibri" w:hAnsi="Calibri" w:cs="Calibri"/>
              </w:rPr>
            </w:pPr>
            <w:r w:rsidRPr="000A1BC0">
              <w:rPr>
                <w:rFonts w:ascii="Calibri" w:hAnsi="Calibri" w:cs="Calibri"/>
              </w:rPr>
              <w:t xml:space="preserve">να αναγράφεται και να οριοθετείτε με τη μέγιστη δυνατή  σαφήνεια το μέρος του </w:t>
            </w:r>
            <w:r>
              <w:rPr>
                <w:rFonts w:ascii="Calibri" w:hAnsi="Calibri" w:cs="Calibri"/>
              </w:rPr>
              <w:t>Έργο</w:t>
            </w:r>
            <w:r w:rsidRPr="000A1BC0">
              <w:rPr>
                <w:rFonts w:ascii="Calibri" w:hAnsi="Calibri" w:cs="Calibri"/>
              </w:rPr>
              <w:t xml:space="preserve">υ (φυσικό και οικονομικό αντικείμενο) που αναλαμβάνει κάθε Μέλος της Ένωσης/ Κοινοπραξίας στο σύνολο της Προσφοράς, </w:t>
            </w:r>
          </w:p>
          <w:p w:rsidR="00D20E5A" w:rsidRPr="000A1BC0" w:rsidRDefault="00D20E5A" w:rsidP="004102BE">
            <w:pPr>
              <w:pStyle w:val="TabletextChar"/>
              <w:numPr>
                <w:ilvl w:val="0"/>
                <w:numId w:val="13"/>
              </w:numPr>
              <w:tabs>
                <w:tab w:val="clear" w:pos="360"/>
              </w:tabs>
              <w:spacing w:before="100" w:beforeAutospacing="1" w:after="100" w:afterAutospacing="1" w:line="360" w:lineRule="auto"/>
              <w:ind w:left="346" w:right="39" w:hanging="224"/>
              <w:rPr>
                <w:rFonts w:ascii="Calibri" w:hAnsi="Calibri" w:cs="Calibri"/>
              </w:rPr>
            </w:pPr>
            <w:r w:rsidRPr="000A1BC0">
              <w:rPr>
                <w:rFonts w:ascii="Calibri" w:hAnsi="Calibri" w:cs="Calibri"/>
              </w:rPr>
              <w:t>να δηλώνεται ένα Μέλος ως υπεύθυνο για το συντονισμό και τη διοίκηση όλων των Μελών της Ένωσης/ Κοινοπραξίας (leader),</w:t>
            </w:r>
          </w:p>
          <w:p w:rsidR="00D20E5A" w:rsidRPr="002E4D59" w:rsidRDefault="00D20E5A" w:rsidP="004102BE">
            <w:pPr>
              <w:pStyle w:val="TabletextChar"/>
              <w:numPr>
                <w:ilvl w:val="0"/>
                <w:numId w:val="13"/>
              </w:numPr>
              <w:tabs>
                <w:tab w:val="clear" w:pos="360"/>
              </w:tabs>
              <w:spacing w:before="100" w:beforeAutospacing="1" w:after="100" w:afterAutospacing="1" w:line="360" w:lineRule="auto"/>
              <w:ind w:left="346" w:right="39" w:hanging="224"/>
              <w:rPr>
                <w:rFonts w:ascii="Calibri" w:hAnsi="Calibri" w:cs="Calibri"/>
              </w:rPr>
            </w:pPr>
            <w:r w:rsidRPr="00634BA3">
              <w:rPr>
                <w:rFonts w:ascii="Calibri" w:hAnsi="Calibri" w:cs="Calibri"/>
              </w:rPr>
              <w:t xml:space="preserve">να δηλώνουν από κοινού ότι αναλαμβάνουν εις </w:t>
            </w:r>
            <w:r w:rsidRPr="002E4D59">
              <w:rPr>
                <w:rFonts w:ascii="Calibri" w:hAnsi="Calibri" w:cs="Calibri"/>
              </w:rPr>
              <w:t xml:space="preserve">ολόκληρο την ευθύνη για την εκπλήρωση του </w:t>
            </w:r>
            <w:r>
              <w:rPr>
                <w:rFonts w:ascii="Calibri" w:hAnsi="Calibri" w:cs="Calibri"/>
              </w:rPr>
              <w:t>Έργο</w:t>
            </w:r>
            <w:r w:rsidRPr="002E4D59">
              <w:rPr>
                <w:rFonts w:ascii="Calibri" w:hAnsi="Calibri" w:cs="Calibri"/>
              </w:rPr>
              <w:t>υ</w:t>
            </w:r>
          </w:p>
          <w:p w:rsidR="00D20E5A" w:rsidRPr="00E97304" w:rsidRDefault="00D20E5A" w:rsidP="00860A29">
            <w:pPr>
              <w:pStyle w:val="TabletextChar"/>
              <w:numPr>
                <w:ilvl w:val="0"/>
                <w:numId w:val="13"/>
              </w:numPr>
              <w:tabs>
                <w:tab w:val="clear" w:pos="360"/>
              </w:tabs>
              <w:spacing w:before="100" w:beforeAutospacing="1" w:after="100" w:afterAutospacing="1" w:line="360" w:lineRule="auto"/>
              <w:ind w:left="346" w:right="39" w:hanging="224"/>
              <w:rPr>
                <w:rFonts w:ascii="Calibri" w:hAnsi="Calibri" w:cs="Calibri"/>
              </w:rPr>
            </w:pPr>
            <w:r w:rsidRPr="002E4D59">
              <w:rPr>
                <w:rFonts w:ascii="Calibri" w:hAnsi="Calibri" w:cs="Calibri"/>
              </w:rPr>
              <w:t xml:space="preserve">να ορίζεται (με συμβολαιογραφική πράξη, η οποία επίσης προσκομίζεται) κοινός εκπρόσωπος της Ένωσης/ Κοινοπραξίας και των μελών της για τη </w:t>
            </w:r>
            <w:r w:rsidRPr="002E4D59">
              <w:rPr>
                <w:rFonts w:ascii="Calibri" w:hAnsi="Calibri" w:cs="Calibri"/>
              </w:rPr>
              <w:lastRenderedPageBreak/>
              <w:t xml:space="preserve">συμμετοχή της στο Διαγωνισμό και την εκπροσώπηση της Ένωσης / Κοινοπραξίας και των μελών της έναντι της </w:t>
            </w:r>
            <w:r>
              <w:rPr>
                <w:rFonts w:ascii="Calibri" w:hAnsi="Calibri" w:cs="Calibri"/>
              </w:rPr>
              <w:t>Αναθέτουσα</w:t>
            </w:r>
            <w:r w:rsidRPr="002E4D59">
              <w:rPr>
                <w:rFonts w:ascii="Calibri" w:hAnsi="Calibri" w:cs="Calibri"/>
              </w:rPr>
              <w:t xml:space="preserve">ς Αρχής.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lastRenderedPageBreak/>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bl>
    <w:p w:rsidR="00D20E5A" w:rsidRPr="00A11170" w:rsidRDefault="00D20E5A" w:rsidP="00415974">
      <w:pPr>
        <w:spacing w:before="100" w:beforeAutospacing="1" w:after="100" w:afterAutospacing="1" w:line="360" w:lineRule="auto"/>
        <w:jc w:val="both"/>
      </w:pPr>
      <w:r w:rsidRPr="00A11170">
        <w:lastRenderedPageBreak/>
        <w:t>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το αντίστοιχο περιεχόμενο. Η Ένορκη αυτή Βεβαίωση θα υποβληθεί υποχρεωτικά από τον υποψήφιο Ανάδοχο εντός του «Φακέλου Δικαιολογητικών Συμμετοχής».</w:t>
      </w:r>
    </w:p>
    <w:p w:rsidR="00D20E5A" w:rsidRPr="00A11170" w:rsidRDefault="00D20E5A" w:rsidP="004102BE">
      <w:pPr>
        <w:pStyle w:val="2"/>
        <w:numPr>
          <w:ilvl w:val="1"/>
          <w:numId w:val="38"/>
        </w:numPr>
        <w:tabs>
          <w:tab w:val="clear" w:pos="1080"/>
          <w:tab w:val="clear" w:pos="1440"/>
          <w:tab w:val="clear" w:pos="1980"/>
        </w:tabs>
        <w:spacing w:line="360" w:lineRule="auto"/>
      </w:pPr>
      <w:bookmarkStart w:id="27" w:name="_Toc305413226"/>
      <w:bookmarkStart w:id="28" w:name="_Toc334370869"/>
      <w:r w:rsidRPr="00A11170">
        <w:t>Δικαιολογητικά Κατακύρωσης</w:t>
      </w:r>
      <w:bookmarkEnd w:id="27"/>
      <w:bookmarkEnd w:id="28"/>
    </w:p>
    <w:p w:rsidR="00D20E5A" w:rsidRPr="00A11170" w:rsidRDefault="00D20E5A" w:rsidP="00415974">
      <w:pPr>
        <w:spacing w:before="100" w:beforeAutospacing="1" w:after="100" w:afterAutospacing="1" w:line="360" w:lineRule="auto"/>
        <w:jc w:val="both"/>
      </w:pPr>
      <w:r w:rsidRPr="00A11170">
        <w:t xml:space="preserve">Ο υποψήφιος </w:t>
      </w:r>
      <w:r>
        <w:t>Ανάδοχος</w:t>
      </w:r>
      <w:r w:rsidRPr="00A11170">
        <w:t xml:space="preserve"> στον οποίο πρόκειται να κατακυρωθεί ο Διαγωνισμός οφείλει να καταθέσει εντός είκοσι (20) ημερών από την κοινοποίηση της σχετικής έγγραφης ειδοποίησης, τα ακόλουθα κατά περίπτωση δικαιολογητικά. Θα πρέπει να συμπεριλάβει στο «Φάκελο Δικαιολογητικών Κατακύρωσης», συμπληρωμένους τους παρακάτω πίνακες κατά περίπτωση (σύμφωνα με τη νομική τους μορφή), λαμβάνοντας υπόψη τις ακόλουθες επεξηγήσεις/οδηγίες:</w:t>
      </w:r>
    </w:p>
    <w:p w:rsidR="00D20E5A" w:rsidRPr="00A11170" w:rsidRDefault="00D20E5A" w:rsidP="004102BE">
      <w:pPr>
        <w:numPr>
          <w:ilvl w:val="1"/>
          <w:numId w:val="5"/>
        </w:numPr>
        <w:tabs>
          <w:tab w:val="clear" w:pos="1440"/>
          <w:tab w:val="num" w:pos="993"/>
        </w:tabs>
        <w:spacing w:before="100" w:beforeAutospacing="1" w:after="100" w:afterAutospacing="1" w:line="360" w:lineRule="auto"/>
        <w:ind w:left="993" w:hanging="426"/>
        <w:jc w:val="both"/>
      </w:pPr>
      <w:r w:rsidRPr="00A11170">
        <w:t xml:space="preserve">Στη Στήλη «ΠΕΡΙΓΡΑΦΗ ΔΙΚΑΙΟΛΟΓΗΤΙΚΟΥ» περιγράφονται τα αντίστοιχα δικαιολογητικά που θα πρέπει να υποβληθούν υποχρεωτικά μαζί με την </w:t>
      </w:r>
      <w:r>
        <w:t>Προσφο</w:t>
      </w:r>
      <w:r w:rsidRPr="00A11170">
        <w:t>ρά.</w:t>
      </w:r>
    </w:p>
    <w:p w:rsidR="00D20E5A" w:rsidRPr="00A11170" w:rsidRDefault="00D20E5A" w:rsidP="004102BE">
      <w:pPr>
        <w:numPr>
          <w:ilvl w:val="1"/>
          <w:numId w:val="5"/>
        </w:numPr>
        <w:tabs>
          <w:tab w:val="clear" w:pos="1440"/>
          <w:tab w:val="num" w:pos="993"/>
        </w:tabs>
        <w:spacing w:before="100" w:beforeAutospacing="1" w:after="100" w:afterAutospacing="1" w:line="360" w:lineRule="auto"/>
        <w:ind w:left="993" w:hanging="426"/>
        <w:jc w:val="both"/>
      </w:pPr>
      <w:r w:rsidRPr="00A11170">
        <w:t>Στη στήλη «ΑΠΑΙΤΗΣΗ» όπου έχει συμπληρωθεί η λέξη «ΝΑΙ», σημαίνει ότι το αντίστοιχο δικαιολογητικό πρέπει να υποβληθεί υποχρεωτικά από τον υποψήφιο Ανάδοχο.</w:t>
      </w:r>
    </w:p>
    <w:p w:rsidR="00D20E5A" w:rsidRPr="00A11170" w:rsidRDefault="00D20E5A" w:rsidP="004102BE">
      <w:pPr>
        <w:numPr>
          <w:ilvl w:val="1"/>
          <w:numId w:val="5"/>
        </w:numPr>
        <w:tabs>
          <w:tab w:val="clear" w:pos="1440"/>
          <w:tab w:val="num" w:pos="993"/>
        </w:tabs>
        <w:spacing w:before="100" w:beforeAutospacing="1" w:after="100" w:afterAutospacing="1" w:line="360" w:lineRule="auto"/>
        <w:ind w:left="993" w:hanging="426"/>
        <w:jc w:val="both"/>
      </w:pPr>
      <w:r w:rsidRPr="00A11170">
        <w:lastRenderedPageBreak/>
        <w:t>Στη στήλη «ΑΠΑΝΤΗΣΗ» σημειώνεται η απάντηση του υποψήφιου Αναδόχου που έχει τη μορφή ΝΑΙ/ΟΧΙ εάν το αντίστοιχο δικαιολογητικό υποβάλλεται ή όχι.</w:t>
      </w:r>
    </w:p>
    <w:p w:rsidR="00D20E5A" w:rsidRPr="00A11170" w:rsidRDefault="00D20E5A" w:rsidP="004102BE">
      <w:pPr>
        <w:numPr>
          <w:ilvl w:val="1"/>
          <w:numId w:val="5"/>
        </w:numPr>
        <w:tabs>
          <w:tab w:val="clear" w:pos="1440"/>
          <w:tab w:val="num" w:pos="993"/>
        </w:tabs>
        <w:spacing w:before="100" w:beforeAutospacing="1" w:after="100" w:afterAutospacing="1" w:line="360" w:lineRule="auto"/>
        <w:ind w:left="993" w:hanging="426"/>
        <w:jc w:val="both"/>
      </w:pPr>
      <w:r w:rsidRPr="00A11170">
        <w:t>Στη στήλη «ΠΑΡΑΠΟΜΠΗ» θα καταγραφεί από τον υποψήφιο Ανάδοχο το αντίστοιχο κεφάλαιο ή ενότητα του «Φακέλου Δικαιολογητικών Κατακύρωσης» στο οποίο περιλαμβάνεται το απαιτούμενο δικαιολογητικό.</w:t>
      </w:r>
    </w:p>
    <w:p w:rsidR="00D20E5A" w:rsidRPr="00A11170" w:rsidRDefault="00D20E5A" w:rsidP="004102BE">
      <w:pPr>
        <w:pStyle w:val="3"/>
        <w:numPr>
          <w:ilvl w:val="2"/>
          <w:numId w:val="39"/>
        </w:numPr>
        <w:tabs>
          <w:tab w:val="clear" w:pos="2160"/>
        </w:tabs>
        <w:spacing w:line="360" w:lineRule="auto"/>
      </w:pPr>
      <w:bookmarkStart w:id="29" w:name="_Toc305413227"/>
      <w:bookmarkStart w:id="30" w:name="_Toc334370870"/>
      <w:r w:rsidRPr="00A11170">
        <w:t>Οι Έλληνες Πολίτες</w:t>
      </w:r>
      <w:bookmarkEnd w:id="29"/>
      <w:bookmarkEnd w:id="30"/>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i/>
                <w:iCs/>
                <w:sz w:val="18"/>
                <w:szCs w:val="18"/>
              </w:rPr>
            </w:pPr>
            <w:r w:rsidRPr="00A11170">
              <w:rPr>
                <w:rFonts w:ascii="Calibri" w:hAnsi="Calibri" w:cs="Calibri"/>
              </w:rPr>
              <w:t xml:space="preserve">Απόσπασμα ποινικού μητρώου από το οποίο να προκύπτει ότι ο υποψήφιος </w:t>
            </w:r>
            <w:r>
              <w:rPr>
                <w:rFonts w:ascii="Calibri" w:hAnsi="Calibri" w:cs="Calibri"/>
              </w:rPr>
              <w:t>Ανάδοχος</w:t>
            </w:r>
            <w:r w:rsidRPr="00A11170">
              <w:rPr>
                <w:rFonts w:ascii="Calibri" w:hAnsi="Calibri" w:cs="Calibri"/>
              </w:rPr>
              <w:t xml:space="preserve">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πτώχευση</w:t>
            </w:r>
            <w:r w:rsidR="00DC3EF5" w:rsidRPr="00E97304">
              <w:rPr>
                <w:rFonts w:ascii="Calibri" w:hAnsi="Calibri" w:cs="Calibri"/>
              </w:rPr>
              <w:t xml:space="preserve">, </w:t>
            </w:r>
            <w:r w:rsidR="00DC3EF5" w:rsidRPr="00E97304">
              <w:t>, προ-πτωχευτική διαδικασία εξυγίανσης</w:t>
            </w:r>
            <w:r w:rsidRPr="00E97304">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 xml:space="preserve">Πιστοποιητικό αρμόδιας δικαστικής ή διοικητικής Αρχής, </w:t>
            </w:r>
            <w:r w:rsidRPr="00E97304">
              <w:rPr>
                <w:rFonts w:ascii="Calibri" w:hAnsi="Calibri" w:cs="Calibri"/>
              </w:rPr>
              <w:lastRenderedPageBreak/>
              <w:t>από το οποίο να προκύπτει ότι ο υποψήφιος Ανάδοχος δεν τελεί υπό διαδικασία κήρυξης σε πτώχευση</w:t>
            </w:r>
            <w:r w:rsidR="00DC3EF5" w:rsidRPr="00E97304">
              <w:rPr>
                <w:rFonts w:ascii="Calibri" w:hAnsi="Calibri" w:cs="Calibri"/>
              </w:rPr>
              <w:t xml:space="preserve">, </w:t>
            </w:r>
            <w:r w:rsidR="00DC3EF5" w:rsidRPr="00E97304">
              <w:t>, προ-πτωχευτική διαδικασία εξυγίανσης</w:t>
            </w:r>
            <w:r w:rsidRPr="00E97304">
              <w:rPr>
                <w:rFonts w:ascii="Calibri" w:hAnsi="Calibri" w:cs="Calibri"/>
              </w:rPr>
              <w:t>.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E97304" w:rsidDel="00734BAF">
              <w:rPr>
                <w:rFonts w:ascii="Calibri" w:hAnsi="Calibri" w:cs="Calibri"/>
              </w:rPr>
              <w:t xml:space="preserve"> </w:t>
            </w:r>
            <w:r w:rsidRPr="00E97304">
              <w:rPr>
                <w:rFonts w:ascii="Calibri" w:hAnsi="Calibri" w:cs="Calibri"/>
              </w:rPr>
              <w:t>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w:t>
            </w:r>
            <w:r w:rsidRPr="00A11170">
              <w:rPr>
                <w:rFonts w:ascii="Calibri" w:hAnsi="Calibri" w:cs="Calibri"/>
              </w:rPr>
              <w:lastRenderedPageBreak/>
              <w:t>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lastRenderedPageBreak/>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Υπεύθυνη δήλωση του Ν. 1599/1986, στην οποία ο υποψήφιος </w:t>
            </w:r>
            <w:r>
              <w:rPr>
                <w:rFonts w:ascii="Calibri" w:hAnsi="Calibri" w:cs="Calibri"/>
              </w:rPr>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E97304">
              <w:rPr>
                <w:rFonts w:ascii="Calibri" w:hAnsi="Calibri" w:cs="Calibri"/>
              </w:rPr>
              <w:t xml:space="preserve">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 xml:space="preserve">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 Σύμφωνα με το άρθρο 6 παρ. 2 α(3) του ΠΔ 118/2007 τα κατά περίπτωση πιστοποιητικά θα πρέπει να αποδεικνύουν ότι ο υποψήφιος ανάδοχος </w:t>
            </w:r>
            <w:r w:rsidRPr="00E97304">
              <w:rPr>
                <w:rFonts w:ascii="Calibri" w:hAnsi="Calibri" w:cs="Calibri"/>
              </w:rPr>
              <w:lastRenderedPageBreak/>
              <w:t xml:space="preserve">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32598F" w:rsidRDefault="00D20E5A" w:rsidP="004102BE">
            <w:pPr>
              <w:pStyle w:val="NumCharCharCharCharCharCharCharCharChar"/>
              <w:numPr>
                <w:ilvl w:val="0"/>
                <w:numId w:val="42"/>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 xml:space="preserve">ΝΑΙ </w:t>
            </w:r>
            <w:r w:rsidRPr="00A11170">
              <w:rPr>
                <w:rStyle w:val="aa"/>
                <w:rFonts w:ascii="Calibri" w:hAnsi="Calibri" w:cs="Calibri"/>
              </w:rPr>
              <w:footnoteReference w:id="1"/>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bl>
    <w:p w:rsidR="00D20E5A" w:rsidRPr="00A11170" w:rsidRDefault="00D20E5A" w:rsidP="00415974">
      <w:pPr>
        <w:spacing w:before="100" w:beforeAutospacing="1" w:after="100" w:afterAutospacing="1" w:line="360" w:lineRule="auto"/>
        <w:jc w:val="both"/>
      </w:pPr>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D20E5A" w:rsidRPr="00A11170" w:rsidRDefault="00D20E5A" w:rsidP="004102BE">
      <w:pPr>
        <w:pStyle w:val="3"/>
        <w:numPr>
          <w:ilvl w:val="2"/>
          <w:numId w:val="38"/>
        </w:numPr>
        <w:tabs>
          <w:tab w:val="clear" w:pos="2160"/>
        </w:tabs>
        <w:spacing w:line="360" w:lineRule="auto"/>
      </w:pPr>
      <w:bookmarkStart w:id="31" w:name="_Toc305413228"/>
      <w:bookmarkStart w:id="32" w:name="_Toc334370871"/>
      <w:r w:rsidRPr="00A11170">
        <w:t>Οι Αλλοδαποί Πολίτες</w:t>
      </w:r>
      <w:bookmarkEnd w:id="31"/>
      <w:bookmarkEnd w:id="32"/>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i/>
                <w:iCs/>
                <w:sz w:val="18"/>
                <w:szCs w:val="18"/>
              </w:rPr>
            </w:pPr>
            <w:r w:rsidRPr="00E97304">
              <w:rPr>
                <w:rFonts w:ascii="Calibri" w:hAnsi="Calibri" w:cs="Calibri"/>
              </w:rPr>
              <w:t xml:space="preserve">Απόσπασμα ποινικού μητρώου ή ισοδύναμου εγγράφου αρμόδιας διοικητικής ή δικαστικής αρχής της χώρας εγκατάστασής τους, από το οποίο να προκύπτει ότι ο υποψήφιος Ανάδοχος δεν έχει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w:t>
            </w:r>
            <w:r w:rsidRPr="00E97304">
              <w:rPr>
                <w:rFonts w:ascii="Calibri" w:hAnsi="Calibri" w:cs="Calibri"/>
              </w:rPr>
              <w:lastRenderedPageBreak/>
              <w:t>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B10726">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πτώχευση  ή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714F8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κήρυξης σε πτώχευση ή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w:t>
            </w:r>
            <w:r w:rsidRPr="00E97304" w:rsidDel="00734BAF">
              <w:rPr>
                <w:rFonts w:ascii="Calibri" w:hAnsi="Calibri" w:cs="Calibri"/>
              </w:rPr>
              <w:t xml:space="preserve"> </w:t>
            </w:r>
            <w:r w:rsidRPr="00E97304">
              <w:rPr>
                <w:rFonts w:ascii="Calibri" w:hAnsi="Calibri" w:cs="Calibri"/>
              </w:rPr>
              <w:t>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w:t>
            </w:r>
            <w:r w:rsidRPr="00A11170">
              <w:rPr>
                <w:rFonts w:ascii="Calibri" w:hAnsi="Calibri" w:cs="Calibri"/>
              </w:rPr>
              <w:lastRenderedPageBreak/>
              <w:t xml:space="preserve">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lastRenderedPageBreak/>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συνδιαλλαγή ή υπό διαδικασία θέσης δε συνδιαλλαγή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συνδιαλλαγή ή υπό διαδικασία θέσης δε συνδιαλλαγή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υποψήφιος </w:t>
            </w:r>
            <w:r>
              <w:rPr>
                <w:rFonts w:ascii="Calibri" w:hAnsi="Calibri" w:cs="Calibri"/>
              </w:rPr>
              <w:lastRenderedPageBreak/>
              <w:t>Ανάδοχος</w:t>
            </w:r>
            <w:r w:rsidRPr="00A11170">
              <w:rPr>
                <w:rFonts w:ascii="Calibri" w:hAnsi="Calibri" w:cs="Calibri"/>
              </w:rPr>
              <w:t xml:space="preserve"> θα δηλώνει όλους τους οργανισμούς κοινωνικής ασφάλισης στους οποίους οφείλει να καταβάλει εισφορές για το απασχολούμενο από αυτόν προσωπικό.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lastRenderedPageBreak/>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E97304">
              <w:rPr>
                <w:rFonts w:ascii="Calibri" w:hAnsi="Calibri" w:cs="Calibri"/>
              </w:rPr>
              <w:t xml:space="preserve">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E97304">
              <w:rPr>
                <w:rFonts w:ascii="Calibri" w:hAnsi="Calibri" w:cs="Calibri"/>
              </w:rPr>
              <w:t xml:space="preserve">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pStyle w:val="NumCharCharCharCharCharCharCharCharChar"/>
              <w:numPr>
                <w:ilvl w:val="0"/>
                <w:numId w:val="43"/>
              </w:numPr>
              <w:spacing w:before="100" w:beforeAutospacing="1" w:after="100" w:afterAutospacing="1" w:line="360" w:lineRule="auto"/>
              <w:jc w:val="center"/>
              <w:rPr>
                <w:rFonts w:ascii="Calibri" w:hAnsi="Calibri" w:cs="Calibri"/>
              </w:rP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 xml:space="preserve">ΝΑΙ </w:t>
            </w:r>
            <w:r w:rsidRPr="00A11170">
              <w:rPr>
                <w:rStyle w:val="aa"/>
                <w:rFonts w:ascii="Calibri" w:hAnsi="Calibri" w:cs="Calibri"/>
              </w:rPr>
              <w:footnoteReference w:id="2"/>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bl>
    <w:p w:rsidR="00D20E5A" w:rsidRPr="00A11170" w:rsidRDefault="00D20E5A" w:rsidP="00415974">
      <w:pPr>
        <w:spacing w:before="100" w:beforeAutospacing="1" w:after="100" w:afterAutospacing="1" w:line="360" w:lineRule="auto"/>
        <w:jc w:val="both"/>
      </w:pPr>
      <w:r w:rsidRPr="00A11170">
        <w:lastRenderedPageBreak/>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D20E5A" w:rsidRPr="00A11170" w:rsidRDefault="00D20E5A" w:rsidP="004102BE">
      <w:pPr>
        <w:pStyle w:val="3"/>
        <w:numPr>
          <w:ilvl w:val="2"/>
          <w:numId w:val="38"/>
        </w:numPr>
        <w:tabs>
          <w:tab w:val="clear" w:pos="2160"/>
        </w:tabs>
        <w:spacing w:line="360" w:lineRule="auto"/>
      </w:pPr>
      <w:bookmarkStart w:id="33" w:name="_Toc305413229"/>
      <w:bookmarkStart w:id="34" w:name="_Toc334370872"/>
      <w:r w:rsidRPr="00A11170">
        <w:t>Τα ημεδαπά Νομικά Πρόσωπα</w:t>
      </w:r>
      <w:bookmarkEnd w:id="33"/>
      <w:bookmarkEnd w:id="34"/>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hAnsi="Calibri" w:cs="Calibri"/>
              </w:rPr>
              <w:t>Απόσπασμα</w:t>
            </w:r>
            <w:r w:rsidRPr="00A11170">
              <w:rPr>
                <w:rFonts w:ascii="Calibri" w:eastAsia="Arial Unicode MS" w:hAnsi="Calibri" w:cs="Calibri"/>
              </w:rPr>
              <w:t xml:space="preserve"> ποινικού μητρώου από το οποίο να προκύπτει ότι α) ομόρρυθμοι εταίροι και διαχειριστές Ο.Ε. και Ε.Ε. β) διαχειριστές Ε.Π.Ε. γ) Πρόεδρος και Διευθύνων Σύμβουλος Α.Ε. δ) οι νόμιμοι εκπρόσωποι κάθε άλλου νομικού προσώπου δεν έχουν καταδικαστεί για αδίκημα σχετικό με την άσκηση της επαγγελματικής τους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eastAsia="Arial Unicode MS" w:hAnsi="Calibri" w:cs="Calibri"/>
              </w:rPr>
              <w:t>Ανάδοχος</w:t>
            </w:r>
            <w:r w:rsidRPr="00A11170">
              <w:rPr>
                <w:rFonts w:ascii="Calibri" w:eastAsia="Arial Unicode MS"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shd w:val="clear" w:color="auto" w:fill="FFFFFF"/>
            <w:tcMar>
              <w:top w:w="20" w:type="dxa"/>
              <w:left w:w="20" w:type="dxa"/>
              <w:bottom w:w="0" w:type="dxa"/>
              <w:right w:w="20" w:type="dxa"/>
            </w:tcMar>
          </w:tcPr>
          <w:p w:rsidR="00D20E5A" w:rsidRPr="00E97304"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E97304"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E97304">
              <w:rPr>
                <w:rFonts w:ascii="Calibri" w:eastAsia="Arial Unicode MS" w:hAnsi="Calibri" w:cs="Calibri"/>
              </w:rPr>
              <w:t>Πιστοποιητικό αρμόδιας δικαστικής ή διοικητικής αρχής, από το οποίο να προκύπτει ότι ο υποψήφιος Ανάδοχος δεν βρίσκεται  σε εκκαθάριση ή δεν έχει κινηθεί διαδικασία  θέσης σε εκκαθάριση .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Πιστοποιητικό αρμόδιας δικαστικής ή διοικητικής Αρχής, από το οποίο να προκύπτει ότι ο υποψήφιος </w:t>
            </w:r>
            <w:r>
              <w:rPr>
                <w:rFonts w:ascii="Calibri" w:eastAsia="Arial Unicode MS" w:hAnsi="Calibri" w:cs="Calibri"/>
              </w:rPr>
              <w:t>Ανάδοχος</w:t>
            </w:r>
            <w:r w:rsidRPr="00A11170">
              <w:rPr>
                <w:rFonts w:ascii="Calibri" w:eastAsia="Arial Unicode MS" w:hAnsi="Calibri" w:cs="Calibri"/>
              </w:rPr>
              <w:t xml:space="preserve"> δεν τελεί υπό διαδικασία θέσης σε συνδιαλλαγή.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rPr>
            </w:pPr>
            <w:r w:rsidRPr="00E27B35">
              <w:rPr>
                <w:rFonts w:ascii="Calibri" w:eastAsia="Arial Unicode MS" w:hAnsi="Calibri" w:cs="Calibri"/>
              </w:rPr>
              <w:t>Πιστοποιητικό της αρμόδιας αρχής από το οποίο να προκύπτει ότι είναι εγγεγραμμένος στα μητρώα του οικείου Επιμελητηρίου/Επαγγελματικού Μητρώου και το ειδικό επάγ</w:t>
            </w:r>
            <w:r w:rsidRPr="00634BA3">
              <w:rPr>
                <w:rFonts w:ascii="Calibri" w:eastAsia="Arial Unicode MS" w:hAnsi="Calibri" w:cs="Calibri"/>
              </w:rPr>
              <w:t>γελμα του, από το οποίο να προκύπτει η 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shd w:val="clear" w:color="auto" w:fill="FFFFFF"/>
            <w:tcMar>
              <w:top w:w="20" w:type="dxa"/>
              <w:left w:w="20" w:type="dxa"/>
              <w:bottom w:w="0" w:type="dxa"/>
              <w:right w:w="20" w:type="dxa"/>
            </w:tcMar>
          </w:tcPr>
          <w:p w:rsidR="00D20E5A" w:rsidRPr="00A11170"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A11170">
              <w:rPr>
                <w:rFonts w:ascii="Calibri" w:eastAsia="Arial Unicode MS"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eastAsia="Arial Unicode MS" w:hAnsi="Calibri" w:cs="Calibri"/>
              </w:rPr>
              <w:t>Ανάδοχος</w:t>
            </w:r>
            <w:r w:rsidRPr="00A11170">
              <w:rPr>
                <w:rFonts w:ascii="Calibri" w:eastAsia="Arial Unicode MS" w:hAnsi="Calibri" w:cs="Calibri"/>
              </w:rPr>
              <w:t xml:space="preserve"> οφείλει να καταβάλει εισφορές για το απασχολούμενο από αυτόν προσωπικό.</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shd w:val="clear" w:color="auto" w:fill="FFFFFF"/>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A11170"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shd w:val="clear" w:color="auto" w:fill="FFFFFF"/>
            <w:tcMar>
              <w:top w:w="20" w:type="dxa"/>
              <w:left w:w="20" w:type="dxa"/>
              <w:bottom w:w="0" w:type="dxa"/>
              <w:right w:w="20" w:type="dxa"/>
            </w:tcMar>
          </w:tcPr>
          <w:p w:rsidR="00D20E5A" w:rsidRPr="00E97304"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E97304" w:rsidRDefault="00D20E5A" w:rsidP="00860A29">
            <w:pPr>
              <w:pStyle w:val="TabletextChar"/>
              <w:spacing w:before="100" w:beforeAutospacing="1" w:after="100" w:afterAutospacing="1" w:line="360" w:lineRule="auto"/>
              <w:ind w:left="122" w:right="39"/>
              <w:rPr>
                <w:rFonts w:ascii="Calibri" w:eastAsia="Arial Unicode MS" w:hAnsi="Calibri"/>
              </w:rPr>
            </w:pPr>
            <w:r w:rsidRPr="00E97304">
              <w:rPr>
                <w:rFonts w:ascii="Calibri" w:eastAsia="Arial Unicode MS" w:hAnsi="Calibri" w:cs="Calibri"/>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r w:rsidRPr="00E97304">
              <w:rPr>
                <w:rFonts w:ascii="Calibri" w:hAnsi="Calibri" w:cs="Calibri"/>
              </w:rPr>
              <w:t xml:space="preserve">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shd w:val="clear" w:color="auto" w:fill="FFFFFF"/>
            <w:tcMar>
              <w:top w:w="20" w:type="dxa"/>
              <w:left w:w="20" w:type="dxa"/>
              <w:bottom w:w="0" w:type="dxa"/>
              <w:right w:w="20" w:type="dxa"/>
            </w:tcMar>
          </w:tcPr>
          <w:p w:rsidR="00D20E5A" w:rsidRPr="00E97304"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E97304" w:rsidRDefault="00D20E5A" w:rsidP="00860A29">
            <w:pPr>
              <w:pStyle w:val="TabletextChar"/>
              <w:spacing w:before="100" w:beforeAutospacing="1" w:after="100" w:afterAutospacing="1" w:line="360" w:lineRule="auto"/>
              <w:ind w:left="122" w:right="39"/>
              <w:rPr>
                <w:rFonts w:ascii="Calibri" w:eastAsia="Arial Unicode MS" w:hAnsi="Calibri"/>
              </w:rPr>
            </w:pPr>
            <w:r w:rsidRPr="00E97304">
              <w:rPr>
                <w:rFonts w:ascii="Calibri" w:eastAsia="Arial Unicode MS"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r w:rsidRPr="00E97304">
              <w:rPr>
                <w:rFonts w:ascii="Calibri" w:hAnsi="Calibri" w:cs="Calibri"/>
              </w:rPr>
              <w:t xml:space="preserve">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shd w:val="clear" w:color="auto" w:fill="FFFFFF"/>
            <w:tcMar>
              <w:top w:w="20" w:type="dxa"/>
              <w:left w:w="20" w:type="dxa"/>
              <w:bottom w:w="0" w:type="dxa"/>
              <w:right w:w="20" w:type="dxa"/>
            </w:tcMar>
          </w:tcPr>
          <w:p w:rsidR="00D20E5A" w:rsidRPr="00E97304"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E97304" w:rsidRDefault="00D20E5A" w:rsidP="00860A29">
            <w:pPr>
              <w:pStyle w:val="TabletextChar"/>
              <w:spacing w:before="100" w:beforeAutospacing="1" w:after="100" w:afterAutospacing="1" w:line="360" w:lineRule="auto"/>
              <w:ind w:left="122" w:right="39"/>
              <w:rPr>
                <w:rFonts w:ascii="Calibri" w:eastAsia="Arial Unicode MS" w:hAnsi="Calibri" w:cs="Calibri"/>
              </w:rPr>
            </w:pPr>
            <w:r w:rsidRPr="00E97304">
              <w:rPr>
                <w:rFonts w:ascii="Calibri" w:eastAsia="Arial Unicode MS" w:hAnsi="Calibri" w:cs="Calibri"/>
              </w:rPr>
              <w:t>Έγγραφο παροχής ειδικής πληρεξουσιότητας προς εκείνον που υποβάλει τον Φάκελο Δικαιολογητικών Κατακύρωσης.</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shd w:val="clear" w:color="auto" w:fill="FFFFFF"/>
            <w:tcMar>
              <w:top w:w="20" w:type="dxa"/>
              <w:left w:w="20" w:type="dxa"/>
              <w:bottom w:w="0" w:type="dxa"/>
              <w:right w:w="20" w:type="dxa"/>
            </w:tcMar>
          </w:tcPr>
          <w:p w:rsidR="00D20E5A" w:rsidRPr="00E97304" w:rsidRDefault="00D20E5A" w:rsidP="004102BE">
            <w:pPr>
              <w:numPr>
                <w:ilvl w:val="0"/>
                <w:numId w:val="10"/>
              </w:numPr>
              <w:spacing w:before="100" w:beforeAutospacing="1" w:after="100" w:afterAutospacing="1" w:line="360" w:lineRule="auto"/>
              <w:jc w:val="center"/>
              <w:rPr>
                <w:rFonts w:eastAsia="Arial Unicode MS"/>
                <w:sz w:val="20"/>
                <w:szCs w:val="20"/>
              </w:rPr>
            </w:pPr>
          </w:p>
        </w:tc>
        <w:tc>
          <w:tcPr>
            <w:tcW w:w="2921" w:type="pct"/>
            <w:shd w:val="clear" w:color="auto" w:fill="FFFFFF"/>
            <w:tcMar>
              <w:top w:w="20" w:type="dxa"/>
              <w:left w:w="20" w:type="dxa"/>
              <w:bottom w:w="0" w:type="dxa"/>
              <w:right w:w="20" w:type="dxa"/>
            </w:tcMar>
          </w:tcPr>
          <w:p w:rsidR="00D20E5A" w:rsidRPr="00E97304" w:rsidRDefault="00D20E5A" w:rsidP="00860A29">
            <w:pPr>
              <w:pStyle w:val="TabletextChar"/>
              <w:spacing w:before="100" w:beforeAutospacing="1" w:after="100" w:afterAutospacing="1" w:line="360" w:lineRule="auto"/>
              <w:ind w:left="122" w:right="39"/>
              <w:rPr>
                <w:rFonts w:ascii="Calibri" w:eastAsia="Arial Unicode MS" w:hAnsi="Calibri"/>
              </w:rPr>
            </w:pPr>
            <w:r w:rsidRPr="00E97304">
              <w:rPr>
                <w:rFonts w:ascii="Calibri" w:eastAsia="Arial Unicode MS" w:hAnsi="Calibri" w:cs="Calibri"/>
              </w:rPr>
              <w:t>Πιστοποιητικό αρμόδιας αρχής, «Περί μη εκκίνησης διαδικασίας θέσης σε εκκαθάριση» σύμφωνα με τα προβλεπόμενα στο άρθρο 6 του ΠΔ 118/2007.</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shd w:val="clear" w:color="auto" w:fill="FFFFFF"/>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shd w:val="clear" w:color="auto" w:fill="FFFFFF"/>
            <w:vAlign w:val="center"/>
          </w:tcPr>
          <w:p w:rsidR="00D20E5A" w:rsidRPr="00E97304" w:rsidRDefault="00D20E5A" w:rsidP="00860A29">
            <w:pPr>
              <w:spacing w:before="100" w:beforeAutospacing="1" w:after="100" w:afterAutospacing="1" w:line="360" w:lineRule="auto"/>
              <w:ind w:left="87"/>
              <w:jc w:val="center"/>
              <w:rPr>
                <w:sz w:val="20"/>
                <w:szCs w:val="20"/>
              </w:rPr>
            </w:pPr>
          </w:p>
        </w:tc>
      </w:tr>
    </w:tbl>
    <w:p w:rsidR="00D20E5A" w:rsidRPr="00A11170" w:rsidRDefault="00D20E5A" w:rsidP="00415974">
      <w:pPr>
        <w:spacing w:before="100" w:beforeAutospacing="1" w:after="100" w:afterAutospacing="1" w:line="360" w:lineRule="auto"/>
        <w:jc w:val="both"/>
      </w:pPr>
      <w:r w:rsidRPr="004446EB">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w:t>
      </w:r>
      <w:r w:rsidRPr="004446EB">
        <w:lastRenderedPageBreak/>
        <w:t>υποψήφιος Ανάδοχος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r w:rsidRPr="00A11170">
        <w:t>.</w:t>
      </w:r>
    </w:p>
    <w:p w:rsidR="00D20E5A" w:rsidRPr="00A11170" w:rsidRDefault="00D20E5A" w:rsidP="004102BE">
      <w:pPr>
        <w:pStyle w:val="3"/>
        <w:numPr>
          <w:ilvl w:val="2"/>
          <w:numId w:val="38"/>
        </w:numPr>
        <w:tabs>
          <w:tab w:val="clear" w:pos="2160"/>
        </w:tabs>
        <w:spacing w:line="360" w:lineRule="auto"/>
      </w:pPr>
      <w:bookmarkStart w:id="35" w:name="_Toc305413230"/>
      <w:bookmarkStart w:id="36" w:name="_Toc334370873"/>
      <w:r w:rsidRPr="00A11170">
        <w:t>Οι συνεταιρισμοί</w:t>
      </w:r>
      <w:bookmarkEnd w:id="35"/>
      <w:bookmarkEnd w:id="36"/>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Απόσπασμα ποινικού μητρώου από το οποίο να προκύπτει ότι οι νόμιμοι εκπρόσωποι ή διαχειριστές δεν έχουν καταδικαστεί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rPr>
              <w:t>Ανάδοχος</w:t>
            </w:r>
            <w:r w:rsidRPr="00A11170">
              <w:rPr>
                <w:rFonts w:ascii="Calibri"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A11170">
              <w:rPr>
                <w:rFonts w:ascii="Calibri" w:hAnsi="Calibri" w:cs="Calibri"/>
              </w:rPr>
              <w:t xml:space="preserve">Βεβαίωση της εποπτεύουσας αρχής, ότι ο υποψήφιος </w:t>
            </w:r>
            <w:r>
              <w:rPr>
                <w:rFonts w:ascii="Calibri" w:hAnsi="Calibri" w:cs="Calibri"/>
              </w:rPr>
              <w:t>Ανάδοχος</w:t>
            </w:r>
            <w:r w:rsidRPr="00A11170">
              <w:rPr>
                <w:rFonts w:ascii="Calibri" w:hAnsi="Calibri" w:cs="Calibri"/>
              </w:rPr>
              <w:t xml:space="preserve"> λειτουργεί νόμιμα.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ind w:left="122" w:right="39"/>
              <w:rPr>
                <w:sz w:val="20"/>
                <w:szCs w:val="20"/>
              </w:rPr>
            </w:pPr>
            <w:r w:rsidRPr="00A11170">
              <w:rPr>
                <w:sz w:val="20"/>
                <w:szCs w:val="20"/>
              </w:rPr>
              <w:t xml:space="preserve">Πιστοποιητικό αρμόδιας δικαστικής ή διοικητικής Αρχής, από το οποίο να προκύπτει ότι ο υποψήφιος </w:t>
            </w:r>
            <w:r>
              <w:rPr>
                <w:sz w:val="20"/>
                <w:szCs w:val="20"/>
              </w:rPr>
              <w:t>Ανάδοχος</w:t>
            </w:r>
            <w:r w:rsidRPr="00A11170">
              <w:rPr>
                <w:sz w:val="20"/>
                <w:szCs w:val="20"/>
              </w:rPr>
              <w:t xml:space="preserve"> δεν τελεί υπό πτώχευση. Το πιστοποιητικό αυτό πρέπει να έχει εκδοθεί το πολύ έξι (6) μήνες πριν από την </w:t>
            </w:r>
            <w:r w:rsidRPr="00A11170">
              <w:rPr>
                <w:sz w:val="20"/>
                <w:szCs w:val="20"/>
              </w:rPr>
              <w:lastRenderedPageBreak/>
              <w:t>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lastRenderedPageBreak/>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ind w:left="122" w:right="39"/>
              <w:rPr>
                <w:sz w:val="20"/>
                <w:szCs w:val="20"/>
              </w:rPr>
            </w:pPr>
            <w:r w:rsidRPr="00A11170">
              <w:rPr>
                <w:sz w:val="20"/>
                <w:szCs w:val="20"/>
              </w:rPr>
              <w:t xml:space="preserve">Πιστοποιητικό αρμόδιας δικαστικής ή διοικητικής Αρχής, από το οποίο να προκύπτει ότι ο υποψήφιος </w:t>
            </w:r>
            <w:r>
              <w:rPr>
                <w:sz w:val="20"/>
                <w:szCs w:val="20"/>
              </w:rPr>
              <w:t>Ανάδοχος</w:t>
            </w:r>
            <w:r w:rsidRPr="00A11170">
              <w:rPr>
                <w:sz w:val="20"/>
                <w:szCs w:val="20"/>
              </w:rPr>
              <w:t xml:space="preserve"> δεν τελεί υπό διαδικασία κήρυξης σε πτώχευση.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ind w:left="122" w:right="39"/>
              <w:rPr>
                <w:sz w:val="20"/>
                <w:szCs w:val="20"/>
              </w:rPr>
            </w:pPr>
            <w:r w:rsidRPr="00A11170">
              <w:rPr>
                <w:sz w:val="20"/>
                <w:szCs w:val="20"/>
              </w:rPr>
              <w:t xml:space="preserve">Πιστοποιητικό αρμόδιας δικαστικής ή διοικητικής Αρχής, από το οποίο να προκύπτει ότι ο υποψήφιος </w:t>
            </w:r>
            <w:r>
              <w:rPr>
                <w:sz w:val="20"/>
                <w:szCs w:val="20"/>
              </w:rPr>
              <w:t>Ανάδοχος</w:t>
            </w:r>
            <w:r w:rsidRPr="00A11170">
              <w:rPr>
                <w:sz w:val="20"/>
                <w:szCs w:val="20"/>
              </w:rPr>
              <w:t xml:space="preserve"> δεν τελεί υπό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βρίσκεται σε εκκαθάριση.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 xml:space="preserve">Πιστοποιητικό αρμόδιας δικαστικής ή διοικητικής Αρχής, από το οποίο να προκύπτει ότι ο υποψήφιος Ανάδοχος δεν τελεί υπό συνδιαλλαγή ή ανάλογη κατάσταση που προβλέπεται στο δίκαιο της χώρα του. Το πιστοποιητικό </w:t>
            </w:r>
            <w:r w:rsidRPr="00E97304">
              <w:rPr>
                <w:rFonts w:ascii="Calibri" w:hAnsi="Calibri" w:cs="Calibri"/>
              </w:rPr>
              <w:lastRenderedPageBreak/>
              <w:t>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συνδιαλλαγή ή ανάλογη κατάσταση που προβλέπεται στο δίκαιο της χώρα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w:t>
            </w:r>
            <w:r w:rsidRPr="00634BA3">
              <w:rPr>
                <w:rFonts w:ascii="Calibri" w:hAnsi="Calibri" w:cs="Calibri"/>
              </w:rPr>
              <w:t>εγγραφή του, κατά την ημέρα υποβολής της Προσφοράς και ότι εξακολουθεί να παραμένει εγγεγραμμένος μέχρι την κοινοποίηση της ως άνω έγγραφης ειδοποίησης.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Υπεύθυνη δήλωση του Ν. 1599/1986,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rPr>
              <w:t>Ανάδοχος</w:t>
            </w:r>
            <w:r w:rsidRPr="00A11170">
              <w:rPr>
                <w:rFonts w:ascii="Calibri" w:hAnsi="Calibri" w:cs="Calibri"/>
              </w:rPr>
              <w:t xml:space="preserve"> οφείλει να καταβάλει εισφορές για το απασχολούμενο από αυτόν προσωπικό.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E97304">
              <w:rPr>
                <w:rFonts w:ascii="Calibri" w:hAnsi="Calibri" w:cs="Calibri"/>
              </w:rPr>
              <w:t xml:space="preserve">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 Σύμφωνα με το άρθρο </w:t>
            </w:r>
            <w:r w:rsidRPr="00E97304">
              <w:rPr>
                <w:rFonts w:ascii="Calibri" w:hAnsi="Calibri" w:cs="Calibri"/>
              </w:rPr>
              <w:lastRenderedPageBreak/>
              <w:t xml:space="preserve">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rPr>
            </w:pPr>
            <w:r w:rsidRPr="00E97304">
              <w:rPr>
                <w:rFonts w:ascii="Calibri" w:hAnsi="Calibri" w:cs="Calibri"/>
              </w:rPr>
              <w:lastRenderedPageBreak/>
              <w:t>ΝΑΙ</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E97304" w:rsidRPr="00E97304">
        <w:trPr>
          <w:trHeight w:val="274"/>
        </w:trPr>
        <w:tc>
          <w:tcPr>
            <w:tcW w:w="287" w:type="pct"/>
            <w:shd w:val="clear" w:color="C0C0C0" w:fill="auto"/>
            <w:tcMar>
              <w:top w:w="20" w:type="dxa"/>
              <w:left w:w="20" w:type="dxa"/>
              <w:bottom w:w="0" w:type="dxa"/>
              <w:right w:w="20" w:type="dxa"/>
            </w:tcMar>
          </w:tcPr>
          <w:p w:rsidR="00D20E5A" w:rsidRPr="00E97304"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 xml:space="preserve">Πιστοποιητικό αρμόδιας αρχής, από το οποίο να προκύπτει ότι ο υποψήφιος Ανάδοχος είναι ενήμερος ως προς τις φορολογικές υποχρεώσεις του κατά την ημερομηνία κοινοποίησης της πρόσκλησης υποβολής των δικαιολογητικών κατακύρωσης του Διαγωνισμού.Σύμφωνα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   </w:t>
            </w:r>
          </w:p>
        </w:tc>
        <w:tc>
          <w:tcPr>
            <w:tcW w:w="548" w:type="pct"/>
            <w:shd w:val="clear" w:color="C0C0C0" w:fill="auto"/>
            <w:vAlign w:val="center"/>
          </w:tcPr>
          <w:p w:rsidR="00D20E5A" w:rsidRPr="00E97304" w:rsidRDefault="00D20E5A" w:rsidP="00860A29">
            <w:pPr>
              <w:pStyle w:val="Normalmystyle"/>
              <w:widowControl/>
              <w:spacing w:before="100" w:beforeAutospacing="1" w:after="100" w:afterAutospacing="1" w:line="360" w:lineRule="auto"/>
              <w:jc w:val="center"/>
              <w:rPr>
                <w:rFonts w:ascii="Calibri" w:hAnsi="Calibri" w:cs="Calibri"/>
                <w:lang w:val="en-US"/>
              </w:rPr>
            </w:pPr>
            <w:r w:rsidRPr="00E97304">
              <w:rPr>
                <w:rFonts w:ascii="Calibri" w:hAnsi="Calibri" w:cs="Calibri"/>
                <w:lang w:val="en-US"/>
              </w:rPr>
              <w:t>NAI</w:t>
            </w:r>
          </w:p>
        </w:tc>
        <w:tc>
          <w:tcPr>
            <w:tcW w:w="548" w:type="pct"/>
            <w:shd w:val="clear" w:color="C0C0C0" w:fill="auto"/>
            <w:vAlign w:val="center"/>
          </w:tcPr>
          <w:p w:rsidR="00D20E5A" w:rsidRPr="00E97304"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E97304" w:rsidRDefault="00D20E5A" w:rsidP="00860A29">
            <w:pPr>
              <w:spacing w:before="100" w:beforeAutospacing="1" w:after="100" w:afterAutospacing="1" w:line="360" w:lineRule="auto"/>
              <w:ind w:left="87"/>
              <w:jc w:val="center"/>
              <w:rPr>
                <w:sz w:val="18"/>
                <w:szCs w:val="18"/>
              </w:rPr>
            </w:pP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1"/>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Έγγραφο παροχής ειδικής πληρεξουσιότητας προς εκείνον που υποβάλει τον Φάκελο Δικαιολογητικών Κατακύρωσης. </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rPr>
            </w:pPr>
            <w:r w:rsidRPr="00A11170">
              <w:rPr>
                <w:rFonts w:ascii="Calibri" w:hAnsi="Calibri" w:cs="Calibri"/>
              </w:rPr>
              <w:t xml:space="preserve">ΝΑΙ </w:t>
            </w:r>
            <w:r w:rsidRPr="00A11170">
              <w:rPr>
                <w:rStyle w:val="aa"/>
                <w:rFonts w:ascii="Calibri" w:hAnsi="Calibri" w:cs="Calibri"/>
              </w:rPr>
              <w:footnoteReference w:id="3"/>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18"/>
                <w:szCs w:val="18"/>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bl>
    <w:p w:rsidR="00D20E5A" w:rsidRPr="00A11170" w:rsidRDefault="00D20E5A" w:rsidP="00415974">
      <w:pPr>
        <w:spacing w:before="100" w:beforeAutospacing="1" w:after="100" w:afterAutospacing="1" w:line="360" w:lineRule="auto"/>
        <w:jc w:val="both"/>
      </w:pPr>
      <w:r w:rsidRPr="00A11170">
        <w:t xml:space="preserve">Σε περίπτωση που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ενώπιον συμβολαιογράφου ή Ειρηνοδίκη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D20E5A" w:rsidRPr="00A11170" w:rsidRDefault="00D20E5A" w:rsidP="004102BE">
      <w:pPr>
        <w:pStyle w:val="3"/>
        <w:numPr>
          <w:ilvl w:val="2"/>
          <w:numId w:val="38"/>
        </w:numPr>
        <w:tabs>
          <w:tab w:val="clear" w:pos="2160"/>
        </w:tabs>
        <w:spacing w:line="360" w:lineRule="auto"/>
      </w:pPr>
      <w:bookmarkStart w:id="37" w:name="_Toc305413231"/>
      <w:bookmarkStart w:id="38" w:name="_Toc334370874"/>
      <w:r w:rsidRPr="00A11170">
        <w:lastRenderedPageBreak/>
        <w:t>Τα αλλοδαπά νομικά πρόσωπα</w:t>
      </w:r>
      <w:bookmarkEnd w:id="37"/>
      <w:bookmarkEnd w:id="38"/>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971"/>
        <w:gridCol w:w="808"/>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84"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485"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Απόσπασμα ποινικού μητρώου ή ελλείψει αυτού, ισοδυνάμου εγγράφου που εκδίδεται από την αρμόδια δικαστική ή διοικητική αρχή της χώρας καταγωγής ή προέλευσης του προσώπου αυτού από το οποίο να προκύπτει ότι οι νόμιμοι εκπρόσωποι ή διαχειριστές του νομικού αυτού προσώπου δεν έχουν καταδικασθεί για αδίκημα σχετικό με την άσκηση της επαγγελματικής του δραστηριότητας για κάποιο από τα αδικήματα της υπεξαίρεσης, απάτης, εκβίασης, πλαστογραφίας, ψευδορκίας, δωροδοκίας και δόλια χρεοκοπίας και για τα αδικήματα που προβλέπονται στο άρθρο 43 παράγρ. 1 του Π.Δ. 60/2007 (ΦΕΚ 64/Α’/ 16.03.2007) περί προσαρμογής της Ελληνικής Νομοθεσίας στις διατάξεις της Οδηγίας 2004/18/ΕΚ. Το απόσπασμα ή το έγγραφο αυτό πρέπει να έχει εκδοθεί το πολύ τρεις (3)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 xml:space="preserve">Εφόσον από την προσκόμιση των νομιμοποιητικών εγγράφων για τη λειτουργία των νομικών προσώπων έχει υπάρξει οποιαδήποτε αλλαγή ή τροποποίηση, ο </w:t>
            </w:r>
            <w:r>
              <w:rPr>
                <w:rFonts w:ascii="Calibri" w:hAnsi="Calibri" w:cs="Calibri"/>
              </w:rPr>
              <w:t>Ανάδοχος</w:t>
            </w:r>
            <w:r w:rsidRPr="00A11170">
              <w:rPr>
                <w:rFonts w:ascii="Calibri" w:hAnsi="Calibri" w:cs="Calibri"/>
              </w:rPr>
              <w:t xml:space="preserve"> υποχρεούται να προσκομίσει με τα δικαιολογητικά κατακύρωσης και τα σχετικά έγγραφα (λ.χ. τροποποίηση καταστατικού).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πτώχευση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κήρυξης σε πτώχευση ή ανάλογη κατάσταση που προβλέπεται στο δίκαιο της χώρας του. Το πιστοποιητικό αυτό πρέπει να έχει εκδοθεί το πολύ έξι (6) μήνες πριν από την κοινοποίηση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141DBA" w:rsidRDefault="00D20E5A" w:rsidP="00860A29">
            <w:pPr>
              <w:pStyle w:val="TabletextChar"/>
              <w:spacing w:before="100" w:beforeAutospacing="1" w:after="100" w:afterAutospacing="1" w:line="360" w:lineRule="auto"/>
              <w:ind w:left="122" w:right="39"/>
              <w:rPr>
                <w:rFonts w:ascii="Calibri" w:eastAsia="Arial Unicode MS" w:hAnsi="Calibri"/>
                <w:sz w:val="18"/>
                <w:szCs w:val="18"/>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τελεί υπό διαδικασία θέσης σε αναγκαστική διαχείριση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αρμόδιας δικαστικής ή διοικητικής αρχής, από το οποίο να προκύπτει ότι ο υποψήφιος </w:t>
            </w:r>
            <w:r>
              <w:rPr>
                <w:rFonts w:ascii="Calibri" w:hAnsi="Calibri" w:cs="Calibri"/>
              </w:rPr>
              <w:t>Ανάδοχος</w:t>
            </w:r>
            <w:r w:rsidRPr="00A11170">
              <w:rPr>
                <w:rFonts w:ascii="Calibri" w:hAnsi="Calibri" w:cs="Calibri"/>
              </w:rPr>
              <w:t xml:space="preserve"> δεν βρίσκεται σε εκκαθάριση ή ανάλογη κατάσταση που προβλέπεται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tcMar>
              <w:top w:w="20" w:type="dxa"/>
              <w:left w:w="20" w:type="dxa"/>
              <w:bottom w:w="0" w:type="dxa"/>
              <w:right w:w="20" w:type="dxa"/>
            </w:tcMar>
          </w:tcPr>
          <w:p w:rsidR="00D20E5A" w:rsidRPr="00E97304"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E97304" w:rsidRDefault="00D20E5A" w:rsidP="00E97304">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συνδιαλλαγή ή ανάλογη κατάσταση που προβλέπετα</w:t>
            </w:r>
            <w:r w:rsidR="00E97304">
              <w:rPr>
                <w:rFonts w:ascii="Calibri" w:hAnsi="Calibri" w:cs="Calibri"/>
              </w:rPr>
              <w:t>ι</w:t>
            </w:r>
            <w:r w:rsidRPr="00E97304">
              <w:rPr>
                <w:rFonts w:ascii="Calibri" w:hAnsi="Calibri" w:cs="Calibri"/>
              </w:rPr>
              <w:t xml:space="preserve">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tcPr>
          <w:p w:rsidR="00D20E5A" w:rsidRPr="00E97304" w:rsidRDefault="00D20E5A" w:rsidP="00860A29">
            <w:pPr>
              <w:spacing w:before="100" w:beforeAutospacing="1" w:after="100" w:afterAutospacing="1" w:line="360" w:lineRule="auto"/>
              <w:jc w:val="center"/>
              <w:rPr>
                <w:sz w:val="20"/>
                <w:szCs w:val="20"/>
              </w:rPr>
            </w:pPr>
          </w:p>
        </w:tc>
        <w:tc>
          <w:tcPr>
            <w:tcW w:w="696" w:type="pct"/>
          </w:tcPr>
          <w:p w:rsidR="00D20E5A" w:rsidRPr="00E97304"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tcMar>
              <w:top w:w="20" w:type="dxa"/>
              <w:left w:w="20" w:type="dxa"/>
              <w:bottom w:w="0" w:type="dxa"/>
              <w:right w:w="20" w:type="dxa"/>
            </w:tcMar>
          </w:tcPr>
          <w:p w:rsidR="00D20E5A" w:rsidRPr="00E97304"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E97304" w:rsidRDefault="00D20E5A" w:rsidP="00E97304">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δικαστικής ή διοικητικής Αρχής, από το οποίο να προκύπτει ότι ο υποψήφιος Ανάδοχος δεν τελεί υπό διαδικασία θέσης σε συνδιαλλαγή ή ανάλογη κατάσταση που προβλέπετα</w:t>
            </w:r>
            <w:r w:rsidR="00E97304">
              <w:rPr>
                <w:rFonts w:ascii="Calibri" w:hAnsi="Calibri" w:cs="Calibri"/>
              </w:rPr>
              <w:t>ι</w:t>
            </w:r>
            <w:r w:rsidRPr="00E97304">
              <w:rPr>
                <w:rFonts w:ascii="Calibri" w:hAnsi="Calibri" w:cs="Calibri"/>
              </w:rPr>
              <w:t xml:space="preserve"> στο δίκαιο της χώρας του. Το πιστοποιητικό αυτό πρέπει να έχει εκδοθεί το πολύ έξι (6) μήνες πριν από την ημερομηνία κοινοποίησης της πρόσκλησης υποβολής των δικαιολογητικών Κατακύρωσης του Διαγωνισμού.</w:t>
            </w:r>
          </w:p>
        </w:tc>
        <w:tc>
          <w:tcPr>
            <w:tcW w:w="485" w:type="pct"/>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tcPr>
          <w:p w:rsidR="00D20E5A" w:rsidRPr="00E97304" w:rsidRDefault="00D20E5A" w:rsidP="00860A29">
            <w:pPr>
              <w:spacing w:before="100" w:beforeAutospacing="1" w:after="100" w:afterAutospacing="1" w:line="360" w:lineRule="auto"/>
              <w:jc w:val="center"/>
              <w:rPr>
                <w:sz w:val="20"/>
                <w:szCs w:val="20"/>
              </w:rPr>
            </w:pPr>
          </w:p>
        </w:tc>
        <w:tc>
          <w:tcPr>
            <w:tcW w:w="696" w:type="pct"/>
          </w:tcPr>
          <w:p w:rsidR="00D20E5A" w:rsidRPr="00E97304"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Πιστοποιητικό της αρμόδιας αρχής ή ισοδύναμο πιστοποιητικό της χώρας εγκατάστασης, από το οποίο να προκύπτει ότι είναι εγγεγραμμένος στα μητρώα του οικείου Επιμελητηρίου/Επαγγελματικού Μητρώου και το ειδικό επάγγελμα του, από το οποίο να προκύπτει η εγγραφή του, κατά την ημέρα υποβολής της </w:t>
            </w:r>
            <w:r>
              <w:rPr>
                <w:rFonts w:ascii="Calibri" w:hAnsi="Calibri" w:cs="Calibri"/>
              </w:rPr>
              <w:t>Προσφο</w:t>
            </w:r>
            <w:r w:rsidRPr="00A11170">
              <w:rPr>
                <w:rFonts w:ascii="Calibri" w:hAnsi="Calibri" w:cs="Calibri"/>
              </w:rPr>
              <w:t xml:space="preserve">ράς </w:t>
            </w:r>
            <w:r w:rsidRPr="00634BA3">
              <w:rPr>
                <w:rFonts w:ascii="Calibri" w:hAnsi="Calibri" w:cs="Calibri"/>
              </w:rPr>
              <w:t>και ότι εξακολουθεί να παραμένει εγγεγραμμένος μέχρι την κοινοποίηση της ως άνω έγγραφης ειδοποίησης.</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tcPr>
          <w:p w:rsidR="00D20E5A" w:rsidRPr="00A11170" w:rsidRDefault="00D20E5A" w:rsidP="004102BE">
            <w:pPr>
              <w:numPr>
                <w:ilvl w:val="0"/>
                <w:numId w:val="12"/>
              </w:numPr>
              <w:spacing w:before="100" w:beforeAutospacing="1" w:after="100" w:afterAutospacing="1" w:line="360" w:lineRule="auto"/>
              <w:jc w:val="center"/>
              <w:rPr>
                <w:rFonts w:eastAsia="Arial Unicode MS"/>
                <w:sz w:val="18"/>
                <w:szCs w:val="18"/>
              </w:rPr>
            </w:pPr>
          </w:p>
        </w:tc>
        <w:tc>
          <w:tcPr>
            <w:tcW w:w="2984" w:type="pct"/>
            <w:tcMar>
              <w:top w:w="20" w:type="dxa"/>
              <w:left w:w="20" w:type="dxa"/>
              <w:bottom w:w="0" w:type="dxa"/>
              <w:right w:w="20" w:type="dxa"/>
            </w:tcMa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Υπεύθυνη δήλωση του Ν. 1599/1986 ή ένορκη δήλωση ενώπιον αρμόδιας αρχής ή συμβολαιογράφου ή, αν στη χώρα του υποψήφιου Αναδόχου δεν προβλέπεται ένορκη δήλωση, υπεύθυνη δήλωση ενώπιον δικαστικής ή διοικητικής αρχής, συμβολαιογράφου ή αρμόδιου επαγγελματικού οργανισμού, στην οποία ο νόμιμος εκπρόσωπος του υποψήφιου Αναδόχου θα δηλώνει όλους τους οργανισμούς κοινωνικής ασφάλισης στους οποίους ο υποψήφιος </w:t>
            </w:r>
            <w:r>
              <w:rPr>
                <w:rFonts w:ascii="Calibri" w:hAnsi="Calibri" w:cs="Calibri"/>
              </w:rPr>
              <w:t>Ανάδοχος</w:t>
            </w:r>
            <w:r w:rsidRPr="00A11170">
              <w:rPr>
                <w:rFonts w:ascii="Calibri" w:hAnsi="Calibri" w:cs="Calibri"/>
              </w:rPr>
              <w:t xml:space="preserve"> οφείλει να καταβάλει εισφορές για το απασχολούμενο από αυτόν προσωπικό.</w:t>
            </w:r>
          </w:p>
        </w:tc>
        <w:tc>
          <w:tcPr>
            <w:tcW w:w="485" w:type="pct"/>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tcPr>
          <w:p w:rsidR="00D20E5A" w:rsidRPr="00A11170" w:rsidRDefault="00D20E5A" w:rsidP="00860A29">
            <w:pPr>
              <w:spacing w:before="100" w:beforeAutospacing="1" w:after="100" w:afterAutospacing="1" w:line="360" w:lineRule="auto"/>
              <w:jc w:val="center"/>
              <w:rPr>
                <w:sz w:val="20"/>
                <w:szCs w:val="20"/>
              </w:rPr>
            </w:pPr>
          </w:p>
        </w:tc>
        <w:tc>
          <w:tcPr>
            <w:tcW w:w="696" w:type="pct"/>
          </w:tcPr>
          <w:p w:rsidR="00D20E5A" w:rsidRPr="00A11170"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tcMar>
              <w:top w:w="20" w:type="dxa"/>
              <w:left w:w="20" w:type="dxa"/>
              <w:bottom w:w="0" w:type="dxa"/>
              <w:right w:w="20" w:type="dxa"/>
            </w:tcMar>
            <w:vAlign w:val="center"/>
          </w:tcPr>
          <w:p w:rsidR="00D20E5A" w:rsidRPr="00E97304" w:rsidRDefault="00D20E5A" w:rsidP="004102BE">
            <w:pPr>
              <w:numPr>
                <w:ilvl w:val="0"/>
                <w:numId w:val="12"/>
              </w:numPr>
              <w:spacing w:before="100" w:beforeAutospacing="1" w:after="100" w:afterAutospacing="1" w:line="360" w:lineRule="auto"/>
              <w:jc w:val="both"/>
              <w:rPr>
                <w:rFonts w:eastAsia="Arial Unicode MS"/>
                <w:sz w:val="18"/>
                <w:szCs w:val="18"/>
              </w:rPr>
            </w:pPr>
          </w:p>
        </w:tc>
        <w:tc>
          <w:tcPr>
            <w:tcW w:w="2984" w:type="pct"/>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Πιστοποιητικά όλων των οργανισμών κοινωνικής ασφάλισης που ο υποψήφιος Ανάδοχος δηλώνει στην Υπεύθυνη Δήλωση της προηγουμένης παραγράφου, από τα οποία να προκύπτει ότι ο υποψήφιος Ανάδοχος είναι ενήμερος ως προς τις εισφορές κοινωνικής ασφάλισης έκδοσης μετά την ημερομηνία κοινοποίησης της πρόσκλησης υποβολής των δικαιολογητικών κατακύρωσης του Διαγωνισμού.</w:t>
            </w:r>
            <w:r w:rsidR="00CF2753" w:rsidRPr="00E97304">
              <w:rPr>
                <w:rFonts w:ascii="Calibri" w:hAnsi="Calibri" w:cs="Calibri"/>
              </w:rPr>
              <w:t xml:space="preserve">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w:t>
            </w:r>
          </w:p>
        </w:tc>
        <w:tc>
          <w:tcPr>
            <w:tcW w:w="485" w:type="pct"/>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E97304" w:rsidRPr="00E97304">
        <w:trPr>
          <w:trHeight w:val="495"/>
          <w:tblHeader/>
        </w:trPr>
        <w:tc>
          <w:tcPr>
            <w:tcW w:w="287" w:type="pct"/>
            <w:tcMar>
              <w:top w:w="20" w:type="dxa"/>
              <w:left w:w="20" w:type="dxa"/>
              <w:bottom w:w="0" w:type="dxa"/>
              <w:right w:w="20" w:type="dxa"/>
            </w:tcMar>
            <w:vAlign w:val="center"/>
          </w:tcPr>
          <w:p w:rsidR="00D20E5A" w:rsidRPr="00E97304" w:rsidRDefault="00D20E5A" w:rsidP="004102BE">
            <w:pPr>
              <w:numPr>
                <w:ilvl w:val="0"/>
                <w:numId w:val="12"/>
              </w:numPr>
              <w:spacing w:before="100" w:beforeAutospacing="1" w:after="100" w:afterAutospacing="1" w:line="360" w:lineRule="auto"/>
              <w:jc w:val="both"/>
              <w:rPr>
                <w:rFonts w:eastAsia="Arial Unicode MS"/>
                <w:sz w:val="18"/>
                <w:szCs w:val="18"/>
              </w:rPr>
            </w:pPr>
          </w:p>
        </w:tc>
        <w:tc>
          <w:tcPr>
            <w:tcW w:w="2984" w:type="pct"/>
            <w:tcMar>
              <w:top w:w="20" w:type="dxa"/>
              <w:left w:w="20" w:type="dxa"/>
              <w:bottom w:w="0" w:type="dxa"/>
              <w:right w:w="20" w:type="dxa"/>
            </w:tcMar>
            <w:vAlign w:val="center"/>
          </w:tcPr>
          <w:p w:rsidR="00D20E5A" w:rsidRPr="00E97304" w:rsidRDefault="00D20E5A" w:rsidP="00860A29">
            <w:pPr>
              <w:pStyle w:val="TabletextChar"/>
              <w:spacing w:before="100" w:beforeAutospacing="1" w:after="100" w:afterAutospacing="1" w:line="360" w:lineRule="auto"/>
              <w:ind w:left="122" w:right="39"/>
              <w:rPr>
                <w:rFonts w:ascii="Calibri" w:hAnsi="Calibri" w:cs="Calibri"/>
              </w:rPr>
            </w:pPr>
            <w:r w:rsidRPr="00E97304">
              <w:rPr>
                <w:rFonts w:ascii="Calibri" w:hAnsi="Calibri" w:cs="Calibri"/>
              </w:rPr>
              <w:t>Πιστοποιητικό αρμόδιας αρχής, από το οποίο να προκύπτει ότι ο υποψήφιος Ανάδοχος είναι ενήμερος ως προς τις φορολογικές υποχρεώσεις του έκδοσης μετά την ημερομηνία κοινοποίησης της πρόσκλησης υποβολής των δικαιολογητικών κατακύρωσης του Διαγωνισμού.</w:t>
            </w:r>
            <w:r w:rsidR="00CF2753" w:rsidRPr="00E97304">
              <w:rPr>
                <w:rFonts w:ascii="Calibri" w:hAnsi="Calibri" w:cs="Calibri"/>
              </w:rPr>
              <w:t xml:space="preserve"> Σύμφωνα με το άρθρο 6 παρ. 2 α(3) του ΠΔ 118/2007 τα κατά περίπτωση πιστοποιητικά θα πρέπει να αποδεικνύουν ότι ο υποψήφιος ανάδοχος είναι ενήμερος κατά την ημερομηνία της κοινοποίησης της σχετικής πρόσκλησης για υποβολή των δικαιολογητικών κατακύρωσης.</w:t>
            </w:r>
          </w:p>
        </w:tc>
        <w:tc>
          <w:tcPr>
            <w:tcW w:w="485" w:type="pct"/>
            <w:vAlign w:val="center"/>
          </w:tcPr>
          <w:p w:rsidR="00D20E5A" w:rsidRPr="00E97304" w:rsidRDefault="00D20E5A" w:rsidP="00860A29">
            <w:pPr>
              <w:spacing w:before="100" w:beforeAutospacing="1" w:after="100" w:afterAutospacing="1" w:line="360" w:lineRule="auto"/>
              <w:jc w:val="center"/>
              <w:rPr>
                <w:sz w:val="20"/>
                <w:szCs w:val="20"/>
              </w:rPr>
            </w:pPr>
            <w:r w:rsidRPr="00E97304">
              <w:rPr>
                <w:sz w:val="20"/>
                <w:szCs w:val="20"/>
              </w:rPr>
              <w:t>ΝΑΙ</w:t>
            </w:r>
          </w:p>
        </w:tc>
        <w:tc>
          <w:tcPr>
            <w:tcW w:w="548" w:type="pct"/>
            <w:vAlign w:val="center"/>
          </w:tcPr>
          <w:p w:rsidR="00D20E5A" w:rsidRPr="00E97304" w:rsidRDefault="00D20E5A" w:rsidP="00860A29">
            <w:pPr>
              <w:spacing w:before="100" w:beforeAutospacing="1" w:after="100" w:afterAutospacing="1" w:line="360" w:lineRule="auto"/>
              <w:jc w:val="center"/>
              <w:rPr>
                <w:sz w:val="20"/>
                <w:szCs w:val="20"/>
              </w:rPr>
            </w:pPr>
          </w:p>
        </w:tc>
        <w:tc>
          <w:tcPr>
            <w:tcW w:w="696" w:type="pct"/>
            <w:vAlign w:val="center"/>
          </w:tcPr>
          <w:p w:rsidR="00D20E5A" w:rsidRPr="00E97304" w:rsidRDefault="00D20E5A" w:rsidP="00860A29">
            <w:pPr>
              <w:spacing w:before="100" w:beforeAutospacing="1" w:after="100" w:afterAutospacing="1" w:line="360" w:lineRule="auto"/>
              <w:ind w:left="87"/>
              <w:jc w:val="center"/>
              <w:rPr>
                <w:sz w:val="20"/>
                <w:szCs w:val="20"/>
              </w:rPr>
            </w:pPr>
          </w:p>
        </w:tc>
      </w:tr>
      <w:tr w:rsidR="00D20E5A" w:rsidRPr="00A11170">
        <w:trPr>
          <w:trHeight w:val="495"/>
          <w:tblHeader/>
        </w:trPr>
        <w:tc>
          <w:tcPr>
            <w:tcW w:w="287" w:type="pct"/>
            <w:tcMar>
              <w:top w:w="20" w:type="dxa"/>
              <w:left w:w="20" w:type="dxa"/>
              <w:bottom w:w="0" w:type="dxa"/>
              <w:right w:w="20" w:type="dxa"/>
            </w:tcMar>
            <w:vAlign w:val="center"/>
          </w:tcPr>
          <w:p w:rsidR="00D20E5A" w:rsidRPr="00A11170" w:rsidRDefault="00D20E5A" w:rsidP="004102BE">
            <w:pPr>
              <w:numPr>
                <w:ilvl w:val="0"/>
                <w:numId w:val="12"/>
              </w:numPr>
              <w:spacing w:before="100" w:beforeAutospacing="1" w:after="100" w:afterAutospacing="1" w:line="360" w:lineRule="auto"/>
              <w:jc w:val="both"/>
              <w:rPr>
                <w:rFonts w:eastAsia="Arial Unicode MS"/>
                <w:sz w:val="18"/>
                <w:szCs w:val="18"/>
              </w:rPr>
            </w:pPr>
          </w:p>
        </w:tc>
        <w:tc>
          <w:tcPr>
            <w:tcW w:w="2984" w:type="pct"/>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rPr>
            </w:pPr>
            <w:r w:rsidRPr="00A11170">
              <w:rPr>
                <w:rFonts w:ascii="Calibri" w:hAnsi="Calibri" w:cs="Calibri"/>
              </w:rPr>
              <w:t xml:space="preserve">Έγγραφο παροχής ειδικής πληρεξουσιότητας προς εκείνον που υποβάλει τον Φάκελο Δικαιολογητικών Κατακύρωσης. </w:t>
            </w:r>
          </w:p>
        </w:tc>
        <w:tc>
          <w:tcPr>
            <w:tcW w:w="485" w:type="pct"/>
            <w:vAlign w:val="center"/>
          </w:tcPr>
          <w:p w:rsidR="00D20E5A" w:rsidRPr="00A11170" w:rsidRDefault="00D20E5A" w:rsidP="00860A29">
            <w:pPr>
              <w:spacing w:before="100" w:beforeAutospacing="1" w:after="100" w:afterAutospacing="1" w:line="360" w:lineRule="auto"/>
              <w:jc w:val="center"/>
              <w:rPr>
                <w:sz w:val="20"/>
                <w:szCs w:val="20"/>
              </w:rPr>
            </w:pPr>
            <w:r w:rsidRPr="00A11170">
              <w:rPr>
                <w:sz w:val="20"/>
                <w:szCs w:val="20"/>
              </w:rPr>
              <w:t>ΝΑΙ</w:t>
            </w:r>
          </w:p>
        </w:tc>
        <w:tc>
          <w:tcPr>
            <w:tcW w:w="548" w:type="pct"/>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vAlign w:val="center"/>
          </w:tcPr>
          <w:p w:rsidR="00D20E5A" w:rsidRPr="00A11170" w:rsidRDefault="00D20E5A" w:rsidP="00860A29">
            <w:pPr>
              <w:spacing w:before="100" w:beforeAutospacing="1" w:after="100" w:afterAutospacing="1" w:line="360" w:lineRule="auto"/>
              <w:ind w:left="87"/>
              <w:jc w:val="center"/>
              <w:rPr>
                <w:sz w:val="20"/>
                <w:szCs w:val="20"/>
              </w:rPr>
            </w:pPr>
          </w:p>
        </w:tc>
      </w:tr>
    </w:tbl>
    <w:p w:rsidR="00D20E5A" w:rsidRPr="00A11170" w:rsidRDefault="00D20E5A" w:rsidP="00415974">
      <w:pPr>
        <w:spacing w:before="100" w:beforeAutospacing="1" w:after="100" w:afterAutospacing="1" w:line="360" w:lineRule="auto"/>
        <w:jc w:val="both"/>
      </w:pPr>
      <w:r w:rsidRPr="00A11170">
        <w:t xml:space="preserve">Σε περίπτωση που στη χώρα του υποψήφιου Αναδόχου ορισμένα από τα πιο πάνω δικαιολογητικά δεν εκδίδονται ή δεν καλύπτουν στο σύνολό τους όλες τις πιο πάνω περιπτώσεις, πρέπει επί ποινή αποκλεισμού να αναπληρωθούν με ένορκη βεβαίωση του υποψήφιου Αναδόχου ή, στα κράτη όπου δεν προβλέπεται Ένορκη Βεβαίωση, με υπεύθυνη δήλωση του υποψήφιου Αναδόχου ενώπιον δικαστικής ή διοικητική αρχής, συμβολαιογράφου ή αρμόδιου επαγγελματικού οργανισμού της </w:t>
      </w:r>
      <w:r w:rsidRPr="00A11170">
        <w:lastRenderedPageBreak/>
        <w:t xml:space="preserve">χώρας του υποψήφιου Αναδόχου στην οποία θα βεβαιώνεται ότι ο υποψήφιος </w:t>
      </w:r>
      <w:r>
        <w:t>Ανάδοχος</w:t>
      </w:r>
      <w:r w:rsidRPr="00A11170">
        <w:t xml:space="preserve"> δεν βρίσκεται στην αντίστοιχη κατάσταση. Η Ένορκη αυτή Βεβαίωση θα υποβληθεί υποχρεωτικά από τον υποψήφιο Ανάδοχο στον οποίο πρόκειται να κατακυρωθεί ο Διαγωνισμός εντός του «Φακέλου Δικαιολογητικών Κατακύρωσης».</w:t>
      </w:r>
    </w:p>
    <w:p w:rsidR="00D20E5A" w:rsidRPr="00A11170" w:rsidRDefault="00D20E5A" w:rsidP="004102BE">
      <w:pPr>
        <w:pStyle w:val="3"/>
        <w:numPr>
          <w:ilvl w:val="2"/>
          <w:numId w:val="38"/>
        </w:numPr>
        <w:tabs>
          <w:tab w:val="clear" w:pos="2160"/>
        </w:tabs>
        <w:spacing w:line="360" w:lineRule="auto"/>
      </w:pPr>
      <w:bookmarkStart w:id="39" w:name="_Toc305413232"/>
      <w:bookmarkStart w:id="40" w:name="_Toc334370875"/>
      <w:r w:rsidRPr="00A11170">
        <w:t>Οι ενώσεις-κοινοπραξίες</w:t>
      </w:r>
      <w:bookmarkEnd w:id="39"/>
      <w:bookmarkEnd w:id="40"/>
    </w:p>
    <w:tbl>
      <w:tblPr>
        <w:tblW w:w="5000" w:type="pct"/>
        <w:tblInd w:w="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478"/>
        <w:gridCol w:w="4866"/>
        <w:gridCol w:w="913"/>
        <w:gridCol w:w="913"/>
        <w:gridCol w:w="1159"/>
      </w:tblGrid>
      <w:tr w:rsidR="00D20E5A" w:rsidRPr="00A11170">
        <w:trPr>
          <w:trHeight w:val="495"/>
          <w:tblHeader/>
        </w:trPr>
        <w:tc>
          <w:tcPr>
            <w:tcW w:w="287"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Α/Α</w:t>
            </w:r>
          </w:p>
        </w:tc>
        <w:tc>
          <w:tcPr>
            <w:tcW w:w="2921" w:type="pct"/>
            <w:shd w:val="clear" w:color="auto" w:fill="E6E6E6"/>
            <w:tcMar>
              <w:top w:w="20" w:type="dxa"/>
              <w:left w:w="20" w:type="dxa"/>
              <w:bottom w:w="0" w:type="dxa"/>
              <w:right w:w="20" w:type="dxa"/>
            </w:tcMar>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ΠΕΡΙΓΡΑΦΗ ΔΙΚΑΙΟΛΟΓΗΤΙΚΟΥ</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ΑΠΑΙΤΗΣΗ</w:t>
            </w:r>
          </w:p>
        </w:tc>
        <w:tc>
          <w:tcPr>
            <w:tcW w:w="548"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ΑΠΑΝΤΗΣΗ</w:t>
            </w:r>
          </w:p>
        </w:tc>
        <w:tc>
          <w:tcPr>
            <w:tcW w:w="696" w:type="pct"/>
            <w:shd w:val="clear" w:color="auto" w:fill="E6E6E6"/>
            <w:vAlign w:val="center"/>
          </w:tcPr>
          <w:p w:rsidR="00D20E5A" w:rsidRPr="00A11170" w:rsidRDefault="00D20E5A" w:rsidP="00860A29">
            <w:pPr>
              <w:spacing w:before="100" w:beforeAutospacing="1" w:after="100" w:afterAutospacing="1" w:line="360" w:lineRule="auto"/>
              <w:jc w:val="center"/>
              <w:rPr>
                <w:sz w:val="18"/>
                <w:szCs w:val="18"/>
              </w:rPr>
            </w:pPr>
            <w:r w:rsidRPr="00A11170">
              <w:rPr>
                <w:sz w:val="18"/>
                <w:szCs w:val="18"/>
              </w:rPr>
              <w:t>ΠΑΡΑΠΟΜΠΗ</w:t>
            </w:r>
          </w:p>
        </w:tc>
      </w:tr>
      <w:tr w:rsidR="00D20E5A" w:rsidRPr="00A11170">
        <w:trPr>
          <w:trHeight w:val="274"/>
        </w:trPr>
        <w:tc>
          <w:tcPr>
            <w:tcW w:w="287" w:type="pct"/>
            <w:shd w:val="clear" w:color="C0C0C0" w:fill="auto"/>
            <w:tcMar>
              <w:top w:w="20" w:type="dxa"/>
              <w:left w:w="20" w:type="dxa"/>
              <w:bottom w:w="0" w:type="dxa"/>
              <w:right w:w="20" w:type="dxa"/>
            </w:tcMar>
          </w:tcPr>
          <w:p w:rsidR="00D20E5A" w:rsidRPr="00A11170" w:rsidRDefault="00D20E5A" w:rsidP="004102BE">
            <w:pPr>
              <w:numPr>
                <w:ilvl w:val="0"/>
                <w:numId w:val="15"/>
              </w:numPr>
              <w:spacing w:before="100" w:beforeAutospacing="1" w:after="100" w:afterAutospacing="1" w:line="360" w:lineRule="auto"/>
              <w:jc w:val="center"/>
            </w:pPr>
          </w:p>
        </w:tc>
        <w:tc>
          <w:tcPr>
            <w:tcW w:w="2921" w:type="pct"/>
            <w:shd w:val="clear" w:color="C0C0C0" w:fill="auto"/>
            <w:tcMar>
              <w:top w:w="20" w:type="dxa"/>
              <w:left w:w="20" w:type="dxa"/>
              <w:bottom w:w="0" w:type="dxa"/>
              <w:right w:w="20" w:type="dxa"/>
            </w:tcMar>
            <w:vAlign w:val="center"/>
          </w:tcPr>
          <w:p w:rsidR="00D20E5A" w:rsidRPr="00A11170" w:rsidRDefault="00D20E5A" w:rsidP="00860A29">
            <w:pPr>
              <w:pStyle w:val="TabletextChar"/>
              <w:spacing w:before="100" w:beforeAutospacing="1" w:after="100" w:afterAutospacing="1" w:line="360" w:lineRule="auto"/>
              <w:ind w:left="122" w:right="39"/>
              <w:rPr>
                <w:rFonts w:ascii="Calibri" w:hAnsi="Calibri" w:cs="Calibri"/>
                <w:sz w:val="18"/>
                <w:szCs w:val="18"/>
              </w:rPr>
            </w:pPr>
            <w:r w:rsidRPr="00A11170">
              <w:rPr>
                <w:rFonts w:ascii="Calibri" w:hAnsi="Calibri" w:cs="Calibri"/>
              </w:rPr>
              <w:t xml:space="preserve">Για κάθε Μέλος της Ένωσης / Κοινοπραξίας πρέπει να κατατεθούν </w:t>
            </w:r>
            <w:r w:rsidRPr="00A11170">
              <w:rPr>
                <w:rFonts w:ascii="Calibri" w:hAnsi="Calibri" w:cs="Calibri"/>
                <w:b/>
                <w:bCs/>
              </w:rPr>
              <w:t>όλα τα Δικαιολογητικά Κατακύρωσης</w:t>
            </w:r>
            <w:r w:rsidRPr="00A11170">
              <w:rPr>
                <w:rFonts w:ascii="Calibri" w:hAnsi="Calibri" w:cs="Calibri"/>
              </w:rPr>
              <w:t>, ανάλογα με την περίπτωση (ημεδαπό/ αλλοδαπό φυσικό πρόσωπο, ημεδαπό/ αλλοδαπό νομικό πρόσωπο, συνεταιρισμός).</w:t>
            </w:r>
          </w:p>
        </w:tc>
        <w:tc>
          <w:tcPr>
            <w:tcW w:w="548" w:type="pct"/>
            <w:shd w:val="clear" w:color="C0C0C0" w:fill="auto"/>
            <w:vAlign w:val="center"/>
          </w:tcPr>
          <w:p w:rsidR="00D20E5A" w:rsidRPr="00A11170" w:rsidRDefault="00D20E5A" w:rsidP="00860A29">
            <w:pPr>
              <w:pStyle w:val="Normalmystyle"/>
              <w:widowControl/>
              <w:spacing w:before="100" w:beforeAutospacing="1" w:after="100" w:afterAutospacing="1" w:line="360" w:lineRule="auto"/>
              <w:jc w:val="center"/>
              <w:rPr>
                <w:rFonts w:ascii="Calibri" w:hAnsi="Calibri" w:cs="Calibri"/>
                <w:sz w:val="20"/>
                <w:szCs w:val="20"/>
              </w:rPr>
            </w:pPr>
            <w:r w:rsidRPr="00A11170">
              <w:rPr>
                <w:rFonts w:ascii="Calibri" w:hAnsi="Calibri" w:cs="Calibri"/>
                <w:sz w:val="20"/>
                <w:szCs w:val="20"/>
              </w:rPr>
              <w:t>ΝΑΙ</w:t>
            </w:r>
          </w:p>
        </w:tc>
        <w:tc>
          <w:tcPr>
            <w:tcW w:w="548" w:type="pct"/>
            <w:shd w:val="clear" w:color="C0C0C0" w:fill="auto"/>
            <w:vAlign w:val="center"/>
          </w:tcPr>
          <w:p w:rsidR="00D20E5A" w:rsidRPr="00A11170" w:rsidRDefault="00D20E5A" w:rsidP="00860A29">
            <w:pPr>
              <w:spacing w:before="100" w:beforeAutospacing="1" w:after="100" w:afterAutospacing="1" w:line="360" w:lineRule="auto"/>
              <w:jc w:val="center"/>
              <w:rPr>
                <w:sz w:val="20"/>
                <w:szCs w:val="20"/>
              </w:rPr>
            </w:pPr>
          </w:p>
        </w:tc>
        <w:tc>
          <w:tcPr>
            <w:tcW w:w="696" w:type="pct"/>
            <w:shd w:val="clear" w:color="C0C0C0" w:fill="auto"/>
            <w:vAlign w:val="center"/>
          </w:tcPr>
          <w:p w:rsidR="00D20E5A" w:rsidRPr="00A11170" w:rsidRDefault="00D20E5A" w:rsidP="00860A29">
            <w:pPr>
              <w:spacing w:before="100" w:beforeAutospacing="1" w:after="100" w:afterAutospacing="1" w:line="360" w:lineRule="auto"/>
              <w:ind w:left="87"/>
              <w:jc w:val="center"/>
              <w:rPr>
                <w:sz w:val="18"/>
                <w:szCs w:val="18"/>
              </w:rPr>
            </w:pPr>
          </w:p>
        </w:tc>
      </w:tr>
    </w:tbl>
    <w:p w:rsidR="00D20E5A" w:rsidRPr="00A11170" w:rsidRDefault="00D20E5A" w:rsidP="004102BE">
      <w:pPr>
        <w:pStyle w:val="2"/>
        <w:numPr>
          <w:ilvl w:val="1"/>
          <w:numId w:val="38"/>
        </w:numPr>
        <w:tabs>
          <w:tab w:val="clear" w:pos="1080"/>
          <w:tab w:val="clear" w:pos="1440"/>
          <w:tab w:val="clear" w:pos="1980"/>
        </w:tabs>
        <w:spacing w:line="360" w:lineRule="auto"/>
      </w:pPr>
      <w:bookmarkStart w:id="41" w:name="_Toc305413233"/>
      <w:bookmarkStart w:id="42" w:name="_Toc334370876"/>
      <w:r w:rsidRPr="00A11170">
        <w:rPr>
          <w:rStyle w:val="2Char"/>
          <w:b/>
          <w:bCs/>
        </w:rPr>
        <w:t>Λοιπές Υποχρεώσεις / Διευκρινήσεις</w:t>
      </w:r>
      <w:bookmarkEnd w:id="41"/>
      <w:bookmarkEnd w:id="42"/>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0"/>
      </w:tblGrid>
      <w:tr w:rsidR="00D20E5A" w:rsidRPr="00A11170">
        <w:tc>
          <w:tcPr>
            <w:tcW w:w="8522" w:type="dxa"/>
          </w:tcPr>
          <w:p w:rsidR="00D20E5A" w:rsidRPr="00A11170" w:rsidRDefault="00D20E5A" w:rsidP="00860A29">
            <w:pPr>
              <w:spacing w:before="100" w:beforeAutospacing="1" w:after="100" w:afterAutospacing="1" w:line="360" w:lineRule="auto"/>
              <w:jc w:val="both"/>
              <w:rPr>
                <w:b/>
                <w:bCs/>
              </w:rPr>
            </w:pPr>
            <w:r w:rsidRPr="00A11170">
              <w:rPr>
                <w:b/>
                <w:bCs/>
              </w:rPr>
              <w:t>Υποχρεώσεις σχετικά με υποβολή Δικαιολογητικών Συμμετοχής/Κατακύρωσης</w:t>
            </w:r>
          </w:p>
          <w:p w:rsidR="00D20E5A" w:rsidRPr="00A11170" w:rsidRDefault="00D20E5A" w:rsidP="004102BE">
            <w:pPr>
              <w:numPr>
                <w:ilvl w:val="0"/>
                <w:numId w:val="17"/>
              </w:numPr>
              <w:spacing w:before="100" w:beforeAutospacing="1" w:after="100" w:afterAutospacing="1" w:line="360" w:lineRule="auto"/>
              <w:jc w:val="both"/>
            </w:pPr>
            <w:r w:rsidRPr="00A11170">
              <w:t>Δικαιολογητικά που εκδίδονται σε γλώσσα άλλη, εκτός της Ελληνικής, θα συνοδεύονται υποχρεωτικά από επίσημη μετάφρασή τους στην Ελληνική γλώσσα.</w:t>
            </w:r>
          </w:p>
          <w:p w:rsidR="00D20E5A" w:rsidRPr="00A11170" w:rsidRDefault="00D20E5A" w:rsidP="004102BE">
            <w:pPr>
              <w:numPr>
                <w:ilvl w:val="0"/>
                <w:numId w:val="17"/>
              </w:numPr>
              <w:spacing w:before="100" w:beforeAutospacing="1" w:after="100" w:afterAutospacing="1" w:line="360" w:lineRule="auto"/>
              <w:jc w:val="both"/>
            </w:pPr>
            <w:r w:rsidRPr="00A11170">
              <w:t xml:space="preserve">Οι Υπεύθυνες Δηλώσεις που αναφέρονται </w:t>
            </w:r>
            <w:r>
              <w:t>στην παρούσα</w:t>
            </w:r>
            <w:r w:rsidRPr="00A11170">
              <w:t>, θα προσκομίζονται με νόμιμα θεωρημένο το γνήσιο της υπογραφής.</w:t>
            </w:r>
            <w:r>
              <w:t xml:space="preserve"> </w:t>
            </w:r>
          </w:p>
        </w:tc>
      </w:tr>
      <w:tr w:rsidR="00D20E5A" w:rsidRPr="00A11170">
        <w:tc>
          <w:tcPr>
            <w:tcW w:w="8522" w:type="dxa"/>
          </w:tcPr>
          <w:p w:rsidR="00D20E5A" w:rsidRPr="00A11170" w:rsidRDefault="00D20E5A" w:rsidP="00860A29">
            <w:pPr>
              <w:spacing w:before="100" w:beforeAutospacing="1" w:after="100" w:afterAutospacing="1" w:line="360" w:lineRule="auto"/>
              <w:jc w:val="both"/>
              <w:rPr>
                <w:b/>
                <w:bCs/>
              </w:rPr>
            </w:pPr>
            <w:r w:rsidRPr="00A11170">
              <w:rPr>
                <w:b/>
                <w:bCs/>
              </w:rPr>
              <w:t>Υποχρεώσεις / διευκρινίσεις σχετικά με Ένωση/ Κοινοπραξία</w:t>
            </w:r>
          </w:p>
          <w:p w:rsidR="00D20E5A" w:rsidRPr="00A11170" w:rsidRDefault="00D20E5A" w:rsidP="004102BE">
            <w:pPr>
              <w:numPr>
                <w:ilvl w:val="0"/>
                <w:numId w:val="16"/>
              </w:numPr>
              <w:spacing w:before="100" w:beforeAutospacing="1" w:after="100" w:afterAutospacing="1" w:line="360" w:lineRule="auto"/>
              <w:ind w:left="709" w:hanging="425"/>
              <w:jc w:val="both"/>
            </w:pPr>
            <w:r w:rsidRPr="00A11170">
              <w:t xml:space="preserve">Με την υποβολή της </w:t>
            </w:r>
            <w:r>
              <w:t>Προσφο</w:t>
            </w:r>
            <w:r w:rsidRPr="00A11170">
              <w:t xml:space="preserve">ράς κάθε Μέλος της Ένωσης/ Κοινοπραξίας ευθύνεται αλληλέγγυα και </w:t>
            </w:r>
            <w:r w:rsidRPr="00A11170">
              <w:rPr>
                <w:b/>
                <w:bCs/>
              </w:rPr>
              <w:t>εις ολόκληρον</w:t>
            </w:r>
            <w:r w:rsidRPr="00A11170">
              <w:t xml:space="preserve">. Σε περίπτωση κατακύρωσης του </w:t>
            </w:r>
            <w:r>
              <w:t>Έργο</w:t>
            </w:r>
            <w:r w:rsidRPr="00A11170">
              <w:t>υ στην Ένωση/ Κοινοπραξία, η ευθύνη αυτή εξακολουθεί μέχρι πλήρους εκτέλεσης της Σύμβασης.</w:t>
            </w:r>
          </w:p>
          <w:p w:rsidR="00D20E5A" w:rsidRPr="00A11170" w:rsidRDefault="00D20E5A" w:rsidP="004102BE">
            <w:pPr>
              <w:numPr>
                <w:ilvl w:val="0"/>
                <w:numId w:val="16"/>
              </w:numPr>
              <w:spacing w:before="100" w:beforeAutospacing="1" w:after="100" w:afterAutospacing="1" w:line="360" w:lineRule="auto"/>
              <w:ind w:left="709" w:hanging="425"/>
              <w:jc w:val="both"/>
            </w:pPr>
            <w:r w:rsidRPr="00A11170">
              <w:t xml:space="preserve">Η κοινή </w:t>
            </w:r>
            <w:r>
              <w:t>Προσφο</w:t>
            </w:r>
            <w:r w:rsidRPr="00A11170">
              <w:t>ρά υπογράφεται υποχρεωτικά, είτε από όλ</w:t>
            </w:r>
            <w:r>
              <w:t>α</w:t>
            </w:r>
            <w:r w:rsidRPr="00A11170">
              <w:t xml:space="preserve"> </w:t>
            </w:r>
            <w:r>
              <w:t>τα μέλη της</w:t>
            </w:r>
            <w:r w:rsidRPr="00A11170">
              <w:t xml:space="preserve"> ένωση</w:t>
            </w:r>
            <w:r>
              <w:t>ς</w:t>
            </w:r>
            <w:r w:rsidRPr="00A11170">
              <w:t xml:space="preserve">, είτε από εκπρόσωπό τους εξουσιοδοτημένο με συμβολαιογραφική </w:t>
            </w:r>
            <w:r w:rsidRPr="00A11170">
              <w:lastRenderedPageBreak/>
              <w:t>πράξη.</w:t>
            </w:r>
          </w:p>
          <w:p w:rsidR="00D20E5A" w:rsidRPr="00A11170" w:rsidRDefault="00D20E5A" w:rsidP="004102BE">
            <w:pPr>
              <w:numPr>
                <w:ilvl w:val="0"/>
                <w:numId w:val="16"/>
              </w:numPr>
              <w:spacing w:before="100" w:beforeAutospacing="1" w:after="100" w:afterAutospacing="1" w:line="360" w:lineRule="auto"/>
              <w:ind w:left="709" w:hanging="425"/>
              <w:jc w:val="both"/>
            </w:pPr>
            <w:r w:rsidRPr="00A11170">
              <w:t xml:space="preserve">Σε περίπτωση που εξαιτίας ανικανότητας για οποιοδήποτε λόγο, Μέλος της Ένωσης/ Κοινοπραξίας δεν μπορεί να ανταποκριθεί στις υποχρεώσεις του ως μέλους της Ένωσης/ Κοινοπραξίας κατά το χρόνο εκτέλεσης της Σύμβασης, τότε εάν οι συμβατικοί όροι μπορούν να εκπληρωθούν από τα εναπομείναντα Μέλη της Ένωσης/ Κοινοπραξίας, η Σύμβαση εξακολουθεί να υφίσταται ως έχει και να παράγει όλα τα έννομα αποτελέσματά της με την ίδια τιμή και όρους. Η δυνατότητα εκπλήρωσης των συμβατικών όρων από τα εναπομείναντα Μέλη θα εξετασθεί από την </w:t>
            </w:r>
            <w:r>
              <w:t>Αναθέτουσα</w:t>
            </w:r>
            <w:r w:rsidRPr="00A11170">
              <w:t xml:space="preserve"> Αρχή η οποία και θα αποφασίσει σχετικά. Εάν η </w:t>
            </w:r>
            <w:r>
              <w:t>Αναθέτουσα</w:t>
            </w:r>
            <w:r w:rsidRPr="00A11170">
              <w:t xml:space="preserve"> Αρχή αποφασίσει ότι τα εναπομείναντα Μέλη δεν επαρκούν να εκπληρώσουν τους όρους της Σύμβασης τότε αυτά οφείλουν να ορίσουν ΑΝΤΙΚΑΤΑΣΤΑΤΗ με προσόντα αντίστοιχα του Μέλους που αξιολογήθηκε κατά τη διάρκεια του Διαγωνισμού. O ΑΝΤΙΚΑΤΑΣΤΑΤΗΣ ωστόσο, πρέπει να εγκριθεί από την </w:t>
            </w:r>
            <w:r>
              <w:t>Αναθέτουσα</w:t>
            </w:r>
            <w:r w:rsidRPr="00A11170">
              <w:t xml:space="preserve"> Αρχή.</w:t>
            </w:r>
          </w:p>
        </w:tc>
      </w:tr>
    </w:tbl>
    <w:p w:rsidR="00D20E5A" w:rsidRPr="00070C9A" w:rsidRDefault="00D20E5A" w:rsidP="00415974">
      <w:pPr>
        <w:rPr>
          <w:rStyle w:val="2Char"/>
          <w:b w:val="0"/>
          <w:bCs w:val="0"/>
        </w:rPr>
      </w:pPr>
    </w:p>
    <w:p w:rsidR="00D20E5A" w:rsidRPr="00A7189E" w:rsidRDefault="00D20E5A" w:rsidP="004102BE">
      <w:pPr>
        <w:pStyle w:val="2"/>
        <w:numPr>
          <w:ilvl w:val="1"/>
          <w:numId w:val="38"/>
        </w:numPr>
        <w:tabs>
          <w:tab w:val="clear" w:pos="1080"/>
          <w:tab w:val="clear" w:pos="1440"/>
          <w:tab w:val="clear" w:pos="1980"/>
        </w:tabs>
        <w:spacing w:line="360" w:lineRule="auto"/>
        <w:rPr>
          <w:b w:val="0"/>
          <w:bCs w:val="0"/>
        </w:rPr>
      </w:pPr>
      <w:bookmarkStart w:id="43" w:name="_Toc306706603"/>
      <w:bookmarkStart w:id="44" w:name="_Toc306706604"/>
      <w:bookmarkStart w:id="45" w:name="_Toc306706605"/>
      <w:bookmarkStart w:id="46" w:name="_Toc306706606"/>
      <w:bookmarkStart w:id="47" w:name="_Toc306706607"/>
      <w:bookmarkStart w:id="48" w:name="_Toc306706608"/>
      <w:bookmarkStart w:id="49" w:name="_Toc306706609"/>
      <w:bookmarkStart w:id="50" w:name="_Toc306706610"/>
      <w:bookmarkStart w:id="51" w:name="_Toc306706611"/>
      <w:bookmarkStart w:id="52" w:name="_Toc306706612"/>
      <w:bookmarkStart w:id="53" w:name="_Toc306706613"/>
      <w:bookmarkStart w:id="54" w:name="_Toc306706614"/>
      <w:bookmarkStart w:id="55" w:name="_Toc306706615"/>
      <w:bookmarkStart w:id="56" w:name="_Toc306706616"/>
      <w:bookmarkStart w:id="57" w:name="_Toc306706617"/>
      <w:bookmarkStart w:id="58" w:name="_Toc306706618"/>
      <w:bookmarkStart w:id="59" w:name="_Toc306706619"/>
      <w:bookmarkStart w:id="60" w:name="_Toc306706620"/>
      <w:bookmarkStart w:id="61" w:name="_Toc306706621"/>
      <w:bookmarkStart w:id="62" w:name="_Toc306706622"/>
      <w:bookmarkStart w:id="63" w:name="_Toc306706623"/>
      <w:bookmarkStart w:id="64" w:name="_Toc306706624"/>
      <w:bookmarkStart w:id="65" w:name="_Toc306706625"/>
      <w:bookmarkStart w:id="66" w:name="_Toc306706626"/>
      <w:bookmarkStart w:id="67" w:name="_Toc306706627"/>
      <w:bookmarkStart w:id="68" w:name="_Toc306706628"/>
      <w:bookmarkStart w:id="69" w:name="_Toc306706629"/>
      <w:bookmarkStart w:id="70" w:name="_Toc306706630"/>
      <w:bookmarkStart w:id="71" w:name="_Toc306706631"/>
      <w:bookmarkStart w:id="72" w:name="_Toc306706632"/>
      <w:bookmarkStart w:id="73" w:name="_Toc306706633"/>
      <w:bookmarkStart w:id="74" w:name="_Toc306706634"/>
      <w:bookmarkStart w:id="75" w:name="_Toc306706635"/>
      <w:bookmarkStart w:id="76" w:name="_Toc306706636"/>
      <w:bookmarkStart w:id="77" w:name="_Toc306706637"/>
      <w:bookmarkStart w:id="78" w:name="_Toc306706638"/>
      <w:bookmarkStart w:id="79" w:name="_Toc306706639"/>
      <w:bookmarkStart w:id="80" w:name="_Toc306706640"/>
      <w:bookmarkStart w:id="81" w:name="_Toc306706641"/>
      <w:bookmarkStart w:id="82" w:name="_Toc306706642"/>
      <w:bookmarkStart w:id="83" w:name="_Toc306706643"/>
      <w:bookmarkStart w:id="84" w:name="_Toc306706644"/>
      <w:bookmarkStart w:id="85" w:name="_Toc306706645"/>
      <w:bookmarkStart w:id="86" w:name="_Toc306706646"/>
      <w:bookmarkStart w:id="87" w:name="_Toc306706647"/>
      <w:bookmarkStart w:id="88" w:name="_Toc306706648"/>
      <w:bookmarkStart w:id="89" w:name="_Toc306706649"/>
      <w:bookmarkStart w:id="90" w:name="_Toc306706650"/>
      <w:bookmarkStart w:id="91" w:name="_Toc306706651"/>
      <w:bookmarkStart w:id="92" w:name="_Toc306706652"/>
      <w:bookmarkStart w:id="93" w:name="_Toc306706653"/>
      <w:bookmarkStart w:id="94" w:name="_Toc306706654"/>
      <w:bookmarkStart w:id="95" w:name="_Toc306706655"/>
      <w:bookmarkStart w:id="96" w:name="_Toc306706656"/>
      <w:bookmarkStart w:id="97" w:name="_Toc306706657"/>
      <w:bookmarkStart w:id="98" w:name="_Toc306706658"/>
      <w:bookmarkStart w:id="99" w:name="_Toc306706659"/>
      <w:bookmarkStart w:id="100" w:name="_Toc306706660"/>
      <w:bookmarkStart w:id="101" w:name="_Toc306706661"/>
      <w:bookmarkStart w:id="102" w:name="_Toc306706662"/>
      <w:bookmarkStart w:id="103" w:name="_Toc306706663"/>
      <w:bookmarkStart w:id="104" w:name="_Toc306706664"/>
      <w:bookmarkStart w:id="105" w:name="_Toc306706665"/>
      <w:bookmarkStart w:id="106" w:name="_Toc306706666"/>
      <w:bookmarkStart w:id="107" w:name="_Toc306706667"/>
      <w:bookmarkStart w:id="108" w:name="_Toc306706668"/>
      <w:bookmarkStart w:id="109" w:name="_Toc306706669"/>
      <w:bookmarkStart w:id="110" w:name="_Toc306706670"/>
      <w:bookmarkStart w:id="111" w:name="_Toc306706671"/>
      <w:bookmarkStart w:id="112" w:name="_Toc306706672"/>
      <w:bookmarkStart w:id="113" w:name="_Toc306706673"/>
      <w:bookmarkStart w:id="114" w:name="_Toc306706674"/>
      <w:bookmarkStart w:id="115" w:name="_Toc306706675"/>
      <w:bookmarkStart w:id="116" w:name="_Toc306706676"/>
      <w:bookmarkStart w:id="117" w:name="_Toc306706677"/>
      <w:bookmarkStart w:id="118" w:name="_Toc306706678"/>
      <w:bookmarkStart w:id="119" w:name="_Toc306706679"/>
      <w:bookmarkStart w:id="120" w:name="_Toc306706680"/>
      <w:bookmarkStart w:id="121" w:name="_Toc306706681"/>
      <w:bookmarkStart w:id="122" w:name="_Toc306706682"/>
      <w:bookmarkStart w:id="123" w:name="_Toc306706683"/>
      <w:bookmarkStart w:id="124" w:name="_Toc306706684"/>
      <w:bookmarkStart w:id="125" w:name="_Toc306706685"/>
      <w:bookmarkStart w:id="126" w:name="_Toc306706686"/>
      <w:bookmarkStart w:id="127" w:name="_Toc306706687"/>
      <w:bookmarkStart w:id="128" w:name="_Toc306706688"/>
      <w:bookmarkStart w:id="129" w:name="_Toc306706689"/>
      <w:bookmarkStart w:id="130" w:name="_Toc306706690"/>
      <w:bookmarkStart w:id="131" w:name="_Toc306706691"/>
      <w:bookmarkStart w:id="132" w:name="_Toc306706692"/>
      <w:bookmarkStart w:id="133" w:name="_Toc306706693"/>
      <w:bookmarkStart w:id="134" w:name="_Toc306706694"/>
      <w:bookmarkStart w:id="135" w:name="_Toc306706695"/>
      <w:bookmarkStart w:id="136" w:name="_Toc306706696"/>
      <w:bookmarkStart w:id="137" w:name="_Toc306706703"/>
      <w:bookmarkStart w:id="138" w:name="_Toc306706709"/>
      <w:bookmarkStart w:id="139" w:name="_Toc306706731"/>
      <w:bookmarkStart w:id="140" w:name="_Toc306706762"/>
      <w:bookmarkStart w:id="141" w:name="_Toc306706763"/>
      <w:bookmarkStart w:id="142" w:name="_Toc306706764"/>
      <w:bookmarkStart w:id="143" w:name="_Toc306706765"/>
      <w:bookmarkStart w:id="144" w:name="_Toc306706766"/>
      <w:bookmarkStart w:id="145" w:name="_Toc306706767"/>
      <w:bookmarkStart w:id="146" w:name="_Toc306706768"/>
      <w:bookmarkStart w:id="147" w:name="_Toc279495882"/>
      <w:bookmarkStart w:id="148" w:name="_Toc279496000"/>
      <w:bookmarkStart w:id="149" w:name="_Toc279496117"/>
      <w:bookmarkStart w:id="150" w:name="_Toc279505088"/>
      <w:bookmarkStart w:id="151" w:name="_Toc279505205"/>
      <w:bookmarkStart w:id="152" w:name="_Toc279505949"/>
      <w:bookmarkStart w:id="153" w:name="_Toc279589444"/>
      <w:bookmarkStart w:id="154" w:name="_Toc279592041"/>
      <w:bookmarkStart w:id="155" w:name="_Toc279592207"/>
      <w:bookmarkStart w:id="156" w:name="_Toc279592687"/>
      <w:bookmarkStart w:id="157" w:name="_Toc279593097"/>
      <w:bookmarkStart w:id="158" w:name="_Toc279593494"/>
      <w:bookmarkStart w:id="159" w:name="_Toc279593732"/>
      <w:bookmarkStart w:id="160" w:name="_Toc279593837"/>
      <w:bookmarkStart w:id="161" w:name="_Toc279593941"/>
      <w:bookmarkStart w:id="162" w:name="_Toc279595404"/>
      <w:bookmarkStart w:id="163" w:name="_Toc279495883"/>
      <w:bookmarkStart w:id="164" w:name="_Toc279496001"/>
      <w:bookmarkStart w:id="165" w:name="_Toc279496118"/>
      <w:bookmarkStart w:id="166" w:name="_Toc279505089"/>
      <w:bookmarkStart w:id="167" w:name="_Toc279505206"/>
      <w:bookmarkStart w:id="168" w:name="_Toc279505950"/>
      <w:bookmarkStart w:id="169" w:name="_Toc279589445"/>
      <w:bookmarkStart w:id="170" w:name="_Toc279592042"/>
      <w:bookmarkStart w:id="171" w:name="_Toc279592208"/>
      <w:bookmarkStart w:id="172" w:name="_Toc279592688"/>
      <w:bookmarkStart w:id="173" w:name="_Toc279593098"/>
      <w:bookmarkStart w:id="174" w:name="_Toc279593495"/>
      <w:bookmarkStart w:id="175" w:name="_Toc279593733"/>
      <w:bookmarkStart w:id="176" w:name="_Toc279593838"/>
      <w:bookmarkStart w:id="177" w:name="_Toc279593942"/>
      <w:bookmarkStart w:id="178" w:name="_Toc279595405"/>
      <w:bookmarkStart w:id="179" w:name="_Toc279495884"/>
      <w:bookmarkStart w:id="180" w:name="_Toc279496002"/>
      <w:bookmarkStart w:id="181" w:name="_Toc279496119"/>
      <w:bookmarkStart w:id="182" w:name="_Toc279505090"/>
      <w:bookmarkStart w:id="183" w:name="_Toc279505207"/>
      <w:bookmarkStart w:id="184" w:name="_Toc279505951"/>
      <w:bookmarkStart w:id="185" w:name="_Toc279589446"/>
      <w:bookmarkStart w:id="186" w:name="_Toc279592043"/>
      <w:bookmarkStart w:id="187" w:name="_Toc279592209"/>
      <w:bookmarkStart w:id="188" w:name="_Toc279592689"/>
      <w:bookmarkStart w:id="189" w:name="_Toc279593099"/>
      <w:bookmarkStart w:id="190" w:name="_Toc279593496"/>
      <w:bookmarkStart w:id="191" w:name="_Toc279593734"/>
      <w:bookmarkStart w:id="192" w:name="_Toc279593839"/>
      <w:bookmarkStart w:id="193" w:name="_Toc279593943"/>
      <w:bookmarkStart w:id="194" w:name="_Toc279595406"/>
      <w:bookmarkStart w:id="195" w:name="_Toc280016383"/>
      <w:bookmarkStart w:id="196" w:name="_Toc280016768"/>
      <w:bookmarkStart w:id="197" w:name="_Toc280442705"/>
      <w:bookmarkStart w:id="198" w:name="_Toc280491342"/>
      <w:bookmarkStart w:id="199" w:name="_Toc279495885"/>
      <w:bookmarkStart w:id="200" w:name="_Toc279496003"/>
      <w:bookmarkStart w:id="201" w:name="_Toc279496120"/>
      <w:bookmarkStart w:id="202" w:name="_Toc279505091"/>
      <w:bookmarkStart w:id="203" w:name="_Toc279505208"/>
      <w:bookmarkStart w:id="204" w:name="_Toc279505952"/>
      <w:bookmarkStart w:id="205" w:name="_Toc279589447"/>
      <w:bookmarkStart w:id="206" w:name="_Toc279592044"/>
      <w:bookmarkStart w:id="207" w:name="_Toc279592210"/>
      <w:bookmarkStart w:id="208" w:name="_Toc279592690"/>
      <w:bookmarkStart w:id="209" w:name="_Toc279593100"/>
      <w:bookmarkStart w:id="210" w:name="_Toc279593497"/>
      <w:bookmarkStart w:id="211" w:name="_Toc279593735"/>
      <w:bookmarkStart w:id="212" w:name="_Toc279593840"/>
      <w:bookmarkStart w:id="213" w:name="_Toc279593944"/>
      <w:bookmarkStart w:id="214" w:name="_Toc279595407"/>
      <w:bookmarkStart w:id="215" w:name="_Toc280016384"/>
      <w:bookmarkStart w:id="216" w:name="_Toc280016769"/>
      <w:bookmarkStart w:id="217" w:name="_Toc280442706"/>
      <w:bookmarkStart w:id="218" w:name="_Toc280491343"/>
      <w:bookmarkStart w:id="219" w:name="_Toc279495886"/>
      <w:bookmarkStart w:id="220" w:name="_Toc279496004"/>
      <w:bookmarkStart w:id="221" w:name="_Toc279496121"/>
      <w:bookmarkStart w:id="222" w:name="_Toc279505092"/>
      <w:bookmarkStart w:id="223" w:name="_Toc279505209"/>
      <w:bookmarkStart w:id="224" w:name="_Toc279505953"/>
      <w:bookmarkStart w:id="225" w:name="_Toc279589448"/>
      <w:bookmarkStart w:id="226" w:name="_Toc279592045"/>
      <w:bookmarkStart w:id="227" w:name="_Toc279592211"/>
      <w:bookmarkStart w:id="228" w:name="_Toc279592691"/>
      <w:bookmarkStart w:id="229" w:name="_Toc279593101"/>
      <w:bookmarkStart w:id="230" w:name="_Toc279593498"/>
      <w:bookmarkStart w:id="231" w:name="_Toc279593736"/>
      <w:bookmarkStart w:id="232" w:name="_Toc279593841"/>
      <w:bookmarkStart w:id="233" w:name="_Toc279593945"/>
      <w:bookmarkStart w:id="234" w:name="_Toc279595408"/>
      <w:bookmarkStart w:id="235" w:name="_Toc280016385"/>
      <w:bookmarkStart w:id="236" w:name="_Toc280016770"/>
      <w:bookmarkStart w:id="237" w:name="_Toc280442707"/>
      <w:bookmarkStart w:id="238" w:name="_Toc280491344"/>
      <w:bookmarkStart w:id="239" w:name="_Toc306706769"/>
      <w:bookmarkStart w:id="240" w:name="_Toc306706776"/>
      <w:bookmarkStart w:id="241" w:name="_Toc306706782"/>
      <w:bookmarkStart w:id="242" w:name="_Toc306706788"/>
      <w:bookmarkStart w:id="243" w:name="_Toc306706794"/>
      <w:bookmarkStart w:id="244" w:name="_Toc306706800"/>
      <w:bookmarkStart w:id="245" w:name="_Toc306706806"/>
      <w:bookmarkStart w:id="246" w:name="_Toc306706812"/>
      <w:bookmarkStart w:id="247" w:name="_Toc306706818"/>
      <w:bookmarkStart w:id="248" w:name="_Toc306706824"/>
      <w:bookmarkStart w:id="249" w:name="_Toc306706830"/>
      <w:bookmarkStart w:id="250" w:name="_Toc306706836"/>
      <w:bookmarkStart w:id="251" w:name="_Toc306706842"/>
      <w:bookmarkStart w:id="252" w:name="_Toc306706848"/>
      <w:bookmarkStart w:id="253" w:name="_Toc306706849"/>
      <w:bookmarkStart w:id="254" w:name="_Toc306706856"/>
      <w:bookmarkStart w:id="255" w:name="_Toc306706862"/>
      <w:bookmarkStart w:id="256" w:name="_Toc306706868"/>
      <w:bookmarkStart w:id="257" w:name="_Toc306706874"/>
      <w:bookmarkStart w:id="258" w:name="_Toc306706880"/>
      <w:bookmarkStart w:id="259" w:name="_Toc306706886"/>
      <w:bookmarkStart w:id="260" w:name="_Toc306706892"/>
      <w:bookmarkStart w:id="261" w:name="_Toc306706898"/>
      <w:bookmarkStart w:id="262" w:name="_Toc306706904"/>
      <w:bookmarkStart w:id="263" w:name="_Toc306706910"/>
      <w:bookmarkStart w:id="264" w:name="_Toc306706916"/>
      <w:bookmarkStart w:id="265" w:name="_Toc306706922"/>
      <w:bookmarkStart w:id="266" w:name="_Toc306706928"/>
      <w:bookmarkStart w:id="267" w:name="_Toc306706929"/>
      <w:bookmarkStart w:id="268" w:name="_Toc306706936"/>
      <w:bookmarkStart w:id="269" w:name="_Toc306706942"/>
      <w:bookmarkStart w:id="270" w:name="_Toc306706948"/>
      <w:bookmarkStart w:id="271" w:name="_Toc306706954"/>
      <w:bookmarkStart w:id="272" w:name="_Toc306706960"/>
      <w:bookmarkStart w:id="273" w:name="_Toc306706966"/>
      <w:bookmarkStart w:id="274" w:name="_Toc306706972"/>
      <w:bookmarkStart w:id="275" w:name="_Toc306706978"/>
      <w:bookmarkStart w:id="276" w:name="_Toc306706984"/>
      <w:bookmarkStart w:id="277" w:name="_Toc306706990"/>
      <w:bookmarkStart w:id="278" w:name="_Toc306706996"/>
      <w:bookmarkStart w:id="279" w:name="_Toc306707002"/>
      <w:bookmarkStart w:id="280" w:name="_Toc306707008"/>
      <w:bookmarkStart w:id="281" w:name="_Toc306707014"/>
      <w:bookmarkStart w:id="282" w:name="_Toc306707020"/>
      <w:bookmarkStart w:id="283" w:name="_Toc306707021"/>
      <w:bookmarkStart w:id="284" w:name="_Toc306707028"/>
      <w:bookmarkStart w:id="285" w:name="_Toc306707034"/>
      <w:bookmarkStart w:id="286" w:name="_Toc306707040"/>
      <w:bookmarkStart w:id="287" w:name="_Toc306707046"/>
      <w:bookmarkStart w:id="288" w:name="_Toc306707052"/>
      <w:bookmarkStart w:id="289" w:name="_Toc306707058"/>
      <w:bookmarkStart w:id="290" w:name="_Toc306707064"/>
      <w:bookmarkStart w:id="291" w:name="_Toc306707070"/>
      <w:bookmarkStart w:id="292" w:name="_Toc306707076"/>
      <w:bookmarkStart w:id="293" w:name="_Toc306707082"/>
      <w:bookmarkStart w:id="294" w:name="_Toc306707088"/>
      <w:bookmarkStart w:id="295" w:name="_Toc306707094"/>
      <w:bookmarkStart w:id="296" w:name="_Toc306707100"/>
      <w:bookmarkStart w:id="297" w:name="_Toc306707106"/>
      <w:bookmarkStart w:id="298" w:name="_Toc306707112"/>
      <w:bookmarkStart w:id="299" w:name="_Toc306707118"/>
      <w:bookmarkStart w:id="300" w:name="_Toc306707119"/>
      <w:bookmarkStart w:id="301" w:name="_Toc306707126"/>
      <w:bookmarkStart w:id="302" w:name="_Toc306707132"/>
      <w:bookmarkStart w:id="303" w:name="_Toc306707138"/>
      <w:bookmarkStart w:id="304" w:name="_Toc306707144"/>
      <w:bookmarkStart w:id="305" w:name="_Toc306707150"/>
      <w:bookmarkStart w:id="306" w:name="_Toc306707156"/>
      <w:bookmarkStart w:id="307" w:name="_Toc306707162"/>
      <w:bookmarkStart w:id="308" w:name="_Toc306707168"/>
      <w:bookmarkStart w:id="309" w:name="_Toc306707174"/>
      <w:bookmarkStart w:id="310" w:name="_Toc306707180"/>
      <w:bookmarkStart w:id="311" w:name="_Toc306707186"/>
      <w:bookmarkStart w:id="312" w:name="_Toc306707192"/>
      <w:bookmarkStart w:id="313" w:name="_Toc306707198"/>
      <w:bookmarkStart w:id="314" w:name="_Toc306707204"/>
      <w:bookmarkStart w:id="315" w:name="_Toc306707210"/>
      <w:bookmarkStart w:id="316" w:name="_Toc306707211"/>
      <w:bookmarkStart w:id="317" w:name="_Toc306707218"/>
      <w:bookmarkStart w:id="318" w:name="_Toc306707224"/>
      <w:bookmarkStart w:id="319" w:name="_Toc306707234"/>
      <w:bookmarkStart w:id="320" w:name="_Toc278755366"/>
      <w:bookmarkStart w:id="321" w:name="_Ref279594149"/>
      <w:bookmarkStart w:id="322" w:name="_Ref280489531"/>
      <w:bookmarkStart w:id="323" w:name="_Ref280629522"/>
      <w:bookmarkStart w:id="324" w:name="_Ref280629527"/>
      <w:bookmarkStart w:id="325" w:name="_Ref280634759"/>
      <w:bookmarkStart w:id="326" w:name="_Toc334370877"/>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A7189E">
        <w:rPr>
          <w:rStyle w:val="2Char"/>
          <w:b/>
          <w:bCs/>
        </w:rPr>
        <w:t>Ελάχιστες Προϋποθέσεις Συμμετοχής</w:t>
      </w:r>
      <w:bookmarkEnd w:id="320"/>
      <w:bookmarkEnd w:id="321"/>
      <w:bookmarkEnd w:id="322"/>
      <w:bookmarkEnd w:id="323"/>
      <w:bookmarkEnd w:id="324"/>
      <w:bookmarkEnd w:id="325"/>
      <w:bookmarkEnd w:id="326"/>
    </w:p>
    <w:p w:rsidR="00D20E5A" w:rsidRDefault="00D20E5A" w:rsidP="00B2447B">
      <w:pPr>
        <w:spacing w:before="100" w:beforeAutospacing="1" w:after="100" w:afterAutospacing="1" w:line="360" w:lineRule="auto"/>
        <w:jc w:val="both"/>
      </w:pPr>
      <w:r w:rsidRPr="00A11170">
        <w:t xml:space="preserve">Ο υποψήφιος </w:t>
      </w:r>
      <w:r>
        <w:t>Ανάδοχος</w:t>
      </w:r>
      <w:r w:rsidRPr="00A11170">
        <w:t xml:space="preserve"> θα πρέπει να </w:t>
      </w:r>
      <w:r>
        <w:t>αποδεικνύει</w:t>
      </w:r>
      <w:r w:rsidRPr="00A11170" w:rsidDel="00D37972">
        <w:t xml:space="preserve"> </w:t>
      </w:r>
      <w:r w:rsidRPr="00A11170">
        <w:t xml:space="preserve">και να τεκμηριώνει επαρκώς, </w:t>
      </w:r>
      <w:r w:rsidRPr="006A2FA6">
        <w:rPr>
          <w:b/>
          <w:bCs/>
        </w:rPr>
        <w:t>με ποινή αποκλεισμού</w:t>
      </w:r>
      <w:r w:rsidRPr="00A11170">
        <w:t>, τ</w:t>
      </w:r>
      <w:r>
        <w:t>ην τήρηση των</w:t>
      </w:r>
      <w:r w:rsidRPr="00A11170">
        <w:t xml:space="preserve"> παρακάτω </w:t>
      </w:r>
      <w:r>
        <w:t>ελαχίστων</w:t>
      </w:r>
      <w:r w:rsidRPr="00A11170">
        <w:t xml:space="preserve"> προϋποθ</w:t>
      </w:r>
      <w:r>
        <w:t>έσεων</w:t>
      </w:r>
      <w:r w:rsidRPr="00A11170">
        <w:t xml:space="preserve"> συμμετοχής, προσκομίζοντας τα σχετικά δικαιολογητικά και λοιπά στοιχεία εντός του φακέλου Δικαιολογητικών Συμμετοχής στο Διαγωνισμό:</w:t>
      </w:r>
    </w:p>
    <w:p w:rsidR="00D20E5A" w:rsidRPr="000B3AA6" w:rsidRDefault="00D20E5A" w:rsidP="00E70E78">
      <w:pPr>
        <w:pStyle w:val="3"/>
        <w:tabs>
          <w:tab w:val="clear" w:pos="2160"/>
        </w:tabs>
        <w:spacing w:line="360" w:lineRule="auto"/>
      </w:pPr>
      <w:bookmarkStart w:id="327" w:name="_Toc287617201"/>
      <w:bookmarkStart w:id="328" w:name="_Toc289170955"/>
      <w:bookmarkStart w:id="329" w:name="_Toc334370878"/>
      <w:r w:rsidRPr="000B3AA6">
        <w:t>Οικονομική και χρηματοοικονομική ικανότητα (</w:t>
      </w:r>
      <w:r w:rsidRPr="009C1292">
        <w:t>capacity</w:t>
      </w:r>
      <w:r w:rsidRPr="000B3AA6">
        <w:t>)</w:t>
      </w:r>
      <w:bookmarkEnd w:id="327"/>
      <w:bookmarkEnd w:id="328"/>
      <w:bookmarkEnd w:id="329"/>
    </w:p>
    <w:tbl>
      <w:tblPr>
        <w:tblW w:w="85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988"/>
      </w:tblGrid>
      <w:tr w:rsidR="00D20E5A" w:rsidRPr="00A11170">
        <w:tc>
          <w:tcPr>
            <w:tcW w:w="534" w:type="dxa"/>
            <w:shd w:val="clear" w:color="auto" w:fill="E0E0E0"/>
          </w:tcPr>
          <w:p w:rsidR="00D20E5A" w:rsidRPr="00A11170" w:rsidRDefault="00D20E5A" w:rsidP="00E70E78">
            <w:pPr>
              <w:spacing w:before="100" w:beforeAutospacing="1" w:after="100" w:afterAutospacing="1" w:line="360" w:lineRule="auto"/>
              <w:rPr>
                <w:b/>
                <w:bCs/>
                <w:sz w:val="20"/>
                <w:szCs w:val="20"/>
              </w:rPr>
            </w:pPr>
            <w:r>
              <w:rPr>
                <w:b/>
                <w:bCs/>
                <w:sz w:val="20"/>
                <w:szCs w:val="20"/>
              </w:rPr>
              <w:t>1</w:t>
            </w:r>
            <w:r w:rsidRPr="00A11170">
              <w:rPr>
                <w:b/>
                <w:bCs/>
                <w:sz w:val="20"/>
                <w:szCs w:val="20"/>
              </w:rPr>
              <w:t>.</w:t>
            </w:r>
          </w:p>
        </w:tc>
        <w:tc>
          <w:tcPr>
            <w:tcW w:w="7988" w:type="dxa"/>
            <w:shd w:val="clear" w:color="auto" w:fill="E0E0E0"/>
          </w:tcPr>
          <w:p w:rsidR="00D20E5A" w:rsidRPr="00C74E84" w:rsidRDefault="00D20E5A" w:rsidP="00E97304">
            <w:pPr>
              <w:spacing w:before="100" w:beforeAutospacing="1" w:after="100" w:afterAutospacing="1" w:line="360" w:lineRule="auto"/>
              <w:jc w:val="both"/>
              <w:rPr>
                <w:sz w:val="20"/>
                <w:szCs w:val="20"/>
              </w:rPr>
            </w:pPr>
            <w:r w:rsidRPr="00C74E84">
              <w:rPr>
                <w:sz w:val="20"/>
                <w:szCs w:val="20"/>
              </w:rPr>
              <w:t>Να έχει μέσο</w:t>
            </w:r>
            <w:r w:rsidRPr="004446EB">
              <w:rPr>
                <w:sz w:val="20"/>
                <w:szCs w:val="20"/>
              </w:rPr>
              <w:t xml:space="preserve"> κύκλο εργασιών των </w:t>
            </w:r>
            <w:r w:rsidRPr="004446EB">
              <w:rPr>
                <w:sz w:val="20"/>
                <w:szCs w:val="20"/>
                <w:u w:val="single"/>
              </w:rPr>
              <w:t>τριών (3) τελευταίων διαχειριστικών χρήσεων (έτη 2008, 2009, 2010)</w:t>
            </w:r>
            <w:r w:rsidRPr="00C74E84">
              <w:rPr>
                <w:sz w:val="20"/>
                <w:szCs w:val="20"/>
              </w:rPr>
              <w:t xml:space="preserve"> μεγαλύτερο από το </w:t>
            </w:r>
            <w:r w:rsidR="00220BB2" w:rsidRPr="00220BB2">
              <w:rPr>
                <w:b/>
                <w:bCs/>
                <w:color w:val="FF0000"/>
                <w:sz w:val="20"/>
                <w:szCs w:val="20"/>
              </w:rPr>
              <w:t xml:space="preserve"> </w:t>
            </w:r>
            <w:r w:rsidR="00220BB2" w:rsidRPr="00E97304">
              <w:rPr>
                <w:b/>
                <w:bCs/>
                <w:sz w:val="20"/>
                <w:szCs w:val="20"/>
              </w:rPr>
              <w:t>1</w:t>
            </w:r>
            <w:r w:rsidR="00E97304">
              <w:rPr>
                <w:b/>
                <w:bCs/>
                <w:sz w:val="20"/>
                <w:szCs w:val="20"/>
              </w:rPr>
              <w:t>5</w:t>
            </w:r>
            <w:r w:rsidR="00220BB2" w:rsidRPr="00E97304">
              <w:rPr>
                <w:b/>
                <w:bCs/>
                <w:sz w:val="20"/>
                <w:szCs w:val="20"/>
              </w:rPr>
              <w:t>0%</w:t>
            </w:r>
            <w:r w:rsidRPr="00E97304">
              <w:rPr>
                <w:b/>
                <w:bCs/>
                <w:sz w:val="20"/>
                <w:szCs w:val="20"/>
              </w:rPr>
              <w:t xml:space="preserve"> </w:t>
            </w:r>
            <w:r w:rsidRPr="00E97304">
              <w:rPr>
                <w:sz w:val="20"/>
                <w:szCs w:val="20"/>
              </w:rPr>
              <w:t>του</w:t>
            </w:r>
            <w:r w:rsidRPr="00C74E84">
              <w:rPr>
                <w:sz w:val="20"/>
                <w:szCs w:val="20"/>
              </w:rPr>
              <w:t xml:space="preserve"> προϋπολογισμού του υπό ανάθεση </w:t>
            </w:r>
            <w:r w:rsidRPr="004446EB">
              <w:rPr>
                <w:sz w:val="20"/>
                <w:szCs w:val="20"/>
              </w:rPr>
              <w:t xml:space="preserve">Έργου. Σε περίπτωση που ο υποψήφιος Ανάδοχος δραστηριοποιείται για χρονικό διάστημα μικρότερο των τριών διαχειριστικών χρήσεων, τότε ο μέσος κύκλος εργασιών για όσες διαχειριστικές χρήσεις δραστηριοποιούνται, θα πρέπει να είναι μεγαλύτερος από το </w:t>
            </w:r>
            <w:r w:rsidRPr="004446EB">
              <w:rPr>
                <w:b/>
                <w:bCs/>
                <w:sz w:val="20"/>
                <w:szCs w:val="20"/>
              </w:rPr>
              <w:t xml:space="preserve">150% </w:t>
            </w:r>
            <w:r w:rsidRPr="00C74E84">
              <w:rPr>
                <w:sz w:val="20"/>
                <w:szCs w:val="20"/>
              </w:rPr>
              <w:t xml:space="preserve">του </w:t>
            </w:r>
            <w:r w:rsidRPr="00C74E84">
              <w:rPr>
                <w:sz w:val="20"/>
                <w:szCs w:val="20"/>
              </w:rPr>
              <w:lastRenderedPageBreak/>
              <w:t xml:space="preserve">προϋπολογισμού του </w:t>
            </w:r>
            <w:r w:rsidRPr="004446EB">
              <w:rPr>
                <w:sz w:val="20"/>
                <w:szCs w:val="20"/>
              </w:rPr>
              <w:t>Έργου.</w:t>
            </w:r>
          </w:p>
        </w:tc>
      </w:tr>
      <w:tr w:rsidR="00D20E5A" w:rsidRPr="00A11170">
        <w:tc>
          <w:tcPr>
            <w:tcW w:w="534" w:type="dxa"/>
          </w:tcPr>
          <w:p w:rsidR="00D20E5A" w:rsidRPr="00A11170" w:rsidRDefault="00D20E5A" w:rsidP="00E70E78">
            <w:pPr>
              <w:spacing w:before="100" w:beforeAutospacing="1" w:after="100" w:afterAutospacing="1" w:line="360" w:lineRule="auto"/>
              <w:rPr>
                <w:b/>
                <w:bCs/>
                <w:sz w:val="20"/>
                <w:szCs w:val="20"/>
              </w:rPr>
            </w:pPr>
            <w:r>
              <w:rPr>
                <w:b/>
                <w:bCs/>
                <w:sz w:val="20"/>
                <w:szCs w:val="20"/>
              </w:rPr>
              <w:lastRenderedPageBreak/>
              <w:t>1.2</w:t>
            </w:r>
          </w:p>
        </w:tc>
        <w:tc>
          <w:tcPr>
            <w:tcW w:w="7988" w:type="dxa"/>
          </w:tcPr>
          <w:p w:rsidR="00D20E5A" w:rsidRPr="00C74E84" w:rsidRDefault="00D20E5A" w:rsidP="00C74E84">
            <w:pPr>
              <w:spacing w:before="100" w:beforeAutospacing="1" w:after="100" w:afterAutospacing="1" w:line="360" w:lineRule="auto"/>
              <w:jc w:val="both"/>
              <w:rPr>
                <w:sz w:val="20"/>
                <w:szCs w:val="20"/>
              </w:rPr>
            </w:pPr>
            <w:r w:rsidRPr="00C74E84">
              <w:rPr>
                <w:sz w:val="20"/>
                <w:szCs w:val="20"/>
              </w:rPr>
              <w:t>Ο υποψήφιος Ανάδοχος</w:t>
            </w:r>
            <w:r w:rsidRPr="004446EB">
              <w:rPr>
                <w:sz w:val="20"/>
                <w:szCs w:val="20"/>
              </w:rPr>
              <w:t xml:space="preserve">, σύμφωνα με την περί εταιρειών νομοθεσία της χώρας όπου είναι εγκατεστημένος, υποβάλλει Ισολογισμούς των τελευταίων τριών (3) </w:t>
            </w:r>
            <w:r w:rsidRPr="004446EB">
              <w:rPr>
                <w:sz w:val="20"/>
                <w:szCs w:val="20"/>
                <w:u w:val="single"/>
              </w:rPr>
              <w:t>διαχειριστικών χρήσεων (έτη 2008,2009,2010)</w:t>
            </w:r>
            <w:r w:rsidRPr="00C74E84">
              <w:rPr>
                <w:sz w:val="20"/>
                <w:szCs w:val="20"/>
              </w:rPr>
              <w:t xml:space="preserve">, σε περίπτωση που υποχρεούται στην έκδοση Ισολογισμών </w:t>
            </w:r>
            <w:r w:rsidRPr="00C74E84">
              <w:rPr>
                <w:b/>
                <w:bCs/>
                <w:sz w:val="20"/>
                <w:szCs w:val="20"/>
              </w:rPr>
              <w:t>ή</w:t>
            </w:r>
            <w:r w:rsidRPr="004446EB">
              <w:rPr>
                <w:sz w:val="20"/>
                <w:szCs w:val="20"/>
              </w:rPr>
              <w:t xml:space="preserve"> Δήλωση του συνολικού ύψους του ετήσιου κύκλου εργασιών, σε περίπτωση που δεν υποχρεούται στην έκδοση Ισολογισμών.</w:t>
            </w:r>
          </w:p>
        </w:tc>
      </w:tr>
    </w:tbl>
    <w:p w:rsidR="00D20E5A" w:rsidRPr="000F6BA9" w:rsidRDefault="00D20E5A" w:rsidP="0044491A">
      <w:pPr>
        <w:spacing w:before="100" w:beforeAutospacing="1" w:after="100" w:afterAutospacing="1" w:line="360" w:lineRule="auto"/>
        <w:jc w:val="both"/>
      </w:pPr>
    </w:p>
    <w:p w:rsidR="00D20E5A" w:rsidRPr="000F6BA9" w:rsidRDefault="00D20E5A" w:rsidP="0044491A">
      <w:pPr>
        <w:spacing w:before="100" w:beforeAutospacing="1" w:after="100" w:afterAutospacing="1" w:line="360" w:lineRule="auto"/>
        <w:jc w:val="both"/>
      </w:pPr>
    </w:p>
    <w:p w:rsidR="00D20E5A" w:rsidRPr="000F6BA9" w:rsidRDefault="00D20E5A" w:rsidP="0044491A">
      <w:pPr>
        <w:spacing w:before="100" w:beforeAutospacing="1" w:after="100" w:afterAutospacing="1" w:line="360" w:lineRule="auto"/>
        <w:jc w:val="both"/>
      </w:pPr>
    </w:p>
    <w:p w:rsidR="00D20E5A" w:rsidRDefault="00D20E5A" w:rsidP="0044491A">
      <w:pPr>
        <w:pStyle w:val="3"/>
        <w:tabs>
          <w:tab w:val="clear" w:pos="2160"/>
        </w:tabs>
        <w:spacing w:line="360" w:lineRule="auto"/>
      </w:pPr>
      <w:bookmarkStart w:id="330" w:name="_Toc287617203"/>
      <w:bookmarkStart w:id="331" w:name="_Toc334370879"/>
      <w:r>
        <w:t>Τ</w:t>
      </w:r>
      <w:r w:rsidRPr="000B3AA6">
        <w:t>εχνική και επαγγελματική ικανότητα</w:t>
      </w:r>
      <w:bookmarkEnd w:id="330"/>
      <w:bookmarkEnd w:id="331"/>
    </w:p>
    <w:tbl>
      <w:tblPr>
        <w:tblW w:w="85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7988"/>
      </w:tblGrid>
      <w:tr w:rsidR="00D20E5A" w:rsidRPr="00A11170">
        <w:tc>
          <w:tcPr>
            <w:tcW w:w="534" w:type="dxa"/>
            <w:shd w:val="clear" w:color="auto" w:fill="E6E6E6"/>
          </w:tcPr>
          <w:p w:rsidR="00D20E5A" w:rsidRPr="00A11170" w:rsidRDefault="00D20E5A" w:rsidP="0044491A">
            <w:pPr>
              <w:spacing w:before="100" w:beforeAutospacing="1" w:after="100" w:afterAutospacing="1" w:line="360" w:lineRule="auto"/>
              <w:jc w:val="both"/>
              <w:rPr>
                <w:b/>
                <w:bCs/>
                <w:sz w:val="20"/>
                <w:szCs w:val="20"/>
              </w:rPr>
            </w:pPr>
            <w:r w:rsidRPr="00A11170">
              <w:rPr>
                <w:b/>
                <w:bCs/>
                <w:sz w:val="20"/>
                <w:szCs w:val="20"/>
              </w:rPr>
              <w:t>1.</w:t>
            </w:r>
          </w:p>
        </w:tc>
        <w:tc>
          <w:tcPr>
            <w:tcW w:w="7988" w:type="dxa"/>
            <w:shd w:val="clear" w:color="auto" w:fill="E6E6E6"/>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 xml:space="preserve">Ο </w:t>
            </w:r>
            <w:bookmarkStart w:id="332" w:name="OLE_LINK1"/>
            <w:bookmarkStart w:id="333" w:name="OLE_LINK2"/>
            <w:r w:rsidRPr="00141DBA">
              <w:rPr>
                <w:rFonts w:ascii="Calibri" w:hAnsi="Calibri" w:cs="Calibri"/>
                <w:sz w:val="20"/>
                <w:szCs w:val="20"/>
                <w:lang w:eastAsia="el-GR"/>
              </w:rPr>
              <w:t>Υποψήφιος Ανάδοχος</w:t>
            </w:r>
            <w:bookmarkEnd w:id="332"/>
            <w:bookmarkEnd w:id="333"/>
            <w:r w:rsidRPr="00141DBA">
              <w:rPr>
                <w:rFonts w:ascii="Calibri" w:hAnsi="Calibri" w:cs="Calibri"/>
                <w:sz w:val="20"/>
                <w:szCs w:val="20"/>
                <w:lang w:eastAsia="el-GR"/>
              </w:rPr>
              <w:t xml:space="preserve">, πρέπει να διαθέτει οργάνωση, δομή και μέσα, με τα οποία να είναι ικανός, να ανταπεξέλθει πλήρως, άρτια και ολοκληρωμένα, στις απαιτήσεις του υπό ανάθεση Έργου. Ως ελάχιστη προϋπόθεση για τη συμμετοχή του στο διαγωνισμό, ο Υποψήφιος Ανάδοχος πρέπει να : </w:t>
            </w:r>
          </w:p>
          <w:p w:rsidR="00D20E5A" w:rsidRPr="00141DBA" w:rsidRDefault="00D20E5A" w:rsidP="004102BE">
            <w:pPr>
              <w:pStyle w:val="Tabletext"/>
              <w:numPr>
                <w:ilvl w:val="0"/>
                <w:numId w:val="22"/>
              </w:numPr>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διαθέτει εν ισχύ, πιστοποιημένη, επαγγελματική μεθοδολογία στον τομέα της διαχείρισης έργων πληροφορικής, ανάλυσης, σχεδιασμού και ανάπτυξης ή παραμετροποίησης λογισμικού, υλοποίησης ή/και ολοκλήρωσης λύσεων πληροφορικής και εγκατάστασης λογισμικού και υλικού (όπως περιγράφονται αναλυτικά στο Παράρτημα Α της παρούσης), υπηρεσίες εκπαίδευσης, εξάπλωσης και επί τω έργω υποστήριξης, και παραγωγικής λειτουργίας (υπηρεσίες συντήρησης, υποστήριξης και διαχείρισης της λειτουργίας) πληροφορικών συστημάτων</w:t>
            </w:r>
          </w:p>
          <w:p w:rsidR="00D20E5A" w:rsidRPr="00141DBA" w:rsidRDefault="00D20E5A" w:rsidP="004102BE">
            <w:pPr>
              <w:pStyle w:val="Tabletext"/>
              <w:numPr>
                <w:ilvl w:val="0"/>
                <w:numId w:val="22"/>
              </w:numPr>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διαθέτει στην οργανωτική του δομή, οντότητες (ενδεικτικά Τμήματα, Μονάδες, Υπηρεσίες) με αρμοδιότητα την Ανάπτυξη Εφαρμογών Πληροφορικής</w:t>
            </w:r>
            <w:r w:rsidR="00220BB2">
              <w:rPr>
                <w:rFonts w:ascii="Calibri" w:hAnsi="Calibri" w:cs="Calibri"/>
                <w:sz w:val="20"/>
                <w:szCs w:val="20"/>
                <w:lang w:eastAsia="el-GR"/>
              </w:rPr>
              <w:t xml:space="preserve"> </w:t>
            </w:r>
            <w:r w:rsidRPr="00141DBA">
              <w:rPr>
                <w:rFonts w:ascii="Calibri" w:hAnsi="Calibri" w:cs="Calibri"/>
                <w:sz w:val="20"/>
                <w:szCs w:val="20"/>
                <w:lang w:eastAsia="el-GR"/>
              </w:rPr>
              <w:t xml:space="preserve">δομή και την </w:t>
            </w:r>
            <w:r w:rsidR="0002301F" w:rsidRPr="00141DBA">
              <w:rPr>
                <w:rFonts w:ascii="Calibri" w:hAnsi="Calibri" w:cs="Calibri"/>
                <w:sz w:val="20"/>
                <w:szCs w:val="20"/>
                <w:lang w:eastAsia="el-GR"/>
              </w:rPr>
              <w:t>στήριξη</w:t>
            </w:r>
            <w:r w:rsidRPr="00141DBA">
              <w:rPr>
                <w:rFonts w:ascii="Calibri" w:hAnsi="Calibri" w:cs="Calibri"/>
                <w:sz w:val="20"/>
                <w:szCs w:val="20"/>
                <w:lang w:eastAsia="el-GR"/>
              </w:rPr>
              <w:t xml:space="preserve"> των διεργασιών του κύκλου ζωής ενός Έργου πληροφορικής </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2"/>
            </w:tblGrid>
            <w:tr w:rsidR="00D20E5A" w:rsidRPr="00A11170">
              <w:tc>
                <w:tcPr>
                  <w:tcW w:w="5000"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18"/>
                      <w:szCs w:val="18"/>
                      <w:lang w:eastAsia="el-GR"/>
                    </w:rPr>
                  </w:pPr>
                  <w:r w:rsidRPr="00141DBA">
                    <w:rPr>
                      <w:rFonts w:ascii="Calibri" w:hAnsi="Calibri" w:cs="Calibri"/>
                      <w:sz w:val="18"/>
                      <w:szCs w:val="18"/>
                      <w:lang w:eastAsia="el-GR"/>
                    </w:rPr>
                    <w:t>Ο υποψήφιος Ανάδοχος οφείλει να αποδείξει την ανωτέρω ελάχιστη προϋπόθεση συμμετοχής, καταθέτοντας με την Προσφορά του εντός του Φακέλου Δικαιολογητικών Συμμετοχής) τα ακόλουθα στοιχεία τεκμηρίωσης:</w:t>
                  </w:r>
                </w:p>
              </w:tc>
            </w:tr>
          </w:tbl>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r>
      <w:tr w:rsidR="00D20E5A" w:rsidRPr="00A11170">
        <w:tc>
          <w:tcPr>
            <w:tcW w:w="534" w:type="dxa"/>
          </w:tcPr>
          <w:p w:rsidR="00D20E5A" w:rsidRPr="00A11170" w:rsidRDefault="00D20E5A" w:rsidP="0044491A">
            <w:pPr>
              <w:spacing w:before="100" w:beforeAutospacing="1" w:after="100" w:afterAutospacing="1" w:line="360" w:lineRule="auto"/>
              <w:jc w:val="both"/>
              <w:rPr>
                <w:b/>
                <w:bCs/>
                <w:sz w:val="20"/>
                <w:szCs w:val="20"/>
              </w:rPr>
            </w:pPr>
            <w:r w:rsidRPr="00A11170">
              <w:rPr>
                <w:b/>
                <w:bCs/>
                <w:sz w:val="20"/>
                <w:szCs w:val="20"/>
              </w:rPr>
              <w:t>1.1</w:t>
            </w:r>
          </w:p>
        </w:tc>
        <w:tc>
          <w:tcPr>
            <w:tcW w:w="7988" w:type="dxa"/>
          </w:tcPr>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t>Αναλυτική παρουσίαση των κάτωθι χαρακτηριστικών του υποψήφιου Αναδόχου:</w:t>
            </w:r>
          </w:p>
          <w:p w:rsidR="00D20E5A" w:rsidRPr="00A11170" w:rsidRDefault="00D20E5A" w:rsidP="004102BE">
            <w:pPr>
              <w:numPr>
                <w:ilvl w:val="0"/>
                <w:numId w:val="20"/>
              </w:numPr>
              <w:spacing w:before="100" w:beforeAutospacing="1" w:after="100" w:afterAutospacing="1" w:line="360" w:lineRule="auto"/>
              <w:ind w:left="470" w:hanging="357"/>
              <w:jc w:val="both"/>
              <w:rPr>
                <w:sz w:val="20"/>
                <w:szCs w:val="20"/>
              </w:rPr>
            </w:pPr>
            <w:r w:rsidRPr="00A11170">
              <w:rPr>
                <w:sz w:val="20"/>
                <w:szCs w:val="20"/>
              </w:rPr>
              <w:lastRenderedPageBreak/>
              <w:t>επιχειρηματική δομή</w:t>
            </w:r>
            <w:r>
              <w:rPr>
                <w:sz w:val="20"/>
                <w:szCs w:val="20"/>
              </w:rPr>
              <w:t xml:space="preserve">, συνεργασίες με εξωτερικούς προμηθευτές, κανάλια εξυπηρέτησης, </w:t>
            </w:r>
          </w:p>
          <w:p w:rsidR="00D20E5A" w:rsidRPr="00A11170" w:rsidRDefault="00D20E5A" w:rsidP="004102BE">
            <w:pPr>
              <w:numPr>
                <w:ilvl w:val="0"/>
                <w:numId w:val="20"/>
              </w:numPr>
              <w:spacing w:before="100" w:beforeAutospacing="1" w:after="100" w:afterAutospacing="1" w:line="360" w:lineRule="auto"/>
              <w:ind w:left="470" w:hanging="357"/>
              <w:jc w:val="both"/>
              <w:rPr>
                <w:color w:val="000000"/>
                <w:sz w:val="20"/>
                <w:szCs w:val="20"/>
              </w:rPr>
            </w:pPr>
            <w:r w:rsidRPr="00A11170">
              <w:rPr>
                <w:color w:val="000000"/>
                <w:sz w:val="20"/>
                <w:szCs w:val="20"/>
              </w:rPr>
              <w:t>τομείς δραστηριότητας</w:t>
            </w:r>
            <w:r>
              <w:rPr>
                <w:color w:val="000000"/>
                <w:sz w:val="20"/>
                <w:szCs w:val="20"/>
              </w:rPr>
              <w:t xml:space="preserve"> και κλάδοι εξειδίκευσης</w:t>
            </w:r>
          </w:p>
          <w:p w:rsidR="00D20E5A" w:rsidRPr="007D25B5" w:rsidRDefault="00D20E5A" w:rsidP="004102BE">
            <w:pPr>
              <w:numPr>
                <w:ilvl w:val="0"/>
                <w:numId w:val="20"/>
              </w:numPr>
              <w:spacing w:before="100" w:beforeAutospacing="1" w:after="100" w:afterAutospacing="1" w:line="360" w:lineRule="auto"/>
              <w:ind w:left="470" w:hanging="357"/>
              <w:jc w:val="both"/>
              <w:rPr>
                <w:b/>
                <w:bCs/>
                <w:sz w:val="20"/>
                <w:szCs w:val="20"/>
              </w:rPr>
            </w:pPr>
            <w:r w:rsidRPr="00A11170">
              <w:rPr>
                <w:sz w:val="20"/>
                <w:szCs w:val="20"/>
              </w:rPr>
              <w:t>προϊόντα και υπηρεσίες</w:t>
            </w:r>
            <w:r>
              <w:rPr>
                <w:sz w:val="20"/>
                <w:szCs w:val="20"/>
              </w:rPr>
              <w:t xml:space="preserve"> </w:t>
            </w:r>
          </w:p>
          <w:p w:rsidR="00D20E5A" w:rsidRPr="006A2FA6" w:rsidRDefault="00D20E5A" w:rsidP="004102BE">
            <w:pPr>
              <w:numPr>
                <w:ilvl w:val="0"/>
                <w:numId w:val="20"/>
              </w:numPr>
              <w:spacing w:before="100" w:beforeAutospacing="1" w:after="100" w:afterAutospacing="1" w:line="360" w:lineRule="auto"/>
              <w:ind w:left="470" w:hanging="357"/>
              <w:jc w:val="both"/>
              <w:rPr>
                <w:b/>
                <w:bCs/>
                <w:sz w:val="20"/>
                <w:szCs w:val="20"/>
              </w:rPr>
            </w:pPr>
            <w:r>
              <w:rPr>
                <w:sz w:val="20"/>
                <w:szCs w:val="20"/>
              </w:rPr>
              <w:t xml:space="preserve">μεθοδολογίες, εργαλεία και τεχνικές που χρησιμοποιεί </w:t>
            </w:r>
          </w:p>
          <w:p w:rsidR="00D20E5A" w:rsidRPr="00141DBA" w:rsidRDefault="00D20E5A" w:rsidP="0044491A">
            <w:pPr>
              <w:pStyle w:val="Tabletext"/>
              <w:spacing w:before="100" w:beforeAutospacing="1" w:after="100" w:afterAutospacing="1" w:line="360" w:lineRule="auto"/>
              <w:ind w:left="0"/>
              <w:jc w:val="both"/>
              <w:rPr>
                <w:rFonts w:ascii="Calibri" w:hAnsi="Calibri" w:cs="Calibri"/>
                <w:sz w:val="20"/>
                <w:szCs w:val="20"/>
                <w:lang w:eastAsia="el-GR"/>
              </w:rPr>
            </w:pPr>
            <w:r w:rsidRPr="00141DBA">
              <w:rPr>
                <w:rFonts w:ascii="Calibri" w:hAnsi="Calibri" w:cs="Calibri"/>
                <w:sz w:val="20"/>
                <w:szCs w:val="20"/>
                <w:lang w:eastAsia="el-GR"/>
              </w:rPr>
              <w:t>με σαφή αναφορά στις οντότητες (π.χ. Τμήματα, Μονάδες, Υπηρεσίες) οι οποίες καλύπτουν την ανωτέρω Ελάχιστη Προϋπόθεση Συμμετοχής.</w:t>
            </w:r>
          </w:p>
        </w:tc>
      </w:tr>
      <w:tr w:rsidR="00D20E5A" w:rsidRPr="00A11170">
        <w:tc>
          <w:tcPr>
            <w:tcW w:w="534" w:type="dxa"/>
          </w:tcPr>
          <w:p w:rsidR="00D20E5A" w:rsidRPr="00A11170" w:rsidRDefault="00D20E5A" w:rsidP="0044491A">
            <w:pPr>
              <w:spacing w:before="100" w:beforeAutospacing="1" w:after="100" w:afterAutospacing="1" w:line="360" w:lineRule="auto"/>
              <w:jc w:val="both"/>
              <w:rPr>
                <w:b/>
                <w:bCs/>
                <w:sz w:val="20"/>
                <w:szCs w:val="20"/>
              </w:rPr>
            </w:pPr>
            <w:r w:rsidRPr="00A11170">
              <w:rPr>
                <w:b/>
                <w:bCs/>
                <w:sz w:val="20"/>
                <w:szCs w:val="20"/>
              </w:rPr>
              <w:lastRenderedPageBreak/>
              <w:t>1.2</w:t>
            </w:r>
          </w:p>
        </w:tc>
        <w:tc>
          <w:tcPr>
            <w:tcW w:w="7988" w:type="dxa"/>
          </w:tcPr>
          <w:p w:rsidR="00D20E5A" w:rsidRPr="00141DBA" w:rsidRDefault="00D20E5A">
            <w:pPr>
              <w:pStyle w:val="Tabletext"/>
              <w:spacing w:before="100" w:beforeAutospacing="1" w:after="100" w:afterAutospacing="1" w:line="360" w:lineRule="auto"/>
              <w:ind w:left="833"/>
              <w:jc w:val="both"/>
              <w:rPr>
                <w:rFonts w:ascii="Calibri" w:hAnsi="Calibri" w:cs="Calibri"/>
                <w:lang w:eastAsia="el-GR"/>
              </w:rPr>
            </w:pPr>
            <w:r w:rsidRPr="00141DBA">
              <w:rPr>
                <w:rFonts w:ascii="Calibri" w:hAnsi="Calibri" w:cs="Calibri"/>
                <w:lang w:eastAsia="el-GR"/>
              </w:rPr>
              <w:t>Περιγραφή των μέτρων ή/και επαγγελματικών πιστοποιήσεων ή/και πρωτοβουλιών ή/και επαγγελματικών πιστοποιήσεων ποιότητας και διοικητικών μέτρων που έχει λάβει ο υποψήφιος Ανάδοχος για την διασφάλιση της ποιότητας των παραπάνω, παρεχόμενων υπηρεσιών διαχείρισης έργων πληροφορικής, ανάλυσης, σχεδιασμού και ανάπτυξης ή παραμετροποίησης λογισμικού, υλοποίησης ή/και ολοκλήρωσης λύσεων πληροφορικής, εγκατάστασης λογισμικού και υλικού (όπως περιγράφονται αναλυτικά στο Παράρτημα Α της παρούσης), υπηρεσίες εκπαίδευσης, εξάπλωσης και επί τω έργω υποστήριξης, και παραγωγικής λειτουργίας (υπηρεσίες συντήρησης, υποστήριξης και διαχείρισης της λειτουργίας) πληροφορικών συστημάτων</w:t>
            </w:r>
          </w:p>
          <w:p w:rsidR="00D20E5A" w:rsidRDefault="00165B4D" w:rsidP="00A7189E">
            <w:pPr>
              <w:pStyle w:val="TabletextChar"/>
              <w:spacing w:before="100" w:beforeAutospacing="1" w:after="100" w:afterAutospacing="1" w:line="360" w:lineRule="auto"/>
              <w:jc w:val="both"/>
              <w:rPr>
                <w:rFonts w:ascii="Calibri" w:hAnsi="Calibri" w:cs="Calibri"/>
                <w:color w:val="FF0000"/>
                <w:lang w:eastAsia="el-GR"/>
              </w:rPr>
            </w:pPr>
            <w:r>
              <w:rPr>
                <w:b/>
                <w:bCs/>
                <w:noProof/>
                <w:lang w:eastAsia="el-GR"/>
              </w:rPr>
            </w:r>
            <w:r>
              <w:rPr>
                <w:b/>
                <w:bCs/>
                <w:noProof/>
                <w:lang w:eastAsia="el-GR"/>
              </w:rPr>
              <w:pict>
                <v:shapetype id="_x0000_t202" coordsize="21600,21600" o:spt="202" path="m,l,21600r21600,l21600,xe">
                  <v:stroke joinstyle="miter"/>
                  <v:path gradientshapeok="t" o:connecttype="rect"/>
                </v:shapetype>
                <v:shape id="Text Box 3" o:spid="_x0000_s1029" type="#_x0000_t202" style="width:388.7pt;height:64.2pt;visibility:visible;mso-left-percent:-10001;mso-top-percent:-10001;mso-position-horizontal:absolute;mso-position-horizontal-relative:char;mso-position-vertical:absolute;mso-position-vertical-relative:line;mso-left-percent:-10001;mso-top-percent:-10001" fillcolor="#d8d8d8" stroked="f">
                  <v:stroke dashstyle="1 1" endcap="round"/>
                  <v:shadow on="t"/>
                  <v:textbox style="mso-next-textbox:#Text Box 3">
                    <w:txbxContent>
                      <w:p w:rsidR="008A4800" w:rsidRPr="00C275C2" w:rsidRDefault="008A4800" w:rsidP="00A7189E">
                        <w:r>
                          <w:rPr>
                            <w:b/>
                            <w:bCs/>
                          </w:rPr>
                          <w:t>Οδηγία</w:t>
                        </w:r>
                        <w:r w:rsidRPr="00C275C2">
                          <w:rPr>
                            <w:sz w:val="20"/>
                            <w:szCs w:val="20"/>
                          </w:rPr>
                          <w:t>: Παραδείγματα τεκμηρίωσης των παραπάνω ανάλογα με τις απαιτήσεις του φυσικού αντικειμένου,  αντικείμενο αποτελούν η τήρηση και η εν ισχύ κατοχή για όλη την επιχειρηματική δομή ή τα σχετικά τμήματα αυτής, η κατοχή αναγνωρισμένων πιστοποιητικών προτύπων ποιότητας όπως ISO 2000, ITIL v3.0, ISO κοκ.</w:t>
                        </w:r>
                      </w:p>
                    </w:txbxContent>
                  </v:textbox>
                  <w10:wrap type="none"/>
                  <w10:anchorlock/>
                </v:shape>
              </w:pict>
            </w:r>
            <w:r w:rsidR="00D20E5A">
              <w:rPr>
                <w:rFonts w:ascii="Calibri" w:hAnsi="Calibri" w:cs="Calibri"/>
                <w:lang w:eastAsia="el-GR"/>
              </w:rPr>
              <w:t xml:space="preserve"> </w:t>
            </w:r>
          </w:p>
        </w:tc>
      </w:tr>
      <w:tr w:rsidR="00D20E5A" w:rsidRPr="00A11170">
        <w:tc>
          <w:tcPr>
            <w:tcW w:w="534" w:type="dxa"/>
          </w:tcPr>
          <w:p w:rsidR="00D20E5A" w:rsidRPr="00A11170" w:rsidRDefault="00D20E5A" w:rsidP="0044491A">
            <w:pPr>
              <w:spacing w:before="100" w:beforeAutospacing="1" w:after="100" w:afterAutospacing="1" w:line="360" w:lineRule="auto"/>
              <w:jc w:val="both"/>
              <w:rPr>
                <w:b/>
                <w:bCs/>
                <w:sz w:val="20"/>
                <w:szCs w:val="20"/>
              </w:rPr>
            </w:pPr>
            <w:r w:rsidRPr="00A11170">
              <w:rPr>
                <w:b/>
                <w:bCs/>
                <w:sz w:val="20"/>
                <w:szCs w:val="20"/>
              </w:rPr>
              <w:t>1.3</w:t>
            </w:r>
          </w:p>
        </w:tc>
        <w:tc>
          <w:tcPr>
            <w:tcW w:w="7988" w:type="dxa"/>
          </w:tcPr>
          <w:p w:rsidR="00D20E5A" w:rsidRPr="00141DBA" w:rsidRDefault="00D20E5A" w:rsidP="0044491A">
            <w:pPr>
              <w:pStyle w:val="Tabletext"/>
              <w:spacing w:before="100" w:beforeAutospacing="1" w:after="100" w:afterAutospacing="1" w:line="360" w:lineRule="auto"/>
              <w:ind w:left="0"/>
              <w:jc w:val="both"/>
              <w:rPr>
                <w:rFonts w:ascii="Calibri" w:hAnsi="Calibri" w:cs="Calibri"/>
                <w:sz w:val="20"/>
                <w:szCs w:val="20"/>
                <w:lang w:eastAsia="el-GR"/>
              </w:rPr>
            </w:pPr>
            <w:r w:rsidRPr="00141DBA">
              <w:rPr>
                <w:rFonts w:ascii="Calibri" w:hAnsi="Calibri" w:cs="Calibri"/>
                <w:sz w:val="20"/>
                <w:szCs w:val="20"/>
                <w:lang w:eastAsia="el-GR"/>
              </w:rPr>
              <w:t>Σε περίπτωση που ο υποψήφιος Ανάδοχος προτίθεται να αναθέσει υπεργολαβικά σε τρίτους την υλοποίηση τμήματος του υπό ανάθεση Έργου, τότε θα πρέπει να καταθέσει συμπληρωμένο τον παρακάτω πίνακα καθώς και τις σχετικές δηλώσεις συνεργασίας.</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24"/>
              <w:gridCol w:w="2336"/>
              <w:gridCol w:w="1302"/>
            </w:tblGrid>
            <w:tr w:rsidR="00D20E5A" w:rsidRPr="00A11170">
              <w:tc>
                <w:tcPr>
                  <w:tcW w:w="2656" w:type="pct"/>
                  <w:tcBorders>
                    <w:top w:val="single" w:sz="4" w:space="0" w:color="auto"/>
                    <w:left w:val="single" w:sz="4" w:space="0" w:color="auto"/>
                    <w:bottom w:val="single" w:sz="4" w:space="0" w:color="auto"/>
                    <w:right w:val="single" w:sz="4" w:space="0" w:color="auto"/>
                  </w:tcBorders>
                  <w:shd w:val="clear" w:color="auto" w:fill="E6E6E6"/>
                  <w:vAlign w:val="center"/>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Περιγραφή τμήματος Έργου που προτίθεται ο υποψήφιος Ανάδοχος να αναθέσει σε Υπεργολάβο</w:t>
                  </w:r>
                </w:p>
              </w:tc>
              <w:tc>
                <w:tcPr>
                  <w:tcW w:w="1505" w:type="pct"/>
                  <w:tcBorders>
                    <w:top w:val="single" w:sz="4" w:space="0" w:color="auto"/>
                    <w:left w:val="single" w:sz="4" w:space="0" w:color="auto"/>
                    <w:bottom w:val="single" w:sz="4" w:space="0" w:color="auto"/>
                    <w:right w:val="single" w:sz="4" w:space="0" w:color="auto"/>
                  </w:tcBorders>
                  <w:shd w:val="clear" w:color="auto" w:fill="E6E6E6"/>
                  <w:vAlign w:val="center"/>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Επωνυμία Υπεργολάβου</w:t>
                  </w:r>
                </w:p>
              </w:tc>
              <w:tc>
                <w:tcPr>
                  <w:tcW w:w="839" w:type="pct"/>
                  <w:tcBorders>
                    <w:top w:val="single" w:sz="4" w:space="0" w:color="auto"/>
                    <w:left w:val="single" w:sz="4" w:space="0" w:color="auto"/>
                    <w:bottom w:val="single" w:sz="4" w:space="0" w:color="auto"/>
                    <w:right w:val="single" w:sz="4" w:space="0" w:color="auto"/>
                  </w:tcBorders>
                  <w:shd w:val="clear" w:color="auto" w:fill="E6E6E6"/>
                  <w:vAlign w:val="center"/>
                </w:tcPr>
                <w:p w:rsidR="00D20E5A" w:rsidRPr="00141DBA" w:rsidRDefault="00D20E5A" w:rsidP="0044491A">
                  <w:pPr>
                    <w:pStyle w:val="Tabletext"/>
                    <w:spacing w:before="100" w:beforeAutospacing="1" w:after="100" w:afterAutospacing="1" w:line="360" w:lineRule="auto"/>
                    <w:ind w:left="0"/>
                    <w:jc w:val="both"/>
                    <w:rPr>
                      <w:rFonts w:ascii="Calibri" w:hAnsi="Calibri" w:cs="Calibri"/>
                      <w:sz w:val="20"/>
                      <w:szCs w:val="20"/>
                      <w:lang w:eastAsia="el-GR"/>
                    </w:rPr>
                  </w:pPr>
                  <w:r w:rsidRPr="00141DBA">
                    <w:rPr>
                      <w:rFonts w:ascii="Calibri" w:hAnsi="Calibri" w:cs="Calibri"/>
                      <w:sz w:val="20"/>
                      <w:szCs w:val="20"/>
                      <w:lang w:eastAsia="el-GR"/>
                    </w:rPr>
                    <w:t>Ημερομηνία Δήλωση Συνεργασίας</w:t>
                  </w:r>
                </w:p>
              </w:tc>
            </w:tr>
            <w:tr w:rsidR="00D20E5A" w:rsidRPr="00A11170">
              <w:tc>
                <w:tcPr>
                  <w:tcW w:w="2656"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c>
                <w:tcPr>
                  <w:tcW w:w="1505"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c>
                <w:tcPr>
                  <w:tcW w:w="839"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r>
            <w:tr w:rsidR="00D20E5A" w:rsidRPr="00A11170">
              <w:tc>
                <w:tcPr>
                  <w:tcW w:w="2656"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c>
                <w:tcPr>
                  <w:tcW w:w="1505"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c>
                <w:tcPr>
                  <w:tcW w:w="839" w:type="pct"/>
                  <w:tcBorders>
                    <w:top w:val="single" w:sz="4" w:space="0" w:color="auto"/>
                    <w:left w:val="single" w:sz="4" w:space="0" w:color="auto"/>
                    <w:bottom w:val="single" w:sz="4" w:space="0" w:color="auto"/>
                    <w:right w:val="single" w:sz="4" w:space="0" w:color="auto"/>
                  </w:tcBorders>
                </w:tcPr>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r>
          </w:tbl>
          <w:p w:rsidR="00D20E5A" w:rsidRPr="00141DBA" w:rsidRDefault="00D20E5A" w:rsidP="00C05D31">
            <w:pPr>
              <w:pStyle w:val="Tabletext"/>
              <w:spacing w:before="100" w:beforeAutospacing="1" w:after="100" w:afterAutospacing="1" w:line="360" w:lineRule="auto"/>
              <w:ind w:left="0"/>
              <w:jc w:val="both"/>
              <w:rPr>
                <w:rFonts w:ascii="Calibri" w:hAnsi="Calibri" w:cs="Calibri"/>
                <w:sz w:val="20"/>
                <w:szCs w:val="20"/>
                <w:lang w:eastAsia="el-GR"/>
              </w:rPr>
            </w:pPr>
            <w:r w:rsidRPr="00141DBA">
              <w:rPr>
                <w:rFonts w:ascii="Calibri" w:hAnsi="Calibri" w:cs="Calibri"/>
                <w:sz w:val="20"/>
                <w:szCs w:val="20"/>
              </w:rPr>
              <w:t>Το υπογεγραμμένο συμφωνητικό συνεργασίας θα περιλαμβάνει πλήρη περιγραφή των εργασιών που αναλαμβάνει ο υπεργολάβος στο πλαίσιο του έργου, καθώς και ποσοτικά στοιχεία συμμετοχής του, αλλά σε καμία περίπτωση οικονομικά στοιχεία.</w:t>
            </w:r>
          </w:p>
        </w:tc>
      </w:tr>
      <w:tr w:rsidR="0002301F" w:rsidRPr="0002301F">
        <w:tc>
          <w:tcPr>
            <w:tcW w:w="534" w:type="dxa"/>
            <w:shd w:val="clear" w:color="auto" w:fill="E0E0E0"/>
          </w:tcPr>
          <w:p w:rsidR="00D20E5A" w:rsidRPr="0002301F" w:rsidRDefault="00D20E5A" w:rsidP="0044491A">
            <w:pPr>
              <w:spacing w:before="100" w:beforeAutospacing="1" w:after="100" w:afterAutospacing="1" w:line="360" w:lineRule="auto"/>
              <w:jc w:val="both"/>
              <w:rPr>
                <w:b/>
                <w:bCs/>
                <w:sz w:val="20"/>
                <w:szCs w:val="20"/>
              </w:rPr>
            </w:pPr>
            <w:r w:rsidRPr="0002301F">
              <w:rPr>
                <w:b/>
                <w:bCs/>
                <w:sz w:val="20"/>
                <w:szCs w:val="20"/>
              </w:rPr>
              <w:lastRenderedPageBreak/>
              <w:t>2.</w:t>
            </w:r>
          </w:p>
        </w:tc>
        <w:tc>
          <w:tcPr>
            <w:tcW w:w="7988" w:type="dxa"/>
            <w:shd w:val="clear" w:color="auto" w:fill="E0E0E0"/>
          </w:tcPr>
          <w:p w:rsidR="0002301F" w:rsidRPr="0002301F" w:rsidRDefault="00D20E5A" w:rsidP="00CC5F52">
            <w:pPr>
              <w:pStyle w:val="Tabletext"/>
              <w:spacing w:before="100" w:beforeAutospacing="1" w:after="100" w:afterAutospacing="1"/>
              <w:jc w:val="both"/>
              <w:rPr>
                <w:rFonts w:ascii="Calibri" w:hAnsi="Calibri" w:cs="Calibri"/>
                <w:sz w:val="20"/>
                <w:szCs w:val="20"/>
                <w:lang w:eastAsia="el-GR"/>
              </w:rPr>
            </w:pPr>
            <w:r w:rsidRPr="0002301F">
              <w:rPr>
                <w:rFonts w:ascii="Calibri" w:hAnsi="Calibri" w:cs="Calibri"/>
                <w:sz w:val="20"/>
                <w:szCs w:val="20"/>
                <w:lang w:eastAsia="el-GR"/>
              </w:rPr>
              <w:t xml:space="preserve">Ελάχιστη προϋπόθεση συμμετοχής αποτελεί το γεγονός, ο υποψήφιος Ανάδοχος να  διαθέτει αποδεδειγμένη τεχνογνωσία και εμπειρία </w:t>
            </w:r>
            <w:r w:rsidR="00C9025D" w:rsidRPr="0002301F">
              <w:rPr>
                <w:rFonts w:ascii="Calibri" w:hAnsi="Calibri" w:cs="Calibri"/>
                <w:sz w:val="20"/>
                <w:szCs w:val="20"/>
                <w:lang w:eastAsia="el-GR"/>
              </w:rPr>
              <w:t xml:space="preserve">σε αντίστοιχο έργο. Αντίστοιχο έργο ορίζεται ‘ένα έργο, που αφορά σε όμοιο ή ισοδύναμο από πλευράς απαιτήσεων υλοποίησης φυσικό αντικείμενο, σε όρους εφαρμοσμένων τεχνολογιών ,οικονομικού μεγέθους, μεθοδολογιών ή /και αρχιτεκτονικής υλοποίησης, κλίμακας και τεχνολογικής και επιχειρησιακής πολυπλοκότητας, σε όλες τις φάσεις του κύκλου ζωής του. </w:t>
            </w:r>
          </w:p>
          <w:p w:rsidR="00C9025D" w:rsidRPr="0002301F" w:rsidRDefault="00C9025D" w:rsidP="00CC5F52">
            <w:pPr>
              <w:pStyle w:val="Tabletext"/>
              <w:spacing w:before="100" w:beforeAutospacing="1" w:after="100" w:afterAutospacing="1"/>
              <w:jc w:val="both"/>
              <w:rPr>
                <w:rFonts w:ascii="Calibri" w:hAnsi="Calibri" w:cs="Calibri"/>
                <w:sz w:val="20"/>
                <w:szCs w:val="20"/>
                <w:lang w:eastAsia="el-GR"/>
              </w:rPr>
            </w:pPr>
            <w:r w:rsidRPr="0002301F">
              <w:rPr>
                <w:rFonts w:ascii="Calibri" w:hAnsi="Calibri" w:cs="Calibri"/>
                <w:sz w:val="20"/>
                <w:szCs w:val="20"/>
                <w:lang w:eastAsia="el-GR"/>
              </w:rPr>
              <w:t>Ο υποψήφιος Ανάδοχος πρέπει Να έχει ολοκληρώσει με επιτυχία κατά τα τελευταία 5 έτη, έργα αντίστοιχα με το προκηρυσσόμενο (1 τουλάχιστον)</w:t>
            </w:r>
          </w:p>
          <w:p w:rsidR="00D20E5A" w:rsidRPr="0002301F" w:rsidRDefault="00D20E5A" w:rsidP="00CC5F52">
            <w:pPr>
              <w:pStyle w:val="Tabletext"/>
              <w:spacing w:before="100" w:beforeAutospacing="1" w:after="100" w:afterAutospacing="1"/>
              <w:jc w:val="both"/>
              <w:rPr>
                <w:rFonts w:ascii="Calibri" w:hAnsi="Calibri" w:cs="Calibri"/>
                <w:sz w:val="18"/>
                <w:szCs w:val="18"/>
                <w:lang w:eastAsia="el-GR"/>
              </w:rPr>
            </w:pPr>
            <w:r w:rsidRPr="0002301F">
              <w:rPr>
                <w:b/>
                <w:bCs/>
                <w:sz w:val="18"/>
                <w:szCs w:val="18"/>
              </w:rPr>
              <w:t>Αντίστοιχος Διαγωνισμός</w:t>
            </w:r>
            <w:r w:rsidRPr="0002301F">
              <w:rPr>
                <w:sz w:val="18"/>
                <w:szCs w:val="18"/>
              </w:rPr>
              <w:t xml:space="preserve"> ορίζεται αυτός που αφορά την εγκατάσταση και θέση σε λειτουργία πληροφοριακών συστημάτων διαχείρισης και διάθεσης εκπαιδευτικού περιεχομένου σε Πανεπιστήμια ή ΤΕΙ ή αντίστοιχων εκπαιδευτικά ή ερευνητικά ιδρύματα.</w:t>
            </w:r>
          </w:p>
          <w:p w:rsidR="00D20E5A" w:rsidRPr="0002301F" w:rsidRDefault="00D20E5A">
            <w:pPr>
              <w:pStyle w:val="Tabletext"/>
              <w:rPr>
                <w:rFonts w:ascii="Calibri" w:hAnsi="Calibri" w:cs="Calibri"/>
              </w:rPr>
            </w:pPr>
            <w:r w:rsidRPr="0002301F">
              <w:rPr>
                <w:rFonts w:ascii="Calibri" w:hAnsi="Calibri" w:cs="Calibri"/>
                <w:b/>
                <w:bCs/>
                <w:sz w:val="20"/>
                <w:szCs w:val="20"/>
              </w:rPr>
              <w:t>Ολοκλήρωση μιας σύμβασης  με επιτυχία</w:t>
            </w:r>
            <w:r w:rsidRPr="0002301F">
              <w:rPr>
                <w:rFonts w:ascii="Calibri" w:hAnsi="Calibri" w:cs="Calibri"/>
                <w:sz w:val="20"/>
                <w:szCs w:val="20"/>
              </w:rPr>
              <w:t xml:space="preserve"> νοείται ως, η εντός χρονοδιαγράμματος, εντός των προδιαγραφών ποιότητας, ολοκλήρωση του φυσικού αντικειμένου των  αντίστοιχων </w:t>
            </w:r>
            <w:r w:rsidRPr="0002301F">
              <w:rPr>
                <w:rFonts w:ascii="Calibri" w:hAnsi="Calibri" w:cs="Calibri"/>
                <w:b/>
                <w:bCs/>
                <w:sz w:val="20"/>
                <w:szCs w:val="20"/>
              </w:rPr>
              <w:t>διαγωνισμών</w:t>
            </w:r>
            <w:r w:rsidRPr="0002301F">
              <w:rPr>
                <w:rFonts w:ascii="Calibri" w:hAnsi="Calibri" w:cs="Calibri"/>
                <w:sz w:val="20"/>
                <w:szCs w:val="20"/>
              </w:rPr>
              <w:t>, τα οποία, προσέθεσαν την αναμενόμενη προστιθέμενη αξία στον πελάτη σε σχέση δηλ. με τους αρχικούς στόχους (</w:t>
            </w:r>
            <w:r w:rsidRPr="0002301F">
              <w:rPr>
                <w:rFonts w:ascii="Calibri" w:hAnsi="Calibri" w:cs="Calibri"/>
                <w:sz w:val="20"/>
                <w:szCs w:val="20"/>
                <w:lang w:val="en-US"/>
              </w:rPr>
              <w:t>scope</w:t>
            </w:r>
            <w:r w:rsidRPr="0002301F">
              <w:rPr>
                <w:rFonts w:ascii="Calibri" w:hAnsi="Calibri" w:cs="Calibri"/>
                <w:sz w:val="20"/>
                <w:szCs w:val="20"/>
              </w:rPr>
              <w:t>), υπό τους οποίους, του ανατέθηκε η υλοποίηση της σύμβασης.</w:t>
            </w:r>
          </w:p>
          <w:p w:rsidR="00D20E5A" w:rsidRPr="0002301F" w:rsidRDefault="00D20E5A"/>
          <w:tbl>
            <w:tblPr>
              <w:tblW w:w="7762"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2"/>
            </w:tblGrid>
            <w:tr w:rsidR="0002301F" w:rsidRPr="0002301F">
              <w:tc>
                <w:tcPr>
                  <w:tcW w:w="5000" w:type="pct"/>
                  <w:tcBorders>
                    <w:top w:val="single" w:sz="4" w:space="0" w:color="auto"/>
                    <w:left w:val="single" w:sz="4" w:space="0" w:color="auto"/>
                    <w:bottom w:val="single" w:sz="4" w:space="0" w:color="auto"/>
                    <w:right w:val="single" w:sz="4" w:space="0" w:color="auto"/>
                  </w:tcBorders>
                </w:tcPr>
                <w:p w:rsidR="00D20E5A" w:rsidRPr="0002301F" w:rsidRDefault="00D20E5A" w:rsidP="00CC5F52">
                  <w:pPr>
                    <w:pStyle w:val="Tabletext"/>
                    <w:spacing w:before="100" w:beforeAutospacing="1" w:after="100" w:afterAutospacing="1"/>
                    <w:jc w:val="both"/>
                    <w:rPr>
                      <w:rFonts w:ascii="Calibri" w:hAnsi="Calibri" w:cs="Calibri"/>
                      <w:sz w:val="20"/>
                      <w:szCs w:val="20"/>
                    </w:rPr>
                  </w:pPr>
                  <w:r w:rsidRPr="0002301F">
                    <w:rPr>
                      <w:rFonts w:ascii="Calibri" w:hAnsi="Calibri" w:cs="Calibri"/>
                      <w:sz w:val="20"/>
                      <w:szCs w:val="20"/>
                    </w:rPr>
                    <w:t>Ο υποψήφιος Ανάδοχος οφείλει να αποδείξει την ανωτέρω ελάχιστη προϋπόθεση συμμετοχής, καταθέτοντας με την Προσφορά του (εντός του Φακέλου Δικαιολογητικών) τα ακόλουθα στοιχεία τεκμηρίωσης:</w:t>
                  </w:r>
                </w:p>
              </w:tc>
            </w:tr>
          </w:tbl>
          <w:p w:rsidR="00D20E5A" w:rsidRPr="0002301F" w:rsidRDefault="00D20E5A" w:rsidP="000B2F5F">
            <w:pPr>
              <w:pStyle w:val="Tabletext"/>
              <w:spacing w:before="100" w:beforeAutospacing="1" w:after="100" w:afterAutospacing="1" w:line="360" w:lineRule="auto"/>
              <w:ind w:left="0"/>
              <w:jc w:val="both"/>
              <w:rPr>
                <w:rFonts w:ascii="Calibri" w:hAnsi="Calibri" w:cs="Calibri"/>
                <w:sz w:val="20"/>
                <w:szCs w:val="20"/>
                <w:lang w:eastAsia="el-GR"/>
              </w:rPr>
            </w:pPr>
          </w:p>
        </w:tc>
      </w:tr>
      <w:tr w:rsidR="00D20E5A" w:rsidRPr="00A11170">
        <w:tc>
          <w:tcPr>
            <w:tcW w:w="534" w:type="dxa"/>
          </w:tcPr>
          <w:p w:rsidR="00D20E5A" w:rsidRPr="00A11170" w:rsidRDefault="00D20E5A" w:rsidP="0044491A">
            <w:pPr>
              <w:spacing w:before="100" w:beforeAutospacing="1" w:after="100" w:afterAutospacing="1" w:line="360" w:lineRule="auto"/>
              <w:jc w:val="both"/>
              <w:rPr>
                <w:b/>
                <w:bCs/>
                <w:sz w:val="20"/>
                <w:szCs w:val="20"/>
              </w:rPr>
            </w:pPr>
            <w:r w:rsidRPr="00A11170">
              <w:rPr>
                <w:b/>
                <w:bCs/>
                <w:sz w:val="20"/>
                <w:szCs w:val="20"/>
              </w:rPr>
              <w:t xml:space="preserve">2.1 </w:t>
            </w:r>
          </w:p>
        </w:tc>
        <w:tc>
          <w:tcPr>
            <w:tcW w:w="7988" w:type="dxa"/>
          </w:tcPr>
          <w:p w:rsidR="00D20E5A" w:rsidRPr="00141DBA" w:rsidRDefault="00D20E5A" w:rsidP="005D0BFC">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Πίνακα των κυριότερων έργων που εκτέλεσε ή στα οποία συμμετείχε ο υποψήφιος Ανάδοχος κατά τα πέντε (5) τελευταία έτη και είναι αντίστοιχα με το υπό ανάθεση φυσικό αντικείμενο του παρόντος διαγωνισμού.</w:t>
            </w:r>
          </w:p>
          <w:p w:rsidR="00D20E5A" w:rsidRPr="00141DBA" w:rsidRDefault="00D20E5A" w:rsidP="00053620">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Ο Πίνακας των κυριότερων έργων πρέπει να συνταχθεί σύμφωνα με το ακόλουθο υπόδειγμα:</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686"/>
              <w:gridCol w:w="917"/>
              <w:gridCol w:w="803"/>
              <w:gridCol w:w="1144"/>
              <w:gridCol w:w="798"/>
              <w:gridCol w:w="1133"/>
              <w:gridCol w:w="1071"/>
              <w:gridCol w:w="798"/>
            </w:tblGrid>
            <w:tr w:rsidR="00D20E5A" w:rsidRPr="00A11170">
              <w:tc>
                <w:tcPr>
                  <w:tcW w:w="265"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Α/Α</w:t>
                  </w:r>
                </w:p>
              </w:tc>
              <w:tc>
                <w:tcPr>
                  <w:tcW w:w="442"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ind w:left="-108"/>
                    <w:jc w:val="center"/>
                    <w:rPr>
                      <w:sz w:val="16"/>
                      <w:szCs w:val="16"/>
                    </w:rPr>
                  </w:pPr>
                  <w:r>
                    <w:rPr>
                      <w:sz w:val="16"/>
                      <w:szCs w:val="16"/>
                    </w:rPr>
                    <w:t>ΠΕ</w:t>
                  </w:r>
                  <w:r w:rsidRPr="00A11170">
                    <w:rPr>
                      <w:sz w:val="16"/>
                      <w:szCs w:val="16"/>
                    </w:rPr>
                    <w:t>ΛΑΤΗΣ</w:t>
                  </w:r>
                  <w:r>
                    <w:rPr>
                      <w:sz w:val="16"/>
                      <w:szCs w:val="16"/>
                    </w:rPr>
                    <w:t xml:space="preserve"> (ΑΚΑΔΗΜΑΪΚΟ ΙΔΡΥΜΑ)</w:t>
                  </w:r>
                </w:p>
              </w:tc>
              <w:tc>
                <w:tcPr>
                  <w:tcW w:w="591"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ind w:left="-108"/>
                    <w:jc w:val="center"/>
                    <w:rPr>
                      <w:sz w:val="16"/>
                      <w:szCs w:val="16"/>
                    </w:rPr>
                  </w:pPr>
                  <w:r w:rsidRPr="00A11170">
                    <w:rPr>
                      <w:sz w:val="16"/>
                      <w:szCs w:val="16"/>
                    </w:rPr>
                    <w:t>ΣΥΝΤΟΜΗ ΠΕΡΙΓΡΑΦΗ ΤΟΥ ΕΡΓΟΥ</w:t>
                  </w:r>
                </w:p>
              </w:tc>
              <w:tc>
                <w:tcPr>
                  <w:tcW w:w="517"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ind w:left="-108"/>
                    <w:jc w:val="center"/>
                    <w:rPr>
                      <w:sz w:val="16"/>
                      <w:szCs w:val="16"/>
                    </w:rPr>
                  </w:pPr>
                  <w:r w:rsidRPr="00A11170">
                    <w:rPr>
                      <w:sz w:val="16"/>
                      <w:szCs w:val="16"/>
                    </w:rPr>
                    <w:t>ΔΙΑΡΚΕΙΑ ΕΚΤΕΛΕΣΗΣ ΕΡΓΟΥ</w:t>
                  </w:r>
                  <w:r>
                    <w:rPr>
                      <w:sz w:val="16"/>
                      <w:szCs w:val="16"/>
                    </w:rPr>
                    <w:t xml:space="preserve"> (από – έω</w:t>
                  </w:r>
                  <w:r w:rsidRPr="00A11170">
                    <w:rPr>
                      <w:sz w:val="16"/>
                      <w:szCs w:val="16"/>
                    </w:rPr>
                    <w:t>ς)</w:t>
                  </w:r>
                </w:p>
              </w:tc>
              <w:tc>
                <w:tcPr>
                  <w:tcW w:w="737"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ind w:left="72"/>
                    <w:jc w:val="center"/>
                    <w:rPr>
                      <w:sz w:val="16"/>
                      <w:szCs w:val="16"/>
                    </w:rPr>
                  </w:pPr>
                  <w:r w:rsidRPr="00A11170">
                    <w:rPr>
                      <w:sz w:val="16"/>
                      <w:szCs w:val="16"/>
                    </w:rPr>
                    <w:t>Π</w:t>
                  </w:r>
                  <w:r>
                    <w:rPr>
                      <w:sz w:val="16"/>
                      <w:szCs w:val="16"/>
                    </w:rPr>
                    <w:t>Ρ</w:t>
                  </w:r>
                  <w:r w:rsidRPr="00A11170">
                    <w:rPr>
                      <w:sz w:val="16"/>
                      <w:szCs w:val="16"/>
                    </w:rPr>
                    <w:t>ΟΫΠΟ-ΛΟΓΙΣΜΟΣ</w:t>
                  </w:r>
                </w:p>
              </w:tc>
              <w:tc>
                <w:tcPr>
                  <w:tcW w:w="514"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ind w:left="72"/>
                    <w:jc w:val="center"/>
                    <w:rPr>
                      <w:sz w:val="16"/>
                      <w:szCs w:val="16"/>
                    </w:rPr>
                  </w:pPr>
                  <w:r w:rsidRPr="00A11170">
                    <w:rPr>
                      <w:sz w:val="16"/>
                      <w:szCs w:val="16"/>
                    </w:rPr>
                    <w:t>ΠΑΡΟΥΑ ΦΑΣΗ</w:t>
                  </w:r>
                </w:p>
              </w:tc>
              <w:tc>
                <w:tcPr>
                  <w:tcW w:w="730"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ΣΥΝ</w:t>
                  </w:r>
                  <w:r>
                    <w:rPr>
                      <w:sz w:val="16"/>
                      <w:szCs w:val="16"/>
                    </w:rPr>
                    <w:t>Ο</w:t>
                  </w:r>
                  <w:r w:rsidRPr="00A11170">
                    <w:rPr>
                      <w:sz w:val="16"/>
                      <w:szCs w:val="16"/>
                    </w:rPr>
                    <w:t>ΠΤΙΚΗ ΠΕΡ</w:t>
                  </w:r>
                  <w:r>
                    <w:rPr>
                      <w:sz w:val="16"/>
                      <w:szCs w:val="16"/>
                    </w:rPr>
                    <w:t>Ι</w:t>
                  </w:r>
                  <w:r w:rsidRPr="00A11170">
                    <w:rPr>
                      <w:sz w:val="16"/>
                      <w:szCs w:val="16"/>
                    </w:rPr>
                    <w:t>ΓΡΑΦΗ ΣΥΝΕΙΣΦΟΡΑΣ ΣΤΟ ΕΡΓΟ</w:t>
                  </w:r>
                </w:p>
              </w:tc>
              <w:tc>
                <w:tcPr>
                  <w:tcW w:w="690"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ΠΟΣΟΣΤΟ ΣΥΜΜΕΤΟΧΗΣ ΣΤΟ ΕΡΓΟ</w:t>
                  </w:r>
                </w:p>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(προϋπολογισμός)</w:t>
                  </w:r>
                </w:p>
              </w:tc>
              <w:tc>
                <w:tcPr>
                  <w:tcW w:w="515" w:type="pct"/>
                  <w:tcBorders>
                    <w:top w:val="single" w:sz="4" w:space="0" w:color="auto"/>
                    <w:left w:val="single" w:sz="4" w:space="0" w:color="auto"/>
                    <w:bottom w:val="single" w:sz="4" w:space="0" w:color="auto"/>
                    <w:right w:val="single" w:sz="4" w:space="0" w:color="auto"/>
                  </w:tcBorders>
                  <w:shd w:val="clear" w:color="auto" w:fill="D9D9D9"/>
                </w:tcPr>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ΣΤΟΙΧΕΙΟ ΤΕΚΜΗΡΙΩΣΗΣ</w:t>
                  </w:r>
                </w:p>
                <w:p w:rsidR="00D20E5A" w:rsidRPr="00A11170" w:rsidRDefault="00D20E5A" w:rsidP="00053620">
                  <w:pPr>
                    <w:tabs>
                      <w:tab w:val="left" w:pos="-2268"/>
                    </w:tabs>
                    <w:spacing w:before="100" w:beforeAutospacing="1" w:after="100" w:afterAutospacing="1" w:line="360" w:lineRule="auto"/>
                    <w:jc w:val="center"/>
                    <w:rPr>
                      <w:sz w:val="16"/>
                      <w:szCs w:val="16"/>
                    </w:rPr>
                  </w:pPr>
                  <w:r w:rsidRPr="00A11170">
                    <w:rPr>
                      <w:sz w:val="16"/>
                      <w:szCs w:val="16"/>
                    </w:rPr>
                    <w:t xml:space="preserve">(τύπος &amp; </w:t>
                  </w:r>
                  <w:r>
                    <w:rPr>
                      <w:sz w:val="16"/>
                      <w:szCs w:val="16"/>
                    </w:rPr>
                    <w:t>η</w:t>
                  </w:r>
                  <w:r w:rsidRPr="00A11170">
                    <w:rPr>
                      <w:sz w:val="16"/>
                      <w:szCs w:val="16"/>
                    </w:rPr>
                    <w:t>μ/νία</w:t>
                  </w:r>
                </w:p>
              </w:tc>
            </w:tr>
            <w:tr w:rsidR="00D20E5A" w:rsidRPr="00A11170">
              <w:tc>
                <w:tcPr>
                  <w:tcW w:w="265"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jc w:val="both"/>
                    <w:rPr>
                      <w:b/>
                      <w:bCs/>
                      <w:sz w:val="16"/>
                      <w:szCs w:val="16"/>
                    </w:rPr>
                  </w:pPr>
                </w:p>
              </w:tc>
              <w:tc>
                <w:tcPr>
                  <w:tcW w:w="442"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ind w:left="-108"/>
                    <w:jc w:val="both"/>
                    <w:rPr>
                      <w:b/>
                      <w:bCs/>
                      <w:sz w:val="16"/>
                      <w:szCs w:val="16"/>
                    </w:rPr>
                  </w:pPr>
                </w:p>
              </w:tc>
              <w:tc>
                <w:tcPr>
                  <w:tcW w:w="591"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ind w:left="-108"/>
                    <w:jc w:val="both"/>
                    <w:rPr>
                      <w:b/>
                      <w:bCs/>
                      <w:sz w:val="16"/>
                      <w:szCs w:val="16"/>
                    </w:rPr>
                  </w:pPr>
                </w:p>
              </w:tc>
              <w:tc>
                <w:tcPr>
                  <w:tcW w:w="517"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ind w:left="-108"/>
                    <w:jc w:val="both"/>
                    <w:rPr>
                      <w:b/>
                      <w:bCs/>
                      <w:sz w:val="16"/>
                      <w:szCs w:val="16"/>
                    </w:rPr>
                  </w:pPr>
                </w:p>
              </w:tc>
              <w:tc>
                <w:tcPr>
                  <w:tcW w:w="737"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ind w:left="72"/>
                    <w:jc w:val="both"/>
                    <w:rPr>
                      <w:b/>
                      <w:bCs/>
                      <w:sz w:val="16"/>
                      <w:szCs w:val="16"/>
                    </w:rPr>
                  </w:pPr>
                </w:p>
              </w:tc>
              <w:tc>
                <w:tcPr>
                  <w:tcW w:w="514"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ind w:left="72"/>
                    <w:jc w:val="both"/>
                    <w:rPr>
                      <w:b/>
                      <w:bCs/>
                      <w:sz w:val="16"/>
                      <w:szCs w:val="16"/>
                    </w:rPr>
                  </w:pPr>
                </w:p>
              </w:tc>
              <w:tc>
                <w:tcPr>
                  <w:tcW w:w="730"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jc w:val="both"/>
                    <w:rPr>
                      <w:b/>
                      <w:bCs/>
                      <w:sz w:val="16"/>
                      <w:szCs w:val="16"/>
                    </w:rPr>
                  </w:pPr>
                </w:p>
              </w:tc>
              <w:tc>
                <w:tcPr>
                  <w:tcW w:w="690"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jc w:val="both"/>
                    <w:rPr>
                      <w:b/>
                      <w:bCs/>
                      <w:sz w:val="16"/>
                      <w:szCs w:val="16"/>
                    </w:rPr>
                  </w:pPr>
                </w:p>
              </w:tc>
              <w:tc>
                <w:tcPr>
                  <w:tcW w:w="515" w:type="pct"/>
                  <w:tcBorders>
                    <w:top w:val="single" w:sz="4" w:space="0" w:color="auto"/>
                    <w:left w:val="single" w:sz="4" w:space="0" w:color="auto"/>
                    <w:bottom w:val="single" w:sz="4" w:space="0" w:color="auto"/>
                    <w:right w:val="single" w:sz="4" w:space="0" w:color="auto"/>
                  </w:tcBorders>
                </w:tcPr>
                <w:p w:rsidR="00D20E5A" w:rsidRPr="00A11170" w:rsidRDefault="00D20E5A" w:rsidP="00053620">
                  <w:pPr>
                    <w:tabs>
                      <w:tab w:val="left" w:pos="-2268"/>
                    </w:tabs>
                    <w:spacing w:before="100" w:beforeAutospacing="1" w:after="100" w:afterAutospacing="1" w:line="360" w:lineRule="auto"/>
                    <w:jc w:val="both"/>
                    <w:rPr>
                      <w:b/>
                      <w:bCs/>
                      <w:sz w:val="16"/>
                      <w:szCs w:val="16"/>
                    </w:rPr>
                  </w:pPr>
                </w:p>
              </w:tc>
            </w:tr>
          </w:tbl>
          <w:p w:rsidR="00D20E5A" w:rsidRPr="00A11170" w:rsidRDefault="00D20E5A" w:rsidP="00053620">
            <w:pPr>
              <w:spacing w:before="100" w:beforeAutospacing="1" w:after="100" w:afterAutospacing="1" w:line="360" w:lineRule="auto"/>
              <w:jc w:val="both"/>
              <w:rPr>
                <w:sz w:val="20"/>
                <w:szCs w:val="20"/>
              </w:rPr>
            </w:pPr>
            <w:r>
              <w:rPr>
                <w:sz w:val="20"/>
                <w:szCs w:val="20"/>
              </w:rPr>
              <w:lastRenderedPageBreak/>
              <w:t>Όπου:</w:t>
            </w:r>
          </w:p>
          <w:p w:rsidR="00D20E5A" w:rsidRPr="00A11170" w:rsidRDefault="00D20E5A" w:rsidP="004102BE">
            <w:pPr>
              <w:numPr>
                <w:ilvl w:val="0"/>
                <w:numId w:val="21"/>
              </w:numPr>
              <w:spacing w:before="100" w:beforeAutospacing="1" w:after="100" w:afterAutospacing="1" w:line="360" w:lineRule="auto"/>
              <w:jc w:val="both"/>
              <w:rPr>
                <w:sz w:val="20"/>
                <w:szCs w:val="20"/>
              </w:rPr>
            </w:pPr>
            <w:r w:rsidRPr="00A11170">
              <w:rPr>
                <w:sz w:val="20"/>
                <w:szCs w:val="20"/>
              </w:rPr>
              <w:t xml:space="preserve">«ΠΑΡΟΥΣΑ ΦΑΣΗ»: ολοκληρωμένο </w:t>
            </w:r>
            <w:r>
              <w:rPr>
                <w:sz w:val="20"/>
                <w:szCs w:val="20"/>
              </w:rPr>
              <w:t xml:space="preserve">ή </w:t>
            </w:r>
            <w:r w:rsidRPr="00A11170">
              <w:rPr>
                <w:sz w:val="20"/>
                <w:szCs w:val="20"/>
              </w:rPr>
              <w:t>σε εξέλιξη</w:t>
            </w:r>
          </w:p>
          <w:p w:rsidR="00D20E5A" w:rsidRDefault="00D20E5A" w:rsidP="004102BE">
            <w:pPr>
              <w:numPr>
                <w:ilvl w:val="0"/>
                <w:numId w:val="21"/>
              </w:numPr>
              <w:spacing w:before="100" w:beforeAutospacing="1" w:after="100" w:afterAutospacing="1" w:line="360" w:lineRule="auto"/>
              <w:jc w:val="both"/>
              <w:rPr>
                <w:sz w:val="20"/>
                <w:szCs w:val="20"/>
              </w:rPr>
            </w:pPr>
            <w:r w:rsidRPr="00A11170">
              <w:rPr>
                <w:sz w:val="20"/>
                <w:szCs w:val="20"/>
              </w:rPr>
              <w:t xml:space="preserve">«ΣΤΟΙΧΕΙΟ ΤΕΚΜΗΡΙΩΣΗΣ»: </w:t>
            </w:r>
            <w:r>
              <w:rPr>
                <w:sz w:val="20"/>
                <w:szCs w:val="20"/>
              </w:rPr>
              <w:t>«έξωθεν καλή μαρτυρία» της εξέλιξης, της ολοκλήρωσης ή του επιτυχούς αποτελέσματος του Έργου</w:t>
            </w:r>
            <w:r w:rsidRPr="00A11170">
              <w:rPr>
                <w:sz w:val="20"/>
                <w:szCs w:val="20"/>
              </w:rPr>
              <w:t xml:space="preserve"> </w:t>
            </w:r>
            <w:r>
              <w:rPr>
                <w:sz w:val="20"/>
                <w:szCs w:val="20"/>
              </w:rPr>
              <w:t xml:space="preserve">όπως </w:t>
            </w:r>
            <w:r w:rsidRPr="00A11170">
              <w:rPr>
                <w:sz w:val="20"/>
                <w:szCs w:val="20"/>
              </w:rPr>
              <w:t>πιστοποιητικό Δημόσιας Αρχής, πρωτόκολλο παραλαβής Δημόσιας Αρχής, δήλωση πελάτη-ιδιώτη</w:t>
            </w:r>
            <w:r>
              <w:rPr>
                <w:sz w:val="20"/>
                <w:szCs w:val="20"/>
              </w:rPr>
              <w:t>, ηλεκτρονική διεύθυνση της διαθέσιμης υπηρεσίας κοκ</w:t>
            </w:r>
          </w:p>
          <w:p w:rsidR="00D20E5A" w:rsidRPr="00141DBA" w:rsidRDefault="00D20E5A" w:rsidP="004102BE">
            <w:pPr>
              <w:pStyle w:val="Tabletext"/>
              <w:numPr>
                <w:ilvl w:val="1"/>
                <w:numId w:val="21"/>
              </w:numPr>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 xml:space="preserve">εάν ο Πελάτης είναι Δημόσιος Φορέας ως στοιχείο τεκμηρίωσης υποβάλλεται πιστοποιητικό ή πρωτόκολλο παραλαβής που έχει συνταχθεί και αρμοδίως υπογραφεί από την αρμόδια Δημόσια Αρχή. </w:t>
            </w:r>
          </w:p>
          <w:p w:rsidR="00D20E5A" w:rsidRPr="00141DBA" w:rsidRDefault="00D20E5A" w:rsidP="004102BE">
            <w:pPr>
              <w:pStyle w:val="Tabletext"/>
              <w:numPr>
                <w:ilvl w:val="1"/>
                <w:numId w:val="21"/>
              </w:numPr>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εάν ο Πελάτης είναι Ιδιωτικός Οργανισμός, ως στοιχείο τεκμηρίωσης υποβάλλεται δήλωση του ιδιώτη Οργανισμού όπως εκπροσωπείται από τον Νόμιμο Εκπρόσωπό ή κατάλληλα εξουσιοδοτημένο πρόσωπο, και όχι η σχετική Σύμβαση Έργου.</w:t>
            </w:r>
          </w:p>
          <w:p w:rsidR="00D20E5A" w:rsidRPr="00141DBA" w:rsidRDefault="00D20E5A" w:rsidP="005D0BFC">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Από τα παραπάνω έργα, ένα (1) τουλάχιστον, το οποίο είναι σε ακριβή αντιστοιχία με το αντικείμενο του υπό ανάθεση διαγωνισμού, το οποίο έχει ολοκληρωθεί επιτυχώς από τον Υποψήφιο Ανάδοχο, θα πρέπει να παρουσιάζεται αναλυτικά.</w:t>
            </w:r>
          </w:p>
          <w:p w:rsidR="00D20E5A" w:rsidRPr="00141DBA" w:rsidRDefault="00D20E5A" w:rsidP="005D0BFC">
            <w:pPr>
              <w:pStyle w:val="Tabletext"/>
              <w:spacing w:before="100" w:beforeAutospacing="1" w:after="100" w:afterAutospacing="1" w:line="360" w:lineRule="auto"/>
              <w:jc w:val="both"/>
              <w:rPr>
                <w:rFonts w:ascii="Calibri" w:hAnsi="Calibri" w:cs="Calibri"/>
                <w:sz w:val="20"/>
                <w:szCs w:val="20"/>
                <w:lang w:eastAsia="el-GR"/>
              </w:rPr>
            </w:pPr>
          </w:p>
        </w:tc>
      </w:tr>
      <w:tr w:rsidR="00D20E5A" w:rsidRPr="009405F9">
        <w:tc>
          <w:tcPr>
            <w:tcW w:w="534" w:type="dxa"/>
          </w:tcPr>
          <w:p w:rsidR="00D20E5A" w:rsidRPr="009405F9" w:rsidRDefault="00D20E5A" w:rsidP="00053620">
            <w:pPr>
              <w:spacing w:before="100" w:beforeAutospacing="1" w:after="100" w:afterAutospacing="1"/>
              <w:ind w:left="1920"/>
              <w:jc w:val="both"/>
              <w:rPr>
                <w:b/>
                <w:bCs/>
                <w:sz w:val="20"/>
                <w:szCs w:val="20"/>
              </w:rPr>
            </w:pPr>
            <w:r>
              <w:rPr>
                <w:b/>
                <w:bCs/>
                <w:sz w:val="20"/>
                <w:szCs w:val="20"/>
              </w:rPr>
              <w:lastRenderedPageBreak/>
              <w:t>2.3</w:t>
            </w:r>
          </w:p>
        </w:tc>
        <w:tc>
          <w:tcPr>
            <w:tcW w:w="7988" w:type="dxa"/>
          </w:tcPr>
          <w:p w:rsidR="00D20E5A" w:rsidRPr="00141DBA" w:rsidRDefault="00D20E5A" w:rsidP="00053620">
            <w:pPr>
              <w:pStyle w:val="Tabletext"/>
              <w:spacing w:before="100" w:beforeAutospacing="1" w:after="100" w:afterAutospacing="1" w:line="360" w:lineRule="auto"/>
              <w:jc w:val="both"/>
              <w:rPr>
                <w:rFonts w:ascii="Calibri" w:hAnsi="Calibri" w:cs="Calibri"/>
                <w:sz w:val="20"/>
                <w:szCs w:val="20"/>
                <w:lang w:eastAsia="el-GR"/>
              </w:rPr>
            </w:pPr>
            <w:r w:rsidRPr="00141DBA">
              <w:rPr>
                <w:rFonts w:ascii="Calibri" w:hAnsi="Calibri" w:cs="Calibri"/>
                <w:sz w:val="20"/>
                <w:szCs w:val="20"/>
                <w:lang w:eastAsia="el-GR"/>
              </w:rPr>
              <w:t xml:space="preserve">Η Αναθέτουσα Αρχή διατηρεί το δικαίωμα να ζητήσει από τους υποψηφίους Αναδόχους την πλήρη, εκτεταμένη, αναλυτική  και σε  βάθος επίδειξη και επεξήγηση των λειτουργιών του λογισμικού και προσφερόμενων υπηρεσιών των υπό προμήθεια συστημάτων καθώς και των επεκτάσεων. </w:t>
            </w:r>
          </w:p>
        </w:tc>
      </w:tr>
      <w:tr w:rsidR="00D20E5A" w:rsidRPr="00A11170">
        <w:trPr>
          <w:trHeight w:val="1112"/>
        </w:trPr>
        <w:tc>
          <w:tcPr>
            <w:tcW w:w="534" w:type="dxa"/>
            <w:shd w:val="clear" w:color="auto" w:fill="E0E0E0"/>
          </w:tcPr>
          <w:p w:rsidR="00D20E5A" w:rsidRPr="00A11170" w:rsidRDefault="00D20E5A" w:rsidP="0044491A">
            <w:pPr>
              <w:spacing w:before="100" w:beforeAutospacing="1" w:after="100" w:afterAutospacing="1" w:line="360" w:lineRule="auto"/>
              <w:rPr>
                <w:b/>
                <w:bCs/>
                <w:sz w:val="20"/>
                <w:szCs w:val="20"/>
              </w:rPr>
            </w:pPr>
            <w:r w:rsidRPr="00A11170">
              <w:rPr>
                <w:b/>
                <w:bCs/>
                <w:sz w:val="20"/>
                <w:szCs w:val="20"/>
              </w:rPr>
              <w:t>3.</w:t>
            </w:r>
          </w:p>
        </w:tc>
        <w:tc>
          <w:tcPr>
            <w:tcW w:w="7988" w:type="dxa"/>
            <w:shd w:val="clear" w:color="auto" w:fill="E0E0E0"/>
          </w:tcPr>
          <w:p w:rsidR="00D20E5A" w:rsidRDefault="00D20E5A">
            <w:pPr>
              <w:spacing w:before="100" w:beforeAutospacing="1" w:after="100" w:afterAutospacing="1"/>
              <w:jc w:val="both"/>
              <w:rPr>
                <w:sz w:val="20"/>
                <w:szCs w:val="20"/>
              </w:rPr>
            </w:pPr>
            <w:r w:rsidRPr="00D94450">
              <w:rPr>
                <w:sz w:val="20"/>
                <w:szCs w:val="20"/>
              </w:rPr>
              <w:t xml:space="preserve">Ο Υποψήφιος Ανάδοχος, πρέπει να </w:t>
            </w:r>
            <w:r w:rsidRPr="00EE0400">
              <w:rPr>
                <w:sz w:val="20"/>
                <w:szCs w:val="20"/>
              </w:rPr>
              <w:t xml:space="preserve">διαθέτει ανθρώπινο δυναμικό και πόρους ικανούς και αξιόπιστους για να φέρει σε πέρας επιτυχώς τις απαιτήσεις του </w:t>
            </w:r>
            <w:r>
              <w:rPr>
                <w:sz w:val="20"/>
                <w:szCs w:val="20"/>
              </w:rPr>
              <w:t>φυσικού αντικειμένου του διαγωνισμού</w:t>
            </w:r>
            <w:r w:rsidRPr="00EE0400">
              <w:rPr>
                <w:sz w:val="20"/>
                <w:szCs w:val="20"/>
              </w:rPr>
              <w:t xml:space="preserve">, σε όρους απαιτούμενης εξειδίκευσης, επαγγελματικών προσόντων και εμπειρίας. </w:t>
            </w:r>
            <w:r w:rsidRPr="00A11170">
              <w:rPr>
                <w:sz w:val="20"/>
                <w:szCs w:val="20"/>
              </w:rPr>
              <w:t>Συγκεκριμένα απαιτείται</w:t>
            </w:r>
            <w:r>
              <w:rPr>
                <w:sz w:val="20"/>
                <w:szCs w:val="20"/>
              </w:rPr>
              <w:t xml:space="preserve"> </w:t>
            </w:r>
            <w:r w:rsidRPr="00690A97">
              <w:rPr>
                <w:sz w:val="20"/>
                <w:szCs w:val="20"/>
              </w:rPr>
              <w:t>κατ’ ελάχιστον</w:t>
            </w:r>
            <w:r w:rsidRPr="00A11170">
              <w:rPr>
                <w:sz w:val="20"/>
                <w:szCs w:val="20"/>
              </w:rPr>
              <w:t>:</w:t>
            </w:r>
          </w:p>
          <w:p w:rsidR="00D20E5A" w:rsidRPr="00A11170" w:rsidRDefault="00D20E5A" w:rsidP="004102BE">
            <w:pPr>
              <w:numPr>
                <w:ilvl w:val="0"/>
                <w:numId w:val="20"/>
              </w:numPr>
              <w:spacing w:before="100" w:beforeAutospacing="1" w:after="100" w:afterAutospacing="1" w:line="360" w:lineRule="auto"/>
              <w:ind w:left="470" w:hanging="357"/>
              <w:jc w:val="both"/>
              <w:rPr>
                <w:sz w:val="20"/>
                <w:szCs w:val="20"/>
              </w:rPr>
            </w:pPr>
            <w:r w:rsidRPr="000B3AA6">
              <w:rPr>
                <w:sz w:val="20"/>
                <w:szCs w:val="20"/>
              </w:rPr>
              <w:t xml:space="preserve">το </w:t>
            </w:r>
            <w:r w:rsidRPr="00EC5A56">
              <w:rPr>
                <w:sz w:val="20"/>
                <w:szCs w:val="20"/>
              </w:rPr>
              <w:t>30%</w:t>
            </w:r>
            <w:r w:rsidRPr="000B3AA6">
              <w:rPr>
                <w:sz w:val="20"/>
                <w:szCs w:val="20"/>
              </w:rPr>
              <w:t xml:space="preserve"> του ανθρωποχρόνου που θα διατεθεί για </w:t>
            </w:r>
            <w:r>
              <w:rPr>
                <w:sz w:val="20"/>
                <w:szCs w:val="20"/>
              </w:rPr>
              <w:t xml:space="preserve">την υλοποίηση του ΦΑ της σύμβασης του διαγωνισμού </w:t>
            </w:r>
            <w:r w:rsidRPr="000B3AA6">
              <w:rPr>
                <w:sz w:val="20"/>
                <w:szCs w:val="20"/>
              </w:rPr>
              <w:t>να καλύπτεται από υπαλλήλους</w:t>
            </w:r>
            <w:r w:rsidRPr="00EC5A56">
              <w:rPr>
                <w:sz w:val="20"/>
                <w:szCs w:val="20"/>
              </w:rPr>
              <w:footnoteReference w:id="4"/>
            </w:r>
            <w:r w:rsidRPr="000B3AA6">
              <w:rPr>
                <w:sz w:val="20"/>
                <w:szCs w:val="20"/>
              </w:rPr>
              <w:t xml:space="preserve"> του υποψήφιου Αναδόχου (δηλ. ΜΕΡΙΚΟ ΣΥΝΟΛΟ 3.1 ≥ 30%).</w:t>
            </w:r>
          </w:p>
          <w:p w:rsidR="00D20E5A" w:rsidRDefault="00D20E5A" w:rsidP="004102BE">
            <w:pPr>
              <w:numPr>
                <w:ilvl w:val="0"/>
                <w:numId w:val="20"/>
              </w:numPr>
              <w:spacing w:before="100" w:beforeAutospacing="1" w:after="100" w:afterAutospacing="1" w:line="360" w:lineRule="auto"/>
              <w:ind w:left="470" w:hanging="357"/>
              <w:jc w:val="both"/>
              <w:rPr>
                <w:sz w:val="20"/>
                <w:szCs w:val="20"/>
              </w:rPr>
            </w:pPr>
            <w:r>
              <w:rPr>
                <w:sz w:val="20"/>
                <w:szCs w:val="20"/>
              </w:rPr>
              <w:t xml:space="preserve">ως μέλος της Ομάδας Έργου να διατίθεται σε ρόλο </w:t>
            </w:r>
            <w:r w:rsidRPr="00690A97">
              <w:rPr>
                <w:sz w:val="20"/>
                <w:szCs w:val="20"/>
              </w:rPr>
              <w:t>Υπεύθυνο</w:t>
            </w:r>
            <w:r>
              <w:rPr>
                <w:sz w:val="20"/>
                <w:szCs w:val="20"/>
              </w:rPr>
              <w:t>υ</w:t>
            </w:r>
            <w:r w:rsidRPr="00690A97">
              <w:rPr>
                <w:sz w:val="20"/>
                <w:szCs w:val="20"/>
              </w:rPr>
              <w:t xml:space="preserve"> </w:t>
            </w:r>
            <w:r>
              <w:rPr>
                <w:sz w:val="20"/>
                <w:szCs w:val="20"/>
              </w:rPr>
              <w:t>Έργο</w:t>
            </w:r>
            <w:r w:rsidRPr="00690A97">
              <w:rPr>
                <w:sz w:val="20"/>
                <w:szCs w:val="20"/>
              </w:rPr>
              <w:t>υ (project manager)</w:t>
            </w:r>
            <w:r>
              <w:rPr>
                <w:sz w:val="20"/>
                <w:szCs w:val="20"/>
              </w:rPr>
              <w:t xml:space="preserve">, υπάλληλος ή στέλεχος, </w:t>
            </w:r>
            <w:r w:rsidRPr="00EC5A56">
              <w:rPr>
                <w:sz w:val="20"/>
                <w:szCs w:val="20"/>
              </w:rPr>
              <w:t xml:space="preserve">με επαγγελματική εμπειρία που αποκτήθηκε τα 5 τελευταία έτη, σε Διαχείριση Έργων, αντίστοιχου με το υπό προκήρυξη </w:t>
            </w:r>
            <w:r>
              <w:rPr>
                <w:sz w:val="20"/>
                <w:szCs w:val="20"/>
              </w:rPr>
              <w:t>ΦΑ του διαγωνισμού</w:t>
            </w:r>
          </w:p>
          <w:p w:rsidR="00D20E5A" w:rsidRDefault="00D20E5A" w:rsidP="004102BE">
            <w:pPr>
              <w:numPr>
                <w:ilvl w:val="0"/>
                <w:numId w:val="20"/>
              </w:numPr>
              <w:spacing w:before="100" w:beforeAutospacing="1" w:after="100" w:afterAutospacing="1" w:line="360" w:lineRule="auto"/>
              <w:ind w:left="470" w:hanging="357"/>
              <w:jc w:val="both"/>
              <w:rPr>
                <w:sz w:val="20"/>
                <w:szCs w:val="20"/>
              </w:rPr>
            </w:pPr>
            <w:r w:rsidRPr="00E7497F">
              <w:rPr>
                <w:sz w:val="20"/>
                <w:szCs w:val="20"/>
              </w:rPr>
              <w:lastRenderedPageBreak/>
              <w:t xml:space="preserve">να διατεθεί Ομάδα </w:t>
            </w:r>
            <w:r>
              <w:rPr>
                <w:sz w:val="20"/>
                <w:szCs w:val="20"/>
              </w:rPr>
              <w:t>Έργο</w:t>
            </w:r>
            <w:r w:rsidRPr="00E7497F">
              <w:rPr>
                <w:sz w:val="20"/>
                <w:szCs w:val="20"/>
              </w:rPr>
              <w:t>υ που απαρτίζεται από μέλη με ειδικότητες, επαγγελματικά προσ</w:t>
            </w:r>
            <w:r>
              <w:rPr>
                <w:sz w:val="20"/>
                <w:szCs w:val="20"/>
              </w:rPr>
              <w:t xml:space="preserve">όντα, πιστοποιήσεις </w:t>
            </w:r>
            <w:r w:rsidRPr="00E7497F">
              <w:rPr>
                <w:sz w:val="20"/>
                <w:szCs w:val="20"/>
              </w:rPr>
              <w:t xml:space="preserve">και εμπειρία </w:t>
            </w:r>
            <w:r>
              <w:rPr>
                <w:sz w:val="20"/>
                <w:szCs w:val="20"/>
              </w:rPr>
              <w:t>-</w:t>
            </w:r>
            <w:r w:rsidRPr="00E7497F">
              <w:rPr>
                <w:sz w:val="20"/>
                <w:szCs w:val="20"/>
              </w:rPr>
              <w:t>που αποκτήθ</w:t>
            </w:r>
            <w:r>
              <w:rPr>
                <w:sz w:val="20"/>
                <w:szCs w:val="20"/>
              </w:rPr>
              <w:t>ηκε</w:t>
            </w:r>
            <w:r w:rsidRPr="00E7497F">
              <w:rPr>
                <w:sz w:val="20"/>
                <w:szCs w:val="20"/>
              </w:rPr>
              <w:t xml:space="preserve"> τουλάχιστον τα </w:t>
            </w:r>
            <w:r>
              <w:rPr>
                <w:sz w:val="20"/>
                <w:szCs w:val="20"/>
              </w:rPr>
              <w:t>5</w:t>
            </w:r>
            <w:r w:rsidRPr="00E7497F">
              <w:rPr>
                <w:sz w:val="20"/>
                <w:szCs w:val="20"/>
              </w:rPr>
              <w:t xml:space="preserve"> τελευταία έτη</w:t>
            </w:r>
            <w:r>
              <w:rPr>
                <w:sz w:val="20"/>
                <w:szCs w:val="20"/>
              </w:rPr>
              <w:t>-</w:t>
            </w:r>
            <w:r w:rsidRPr="00E7497F">
              <w:rPr>
                <w:sz w:val="20"/>
                <w:szCs w:val="20"/>
              </w:rPr>
              <w:t xml:space="preserve"> </w:t>
            </w:r>
            <w:r>
              <w:rPr>
                <w:sz w:val="20"/>
                <w:szCs w:val="20"/>
              </w:rPr>
              <w:t xml:space="preserve">η οποία, </w:t>
            </w:r>
            <w:r w:rsidRPr="00E7497F">
              <w:rPr>
                <w:sz w:val="20"/>
                <w:szCs w:val="20"/>
              </w:rPr>
              <w:t>είναι σχετικ</w:t>
            </w:r>
            <w:r>
              <w:rPr>
                <w:sz w:val="20"/>
                <w:szCs w:val="20"/>
              </w:rPr>
              <w:t>ή</w:t>
            </w:r>
            <w:r w:rsidRPr="00E7497F">
              <w:rPr>
                <w:sz w:val="20"/>
                <w:szCs w:val="20"/>
              </w:rPr>
              <w:t xml:space="preserve"> με την ολοκλήρωση όλων των απαιτήσεων του φυσικού αντικειμένου </w:t>
            </w:r>
            <w:r>
              <w:rPr>
                <w:sz w:val="20"/>
                <w:szCs w:val="20"/>
              </w:rPr>
              <w:t>της σύμβασης του</w:t>
            </w:r>
            <w:r w:rsidRPr="00E7497F">
              <w:rPr>
                <w:sz w:val="20"/>
                <w:szCs w:val="20"/>
              </w:rPr>
              <w:t xml:space="preserve"> </w:t>
            </w:r>
            <w:r>
              <w:rPr>
                <w:sz w:val="20"/>
                <w:szCs w:val="20"/>
              </w:rPr>
              <w:t>διαγωνισμού</w:t>
            </w:r>
            <w:r w:rsidRPr="00E7497F">
              <w:rPr>
                <w:sz w:val="20"/>
                <w:szCs w:val="20"/>
              </w:rPr>
              <w:t xml:space="preserve"> σε όλον τον κύκλο ζωής </w:t>
            </w:r>
            <w:r>
              <w:rPr>
                <w:sz w:val="20"/>
                <w:szCs w:val="20"/>
              </w:rPr>
              <w:t>της</w:t>
            </w:r>
            <w:r w:rsidRPr="004446EB">
              <w:rPr>
                <w:sz w:val="20"/>
                <w:szCs w:val="20"/>
              </w:rPr>
              <w:t>.</w:t>
            </w: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62"/>
            </w:tblGrid>
            <w:tr w:rsidR="00D20E5A" w:rsidRPr="00EE0400">
              <w:tc>
                <w:tcPr>
                  <w:tcW w:w="5000" w:type="pct"/>
                  <w:tcBorders>
                    <w:top w:val="single" w:sz="4" w:space="0" w:color="auto"/>
                    <w:left w:val="single" w:sz="4" w:space="0" w:color="auto"/>
                    <w:bottom w:val="single" w:sz="4" w:space="0" w:color="auto"/>
                    <w:right w:val="single" w:sz="4" w:space="0" w:color="auto"/>
                  </w:tcBorders>
                </w:tcPr>
                <w:p w:rsidR="00D20E5A" w:rsidRPr="00141DBA" w:rsidRDefault="00D20E5A" w:rsidP="00EE0400">
                  <w:pPr>
                    <w:pStyle w:val="Tabletext"/>
                    <w:spacing w:before="100" w:beforeAutospacing="1" w:after="100" w:afterAutospacing="1"/>
                    <w:jc w:val="both"/>
                    <w:rPr>
                      <w:rFonts w:ascii="Calibri" w:hAnsi="Calibri" w:cs="Calibri"/>
                      <w:sz w:val="20"/>
                      <w:szCs w:val="20"/>
                    </w:rPr>
                  </w:pPr>
                  <w:r w:rsidRPr="00141DBA">
                    <w:rPr>
                      <w:rFonts w:ascii="Calibri" w:hAnsi="Calibri" w:cs="Calibri"/>
                      <w:sz w:val="20"/>
                      <w:szCs w:val="20"/>
                    </w:rPr>
                    <w:t>Ο υποψήφιος Ανάδοχος για να παρέχει επαρκή τεκμηρίωση κάλυψης της ανωτέρω προϋπόθεσης συμμετοχής, οφείλει να συνυποβάλει στην Προσφορά του (εντός του Φακέλου Δικαιολογητικών Συμμετοχής) τα ακόλουθα στοιχεία τεκμηρίωσης</w:t>
                  </w:r>
                </w:p>
              </w:tc>
            </w:tr>
          </w:tbl>
          <w:p w:rsidR="00D20E5A" w:rsidRPr="00141DBA" w:rsidRDefault="00D20E5A" w:rsidP="00EE0400">
            <w:pPr>
              <w:pStyle w:val="Tabletext"/>
              <w:spacing w:before="100" w:beforeAutospacing="1" w:after="100" w:afterAutospacing="1"/>
              <w:jc w:val="both"/>
              <w:rPr>
                <w:rFonts w:ascii="Calibri" w:hAnsi="Calibri" w:cs="Calibri"/>
                <w:sz w:val="20"/>
                <w:szCs w:val="20"/>
                <w:lang w:eastAsia="el-GR"/>
              </w:rPr>
            </w:pPr>
          </w:p>
        </w:tc>
      </w:tr>
      <w:tr w:rsidR="00D20E5A" w:rsidRPr="00A11170">
        <w:tc>
          <w:tcPr>
            <w:tcW w:w="534" w:type="dxa"/>
          </w:tcPr>
          <w:p w:rsidR="00D20E5A" w:rsidRPr="00A11170" w:rsidRDefault="00D20E5A" w:rsidP="0044491A">
            <w:pPr>
              <w:spacing w:before="100" w:beforeAutospacing="1" w:after="100" w:afterAutospacing="1" w:line="360" w:lineRule="auto"/>
              <w:rPr>
                <w:b/>
                <w:bCs/>
                <w:sz w:val="20"/>
                <w:szCs w:val="20"/>
              </w:rPr>
            </w:pPr>
            <w:r w:rsidRPr="00A11170">
              <w:rPr>
                <w:b/>
                <w:bCs/>
                <w:sz w:val="20"/>
                <w:szCs w:val="20"/>
              </w:rPr>
              <w:lastRenderedPageBreak/>
              <w:t>3.1</w:t>
            </w:r>
          </w:p>
        </w:tc>
        <w:tc>
          <w:tcPr>
            <w:tcW w:w="7988" w:type="dxa"/>
          </w:tcPr>
          <w:p w:rsidR="00D20E5A" w:rsidRPr="00A11170" w:rsidRDefault="00D20E5A" w:rsidP="0044491A">
            <w:pPr>
              <w:spacing w:before="100" w:beforeAutospacing="1" w:after="100" w:afterAutospacing="1" w:line="360" w:lineRule="auto"/>
              <w:rPr>
                <w:sz w:val="20"/>
                <w:szCs w:val="20"/>
              </w:rPr>
            </w:pPr>
            <w:r w:rsidRPr="00A11170">
              <w:rPr>
                <w:sz w:val="20"/>
                <w:szCs w:val="20"/>
              </w:rPr>
              <w:t xml:space="preserve">Πίνακας των </w:t>
            </w:r>
            <w:r>
              <w:rPr>
                <w:b/>
                <w:bCs/>
                <w:sz w:val="20"/>
                <w:szCs w:val="20"/>
              </w:rPr>
              <w:t>μονίμων στελεχών</w:t>
            </w:r>
            <w:r w:rsidRPr="00A11170">
              <w:rPr>
                <w:b/>
                <w:bCs/>
                <w:sz w:val="20"/>
                <w:szCs w:val="20"/>
              </w:rPr>
              <w:t xml:space="preserve"> του υποψήφιου Αναδόχου</w:t>
            </w:r>
            <w:r w:rsidRPr="00A11170">
              <w:rPr>
                <w:sz w:val="20"/>
                <w:szCs w:val="20"/>
              </w:rPr>
              <w:t xml:space="preserve"> που συμμετέχουν στην Ομάδα </w:t>
            </w:r>
            <w:r>
              <w:rPr>
                <w:sz w:val="20"/>
                <w:szCs w:val="20"/>
              </w:rPr>
              <w:t>Έργο</w:t>
            </w:r>
            <w:r w:rsidRPr="00A11170">
              <w:rPr>
                <w:sz w:val="20"/>
                <w:szCs w:val="20"/>
              </w:rPr>
              <w:t>υ, σύμφωνα με το ακόλουθο υπόδειγμα:</w:t>
            </w:r>
          </w:p>
          <w:tbl>
            <w:tblPr>
              <w:tblW w:w="5000" w:type="pct"/>
              <w:tblInd w:w="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09"/>
              <w:gridCol w:w="1754"/>
              <w:gridCol w:w="1754"/>
              <w:gridCol w:w="1754"/>
              <w:gridCol w:w="1101"/>
              <w:gridCol w:w="990"/>
            </w:tblGrid>
            <w:tr w:rsidR="00D20E5A"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Α/Α</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Εταιρία (σε π</w:t>
                  </w:r>
                  <w:r>
                    <w:rPr>
                      <w:sz w:val="16"/>
                      <w:szCs w:val="16"/>
                    </w:rPr>
                    <w:t>ε</w:t>
                  </w:r>
                  <w:r w:rsidRPr="00A11170">
                    <w:rPr>
                      <w:sz w:val="16"/>
                      <w:szCs w:val="16"/>
                    </w:rPr>
                    <w:t>ρίπτωση Ένωσης  Κοινοπραξίας)</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Ονοματεπώ</w:t>
                  </w:r>
                  <w:r>
                    <w:rPr>
                      <w:sz w:val="16"/>
                      <w:szCs w:val="16"/>
                    </w:rPr>
                    <w:t>ν</w:t>
                  </w:r>
                  <w:r w:rsidRPr="00A11170">
                    <w:rPr>
                      <w:sz w:val="16"/>
                      <w:szCs w:val="16"/>
                    </w:rPr>
                    <w:t xml:space="preserve">υμο Μέλους Ομάδας </w:t>
                  </w:r>
                  <w:r>
                    <w:rPr>
                      <w:sz w:val="16"/>
                      <w:szCs w:val="16"/>
                    </w:rPr>
                    <w:t>Έργο</w:t>
                  </w:r>
                  <w:r w:rsidRPr="00A11170">
                    <w:rPr>
                      <w:sz w:val="16"/>
                      <w:szCs w:val="16"/>
                    </w:rPr>
                    <w:t>υ</w:t>
                  </w:r>
                </w:p>
              </w:tc>
              <w:tc>
                <w:tcPr>
                  <w:tcW w:w="1130"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 xml:space="preserve">Ρόλος στην Ομάδα </w:t>
                  </w:r>
                  <w:r>
                    <w:rPr>
                      <w:sz w:val="16"/>
                      <w:szCs w:val="16"/>
                    </w:rPr>
                    <w:t>Έργο</w:t>
                  </w:r>
                  <w:r w:rsidRPr="00A11170">
                    <w:rPr>
                      <w:sz w:val="16"/>
                      <w:szCs w:val="16"/>
                    </w:rPr>
                    <w:t>υ - Θέση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Ανθρωπομήνες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rPr>
                      <w:sz w:val="16"/>
                      <w:szCs w:val="16"/>
                    </w:rPr>
                  </w:pPr>
                  <w:r w:rsidRPr="00A11170">
                    <w:rPr>
                      <w:sz w:val="16"/>
                      <w:szCs w:val="16"/>
                    </w:rPr>
                    <w:t>Ποσ</w:t>
                  </w:r>
                  <w:r>
                    <w:rPr>
                      <w:sz w:val="16"/>
                      <w:szCs w:val="16"/>
                    </w:rPr>
                    <w:t>ο</w:t>
                  </w:r>
                  <w:r w:rsidRPr="00A11170">
                    <w:rPr>
                      <w:sz w:val="16"/>
                      <w:szCs w:val="16"/>
                    </w:rPr>
                    <w:t>στό συμμετοχής* (%</w:t>
                  </w: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30"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3652"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rPr>
                      <w:b/>
                      <w:bCs/>
                      <w:sz w:val="16"/>
                      <w:szCs w:val="16"/>
                    </w:rPr>
                  </w:pPr>
                  <w:r w:rsidRPr="00A11170">
                    <w:rPr>
                      <w:b/>
                      <w:bCs/>
                      <w:sz w:val="16"/>
                      <w:szCs w:val="16"/>
                    </w:rPr>
                    <w:t xml:space="preserve">ΜΕΡΙΚΟ ΣΥΝΟΛΟ (3.1)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bl>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u w:val="single"/>
                <w:lang w:eastAsia="el-GR"/>
              </w:rPr>
            </w:pPr>
          </w:p>
        </w:tc>
      </w:tr>
      <w:tr w:rsidR="00D20E5A" w:rsidRPr="00A11170">
        <w:tc>
          <w:tcPr>
            <w:tcW w:w="534" w:type="dxa"/>
          </w:tcPr>
          <w:p w:rsidR="00D20E5A" w:rsidRPr="00A11170" w:rsidRDefault="00D20E5A" w:rsidP="0044491A">
            <w:pPr>
              <w:spacing w:before="100" w:beforeAutospacing="1" w:after="100" w:afterAutospacing="1" w:line="360" w:lineRule="auto"/>
              <w:rPr>
                <w:b/>
                <w:bCs/>
                <w:sz w:val="20"/>
                <w:szCs w:val="20"/>
              </w:rPr>
            </w:pPr>
            <w:r w:rsidRPr="00A11170">
              <w:rPr>
                <w:b/>
                <w:bCs/>
                <w:sz w:val="20"/>
                <w:szCs w:val="20"/>
              </w:rPr>
              <w:t>3.2</w:t>
            </w:r>
          </w:p>
        </w:tc>
        <w:tc>
          <w:tcPr>
            <w:tcW w:w="7988" w:type="dxa"/>
          </w:tcPr>
          <w:p w:rsidR="00D20E5A" w:rsidRPr="00A11170" w:rsidRDefault="00D20E5A" w:rsidP="0044491A">
            <w:pPr>
              <w:spacing w:before="100" w:beforeAutospacing="1" w:after="100" w:afterAutospacing="1" w:line="360" w:lineRule="auto"/>
              <w:rPr>
                <w:sz w:val="20"/>
                <w:szCs w:val="20"/>
              </w:rPr>
            </w:pPr>
            <w:r w:rsidRPr="00A11170">
              <w:rPr>
                <w:sz w:val="20"/>
                <w:szCs w:val="20"/>
              </w:rPr>
              <w:t xml:space="preserve">Πίνακας των </w:t>
            </w:r>
            <w:r w:rsidRPr="00A11170">
              <w:rPr>
                <w:b/>
                <w:bCs/>
                <w:sz w:val="20"/>
                <w:szCs w:val="20"/>
              </w:rPr>
              <w:t>στελεχών των Υπεργολάβων</w:t>
            </w:r>
            <w:r w:rsidRPr="00A11170">
              <w:rPr>
                <w:sz w:val="20"/>
                <w:szCs w:val="20"/>
              </w:rPr>
              <w:t xml:space="preserve"> </w:t>
            </w:r>
            <w:r w:rsidRPr="00A11170">
              <w:rPr>
                <w:b/>
                <w:bCs/>
                <w:sz w:val="20"/>
                <w:szCs w:val="20"/>
              </w:rPr>
              <w:t>του υποψήφιου Αναδόχου</w:t>
            </w:r>
            <w:r w:rsidRPr="00A11170">
              <w:rPr>
                <w:sz w:val="20"/>
                <w:szCs w:val="20"/>
              </w:rPr>
              <w:t xml:space="preserve"> που συμμετέχουν στην Ομάδα </w:t>
            </w:r>
            <w:r>
              <w:rPr>
                <w:sz w:val="20"/>
                <w:szCs w:val="20"/>
              </w:rPr>
              <w:t>Έργο</w:t>
            </w:r>
            <w:r w:rsidRPr="00A11170">
              <w:rPr>
                <w:sz w:val="20"/>
                <w:szCs w:val="20"/>
              </w:rPr>
              <w:t xml:space="preserve">υ, σύμφωνα με το ακόλουθο υπόδειγμα: </w:t>
            </w:r>
          </w:p>
          <w:tbl>
            <w:tblPr>
              <w:tblW w:w="5000" w:type="pct"/>
              <w:tblInd w:w="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08"/>
              <w:gridCol w:w="1779"/>
              <w:gridCol w:w="1779"/>
              <w:gridCol w:w="1779"/>
              <w:gridCol w:w="1101"/>
              <w:gridCol w:w="916"/>
            </w:tblGrid>
            <w:tr w:rsidR="00D20E5A"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ΑΑ</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Επωνυμία Εταιρείας Υπεργολάβου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Ονοματεπώνυμο</w:t>
                  </w:r>
                  <w:r>
                    <w:rPr>
                      <w:sz w:val="16"/>
                      <w:szCs w:val="16"/>
                    </w:rPr>
                    <w:t xml:space="preserve"> </w:t>
                  </w:r>
                  <w:r w:rsidRPr="00A11170">
                    <w:rPr>
                      <w:sz w:val="16"/>
                      <w:szCs w:val="16"/>
                    </w:rPr>
                    <w:t xml:space="preserve">Μέλους Ομάδας </w:t>
                  </w:r>
                  <w:r>
                    <w:rPr>
                      <w:sz w:val="16"/>
                      <w:szCs w:val="16"/>
                    </w:rPr>
                    <w:t>Έργο</w:t>
                  </w:r>
                  <w:r w:rsidRPr="00A11170">
                    <w:rPr>
                      <w:sz w:val="16"/>
                      <w:szCs w:val="16"/>
                    </w:rPr>
                    <w:t>υ</w:t>
                  </w:r>
                </w:p>
              </w:tc>
              <w:tc>
                <w:tcPr>
                  <w:tcW w:w="1146"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 xml:space="preserve">Ρόλος στην Ομάδα </w:t>
                  </w:r>
                  <w:r>
                    <w:rPr>
                      <w:sz w:val="16"/>
                      <w:szCs w:val="16"/>
                    </w:rPr>
                    <w:t>Έργο</w:t>
                  </w:r>
                  <w:r w:rsidRPr="00A11170">
                    <w:rPr>
                      <w:sz w:val="16"/>
                      <w:szCs w:val="16"/>
                    </w:rPr>
                    <w:t>υ – Θση στο σχήμα υλοποίησης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Ανθρωπομή</w:t>
                  </w:r>
                  <w:r>
                    <w:rPr>
                      <w:sz w:val="16"/>
                      <w:szCs w:val="16"/>
                    </w:rPr>
                    <w:t>ν</w:t>
                  </w:r>
                  <w:r w:rsidRPr="00A11170">
                    <w:rPr>
                      <w:sz w:val="16"/>
                      <w:szCs w:val="16"/>
                    </w:rPr>
                    <w:t>ες</w:t>
                  </w: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rPr>
                      <w:sz w:val="16"/>
                      <w:szCs w:val="16"/>
                    </w:rPr>
                  </w:pPr>
                  <w:r w:rsidRPr="00A11170">
                    <w:rPr>
                      <w:sz w:val="16"/>
                      <w:szCs w:val="16"/>
                    </w:rPr>
                    <w:t>Ποσοστό συμμετοχής*()</w:t>
                  </w: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46"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3701" w:type="pct"/>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rPr>
                      <w:b/>
                      <w:bCs/>
                      <w:sz w:val="16"/>
                      <w:szCs w:val="16"/>
                    </w:rPr>
                  </w:pPr>
                  <w:r w:rsidRPr="00A11170">
                    <w:rPr>
                      <w:b/>
                      <w:bCs/>
                      <w:sz w:val="16"/>
                      <w:szCs w:val="16"/>
                    </w:rPr>
                    <w:t>Μ</w:t>
                  </w:r>
                  <w:r>
                    <w:rPr>
                      <w:b/>
                      <w:bCs/>
                      <w:sz w:val="16"/>
                      <w:szCs w:val="16"/>
                    </w:rPr>
                    <w:t>Ε</w:t>
                  </w:r>
                  <w:r w:rsidRPr="00A11170">
                    <w:rPr>
                      <w:b/>
                      <w:bCs/>
                      <w:sz w:val="16"/>
                      <w:szCs w:val="16"/>
                    </w:rPr>
                    <w:t xml:space="preserve">ΡΙΚΟ ΣΥΝΟΛΟ (3.2) </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pPr>
                </w:p>
              </w:tc>
              <w:tc>
                <w:tcPr>
                  <w:tcW w:w="590"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bl>
          <w:p w:rsidR="00D20E5A" w:rsidRPr="00141DBA" w:rsidRDefault="00D20E5A" w:rsidP="0044491A">
            <w:pPr>
              <w:pStyle w:val="Tabletext"/>
              <w:spacing w:before="100" w:beforeAutospacing="1" w:after="100" w:afterAutospacing="1" w:line="360" w:lineRule="auto"/>
              <w:jc w:val="both"/>
              <w:rPr>
                <w:rFonts w:ascii="Calibri" w:hAnsi="Calibri" w:cs="Calibri"/>
                <w:sz w:val="20"/>
                <w:szCs w:val="20"/>
                <w:lang w:eastAsia="el-GR"/>
              </w:rPr>
            </w:pPr>
          </w:p>
        </w:tc>
      </w:tr>
      <w:tr w:rsidR="00D20E5A" w:rsidRPr="00A11170">
        <w:tc>
          <w:tcPr>
            <w:tcW w:w="534" w:type="dxa"/>
          </w:tcPr>
          <w:p w:rsidR="00D20E5A" w:rsidRPr="00A11170" w:rsidRDefault="00D20E5A" w:rsidP="0044491A">
            <w:pPr>
              <w:spacing w:before="100" w:beforeAutospacing="1" w:after="100" w:afterAutospacing="1" w:line="360" w:lineRule="auto"/>
              <w:rPr>
                <w:b/>
                <w:bCs/>
                <w:sz w:val="20"/>
                <w:szCs w:val="20"/>
              </w:rPr>
            </w:pPr>
            <w:r w:rsidRPr="00A11170">
              <w:rPr>
                <w:b/>
                <w:bCs/>
                <w:sz w:val="20"/>
                <w:szCs w:val="20"/>
              </w:rPr>
              <w:t>3.3</w:t>
            </w:r>
          </w:p>
        </w:tc>
        <w:tc>
          <w:tcPr>
            <w:tcW w:w="7988" w:type="dxa"/>
          </w:tcPr>
          <w:p w:rsidR="00D20E5A" w:rsidRPr="00A11170" w:rsidRDefault="00D20E5A" w:rsidP="0044491A">
            <w:pPr>
              <w:spacing w:before="100" w:beforeAutospacing="1" w:after="100" w:afterAutospacing="1" w:line="360" w:lineRule="auto"/>
              <w:rPr>
                <w:sz w:val="20"/>
                <w:szCs w:val="20"/>
              </w:rPr>
            </w:pPr>
            <w:r w:rsidRPr="00A11170">
              <w:rPr>
                <w:sz w:val="20"/>
                <w:szCs w:val="20"/>
              </w:rPr>
              <w:t xml:space="preserve">Πίνακας των </w:t>
            </w:r>
            <w:r w:rsidRPr="00A11170">
              <w:rPr>
                <w:b/>
                <w:bCs/>
                <w:sz w:val="20"/>
                <w:szCs w:val="20"/>
              </w:rPr>
              <w:t>εξωτερικών συνεργατών του υποψήφιου Αναδόχου</w:t>
            </w:r>
            <w:r w:rsidRPr="00A11170">
              <w:rPr>
                <w:sz w:val="20"/>
                <w:szCs w:val="20"/>
              </w:rPr>
              <w:t xml:space="preserve"> που συμμετέχουν στην Ομάδα </w:t>
            </w:r>
            <w:r>
              <w:rPr>
                <w:sz w:val="20"/>
                <w:szCs w:val="20"/>
              </w:rPr>
              <w:t>Έργο</w:t>
            </w:r>
            <w:r w:rsidRPr="00A11170">
              <w:rPr>
                <w:sz w:val="20"/>
                <w:szCs w:val="20"/>
              </w:rPr>
              <w:t>υ, σύμφωνα με το ακόλουθο υπόδειγμα:</w:t>
            </w:r>
          </w:p>
          <w:tbl>
            <w:tblPr>
              <w:tblW w:w="5000" w:type="pct"/>
              <w:tblInd w:w="3"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08"/>
              <w:gridCol w:w="3510"/>
              <w:gridCol w:w="1751"/>
              <w:gridCol w:w="1101"/>
              <w:gridCol w:w="992"/>
            </w:tblGrid>
            <w:tr w:rsidR="00D20E5A" w:rsidRPr="00A11170">
              <w:tc>
                <w:tcPr>
                  <w:tcW w:w="263"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Α/Α</w:t>
                  </w:r>
                </w:p>
              </w:tc>
              <w:tc>
                <w:tcPr>
                  <w:tcW w:w="2261"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 xml:space="preserve">Ονοματεπώνυμο Μέλους Ομάδας </w:t>
                  </w:r>
                  <w:r>
                    <w:rPr>
                      <w:sz w:val="16"/>
                      <w:szCs w:val="16"/>
                    </w:rPr>
                    <w:t>Έργο</w:t>
                  </w:r>
                  <w:r w:rsidRPr="00A11170">
                    <w:rPr>
                      <w:sz w:val="16"/>
                      <w:szCs w:val="16"/>
                    </w:rPr>
                    <w:t>υ</w:t>
                  </w:r>
                </w:p>
              </w:tc>
              <w:tc>
                <w:tcPr>
                  <w:tcW w:w="1128"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 xml:space="preserve">Ρόλος στην Ομάδα </w:t>
                  </w:r>
                  <w:r>
                    <w:rPr>
                      <w:sz w:val="16"/>
                      <w:szCs w:val="16"/>
                    </w:rPr>
                    <w:t>Έργο</w:t>
                  </w:r>
                  <w:r w:rsidRPr="00A11170">
                    <w:rPr>
                      <w:sz w:val="16"/>
                      <w:szCs w:val="16"/>
                    </w:rPr>
                    <w:t>υ – Θέση στο σχήμα υλποίησης</w:t>
                  </w:r>
                </w:p>
              </w:tc>
              <w:tc>
                <w:tcPr>
                  <w:tcW w:w="709" w:type="pct"/>
                  <w:tcBorders>
                    <w:top w:val="single" w:sz="4" w:space="0" w:color="000080"/>
                    <w:left w:val="single" w:sz="4" w:space="0" w:color="000080"/>
                    <w:bottom w:val="single" w:sz="4" w:space="0" w:color="000080"/>
                    <w:right w:val="single" w:sz="4" w:space="0" w:color="000080"/>
                  </w:tcBorders>
                  <w:shd w:val="clear" w:color="auto" w:fill="E0E0E0"/>
                  <w:vAlign w:val="center"/>
                </w:tcPr>
                <w:p w:rsidR="00D20E5A" w:rsidRPr="00A11170" w:rsidRDefault="00D20E5A" w:rsidP="0044491A">
                  <w:pPr>
                    <w:spacing w:before="100" w:beforeAutospacing="1" w:after="100" w:afterAutospacing="1" w:line="360" w:lineRule="auto"/>
                    <w:rPr>
                      <w:sz w:val="16"/>
                      <w:szCs w:val="16"/>
                    </w:rPr>
                  </w:pPr>
                  <w:r w:rsidRPr="00A11170">
                    <w:rPr>
                      <w:sz w:val="16"/>
                      <w:szCs w:val="16"/>
                    </w:rPr>
                    <w:t>Ανθρωπο</w:t>
                  </w:r>
                  <w:r>
                    <w:rPr>
                      <w:sz w:val="16"/>
                      <w:szCs w:val="16"/>
                    </w:rPr>
                    <w:t>μ</w:t>
                  </w:r>
                  <w:r w:rsidRPr="00A11170">
                    <w:rPr>
                      <w:sz w:val="16"/>
                      <w:szCs w:val="16"/>
                    </w:rPr>
                    <w:t>ήνες</w:t>
                  </w: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rPr>
                      <w:sz w:val="16"/>
                      <w:szCs w:val="16"/>
                    </w:rPr>
                  </w:pPr>
                  <w:r w:rsidRPr="00A11170">
                    <w:rPr>
                      <w:sz w:val="16"/>
                      <w:szCs w:val="16"/>
                    </w:rPr>
                    <w:t>Ποσοστό συμμετοχής* (%)</w:t>
                  </w: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2261"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28"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2261"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28"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263"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2261"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1128"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709" w:type="pct"/>
                  <w:tcBorders>
                    <w:top w:val="single" w:sz="4" w:space="0" w:color="000080"/>
                    <w:left w:val="single" w:sz="4" w:space="0" w:color="000080"/>
                    <w:bottom w:val="single" w:sz="4" w:space="0" w:color="000080"/>
                    <w:right w:val="single" w:sz="4" w:space="0" w:color="000080"/>
                  </w:tcBorders>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r w:rsidR="00D20E5A" w:rsidRPr="00A11170">
              <w:tc>
                <w:tcPr>
                  <w:tcW w:w="3652" w:type="pct"/>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pPr>
                  <w:r w:rsidRPr="00A11170">
                    <w:rPr>
                      <w:b/>
                      <w:bCs/>
                      <w:sz w:val="16"/>
                      <w:szCs w:val="16"/>
                    </w:rPr>
                    <w:t>ΜΕΡΙΚΟ ΣΥΝΟΛΟ (3.3)</w:t>
                  </w:r>
                </w:p>
              </w:tc>
              <w:tc>
                <w:tcPr>
                  <w:tcW w:w="709" w:type="pct"/>
                  <w:tcBorders>
                    <w:top w:val="single" w:sz="4" w:space="0" w:color="000080"/>
                    <w:left w:val="single" w:sz="4" w:space="0" w:color="000080"/>
                    <w:bottom w:val="single" w:sz="4" w:space="0" w:color="000080"/>
                    <w:right w:val="single" w:sz="4" w:space="0" w:color="000080"/>
                  </w:tcBorders>
                  <w:shd w:val="clear" w:color="auto" w:fill="C0C0C0"/>
                  <w:vAlign w:val="center"/>
                </w:tcPr>
                <w:p w:rsidR="00D20E5A" w:rsidRPr="00A11170" w:rsidRDefault="00D20E5A" w:rsidP="0044491A">
                  <w:pPr>
                    <w:spacing w:before="100" w:beforeAutospacing="1" w:after="100" w:afterAutospacing="1" w:line="360" w:lineRule="auto"/>
                  </w:pPr>
                </w:p>
              </w:tc>
              <w:tc>
                <w:tcPr>
                  <w:tcW w:w="639" w:type="pct"/>
                  <w:tcBorders>
                    <w:top w:val="single" w:sz="4" w:space="0" w:color="000080"/>
                    <w:left w:val="single" w:sz="4" w:space="0" w:color="000080"/>
                    <w:bottom w:val="single" w:sz="4" w:space="0" w:color="000080"/>
                    <w:right w:val="single" w:sz="4" w:space="0" w:color="000080"/>
                  </w:tcBorders>
                  <w:shd w:val="clear" w:color="auto" w:fill="C0C0C0"/>
                </w:tcPr>
                <w:p w:rsidR="00D20E5A" w:rsidRPr="00A11170" w:rsidRDefault="00D20E5A" w:rsidP="0044491A">
                  <w:pPr>
                    <w:spacing w:before="100" w:beforeAutospacing="1" w:after="100" w:afterAutospacing="1" w:line="360" w:lineRule="auto"/>
                  </w:pPr>
                </w:p>
              </w:tc>
            </w:tr>
          </w:tbl>
          <w:p w:rsidR="00D20E5A" w:rsidRPr="00A11170" w:rsidRDefault="00D20E5A" w:rsidP="0044491A">
            <w:pPr>
              <w:pStyle w:val="CharCharCharChar"/>
              <w:spacing w:before="100" w:beforeAutospacing="1" w:after="100" w:afterAutospacing="1" w:line="360" w:lineRule="auto"/>
              <w:jc w:val="both"/>
              <w:rPr>
                <w:rFonts w:ascii="Calibri" w:hAnsi="Calibri" w:cs="Calibri"/>
                <w:sz w:val="16"/>
                <w:szCs w:val="16"/>
                <w:lang w:val="el-GR" w:eastAsia="el-GR"/>
              </w:rPr>
            </w:pPr>
            <w:r w:rsidRPr="00A11170">
              <w:rPr>
                <w:rFonts w:ascii="Calibri" w:hAnsi="Calibri" w:cs="Calibri"/>
                <w:sz w:val="16"/>
                <w:szCs w:val="16"/>
                <w:lang w:val="el-GR" w:eastAsia="el-GR"/>
              </w:rPr>
              <w:t xml:space="preserve">*ως </w:t>
            </w:r>
            <w:r w:rsidRPr="00A11170">
              <w:rPr>
                <w:rFonts w:ascii="Calibri" w:hAnsi="Calibri" w:cs="Calibri"/>
                <w:b/>
                <w:bCs/>
                <w:sz w:val="16"/>
                <w:szCs w:val="16"/>
                <w:lang w:val="el-GR" w:eastAsia="el-GR"/>
              </w:rPr>
              <w:t>Ποσοστό Συμμετοχής</w:t>
            </w:r>
            <w:r w:rsidRPr="00A11170">
              <w:rPr>
                <w:rFonts w:ascii="Calibri" w:hAnsi="Calibri" w:cs="Calibri"/>
                <w:sz w:val="16"/>
                <w:szCs w:val="16"/>
                <w:lang w:val="el-GR" w:eastAsia="el-GR"/>
              </w:rPr>
              <w:t xml:space="preserve"> του Μέλους ορίζεται το πηλίκο των ανθρωπομηνών του δια των συνολικών προσφερόμενων ανθρωπομηνών (άθροισμα των μερικών συνόλων 3.1, 3.2, 3.3)</w:t>
            </w:r>
          </w:p>
          <w:p w:rsidR="00D20E5A" w:rsidRPr="00A11170" w:rsidRDefault="00D20E5A" w:rsidP="0044491A">
            <w:pPr>
              <w:pStyle w:val="CharCharCharChar"/>
              <w:spacing w:before="100" w:beforeAutospacing="1" w:after="100" w:afterAutospacing="1" w:line="360" w:lineRule="auto"/>
              <w:jc w:val="both"/>
              <w:rPr>
                <w:rFonts w:ascii="Calibri" w:hAnsi="Calibri" w:cs="Calibri"/>
                <w:sz w:val="16"/>
                <w:szCs w:val="16"/>
                <w:lang w:val="el-GR" w:eastAsia="el-GR"/>
              </w:rPr>
            </w:pPr>
            <w:r w:rsidRPr="00A11170">
              <w:rPr>
                <w:rFonts w:ascii="Calibri" w:hAnsi="Calibri" w:cs="Calibri"/>
                <w:lang w:val="el-GR" w:eastAsia="el-GR"/>
              </w:rPr>
              <w:t xml:space="preserve">Ο υποψήφιος </w:t>
            </w:r>
            <w:r>
              <w:rPr>
                <w:rFonts w:ascii="Calibri" w:hAnsi="Calibri" w:cs="Calibri"/>
                <w:lang w:val="el-GR" w:eastAsia="el-GR"/>
              </w:rPr>
              <w:t>Ανάδοχος</w:t>
            </w:r>
            <w:r w:rsidRPr="00A11170">
              <w:rPr>
                <w:rFonts w:ascii="Calibri" w:hAnsi="Calibri" w:cs="Calibri"/>
                <w:lang w:val="el-GR" w:eastAsia="el-GR"/>
              </w:rPr>
              <w:t>, συμπληρωματικά με τον ανωτέρω Πίνακα, θα πρέπει να καταθέσει δηλώσεις συνεργασίας των εξωτερικών συνεργατών υπό την μορφή Υπεύθυνης Δήλωσης.</w:t>
            </w:r>
          </w:p>
        </w:tc>
      </w:tr>
      <w:tr w:rsidR="00D20E5A" w:rsidRPr="00A11170">
        <w:tc>
          <w:tcPr>
            <w:tcW w:w="534" w:type="dxa"/>
          </w:tcPr>
          <w:p w:rsidR="00D20E5A" w:rsidRPr="00A11170" w:rsidRDefault="00D20E5A" w:rsidP="00D81C5A">
            <w:pPr>
              <w:spacing w:before="100" w:beforeAutospacing="1" w:after="100" w:afterAutospacing="1" w:line="360" w:lineRule="auto"/>
              <w:rPr>
                <w:b/>
                <w:bCs/>
                <w:sz w:val="20"/>
                <w:szCs w:val="20"/>
              </w:rPr>
            </w:pPr>
            <w:r>
              <w:rPr>
                <w:b/>
                <w:bCs/>
                <w:sz w:val="20"/>
                <w:szCs w:val="20"/>
              </w:rPr>
              <w:lastRenderedPageBreak/>
              <w:t>3.4</w:t>
            </w:r>
          </w:p>
        </w:tc>
        <w:tc>
          <w:tcPr>
            <w:tcW w:w="7988" w:type="dxa"/>
          </w:tcPr>
          <w:p w:rsidR="00D20E5A" w:rsidRDefault="00D20E5A">
            <w:pPr>
              <w:spacing w:before="100" w:beforeAutospacing="1"/>
              <w:jc w:val="both"/>
              <w:rPr>
                <w:sz w:val="20"/>
                <w:szCs w:val="20"/>
              </w:rPr>
            </w:pPr>
            <w:r>
              <w:rPr>
                <w:sz w:val="20"/>
                <w:szCs w:val="20"/>
              </w:rPr>
              <w:t xml:space="preserve">Αναλυτικά </w:t>
            </w:r>
            <w:r w:rsidRPr="00A11170">
              <w:rPr>
                <w:sz w:val="20"/>
                <w:szCs w:val="20"/>
              </w:rPr>
              <w:t xml:space="preserve">Βιογραφικά Σημειώματα </w:t>
            </w:r>
            <w:r>
              <w:rPr>
                <w:sz w:val="20"/>
                <w:szCs w:val="20"/>
              </w:rPr>
              <w:t>όλων των μελών της</w:t>
            </w:r>
            <w:r w:rsidRPr="00A11170">
              <w:rPr>
                <w:sz w:val="20"/>
                <w:szCs w:val="20"/>
              </w:rPr>
              <w:t xml:space="preserve"> Ομάδας </w:t>
            </w:r>
            <w:r>
              <w:rPr>
                <w:sz w:val="20"/>
                <w:szCs w:val="20"/>
              </w:rPr>
              <w:t>Έργο</w:t>
            </w:r>
            <w:r w:rsidRPr="00A11170">
              <w:rPr>
                <w:sz w:val="20"/>
                <w:szCs w:val="20"/>
              </w:rPr>
              <w:t xml:space="preserve">υ (βάσει του υποδείγματος </w:t>
            </w:r>
            <w:r w:rsidRPr="000739D3">
              <w:rPr>
                <w:sz w:val="20"/>
                <w:szCs w:val="20"/>
              </w:rPr>
              <w:t xml:space="preserve">στο </w:t>
            </w:r>
            <w:r w:rsidRPr="004446EB">
              <w:rPr>
                <w:sz w:val="20"/>
                <w:szCs w:val="20"/>
              </w:rPr>
              <w:t xml:space="preserve">Μέρος </w:t>
            </w:r>
            <w:r w:rsidRPr="004446EB">
              <w:rPr>
                <w:sz w:val="20"/>
                <w:szCs w:val="20"/>
                <w:lang w:val="en-US"/>
              </w:rPr>
              <w:t>C</w:t>
            </w:r>
            <w:r w:rsidRPr="004446EB">
              <w:rPr>
                <w:sz w:val="20"/>
                <w:szCs w:val="20"/>
              </w:rPr>
              <w:t>2 του Παραρτήματος Γ της Διακήρυξης)</w:t>
            </w:r>
            <w:r w:rsidRPr="000739D3">
              <w:rPr>
                <w:sz w:val="20"/>
                <w:szCs w:val="20"/>
              </w:rPr>
              <w:t xml:space="preserve"> από</w:t>
            </w:r>
            <w:r w:rsidRPr="00A11170">
              <w:rPr>
                <w:sz w:val="20"/>
                <w:szCs w:val="20"/>
              </w:rPr>
              <w:t xml:space="preserve"> τ</w:t>
            </w:r>
            <w:r>
              <w:rPr>
                <w:sz w:val="20"/>
                <w:szCs w:val="20"/>
              </w:rPr>
              <w:t>α</w:t>
            </w:r>
            <w:r w:rsidRPr="00A11170">
              <w:rPr>
                <w:sz w:val="20"/>
                <w:szCs w:val="20"/>
              </w:rPr>
              <w:t xml:space="preserve"> οποί</w:t>
            </w:r>
            <w:r>
              <w:rPr>
                <w:sz w:val="20"/>
                <w:szCs w:val="20"/>
              </w:rPr>
              <w:t>α</w:t>
            </w:r>
            <w:r w:rsidRPr="00A11170">
              <w:rPr>
                <w:sz w:val="20"/>
                <w:szCs w:val="20"/>
              </w:rPr>
              <w:t xml:space="preserve"> να αποδεικνύεται ευθέως</w:t>
            </w:r>
            <w:r>
              <w:rPr>
                <w:sz w:val="20"/>
                <w:szCs w:val="20"/>
              </w:rPr>
              <w:t xml:space="preserve"> και χωρίς άλλη αναγκαία πληροφορία ή διευκρίνιση,</w:t>
            </w:r>
            <w:r w:rsidRPr="00A11170">
              <w:rPr>
                <w:sz w:val="20"/>
                <w:szCs w:val="20"/>
              </w:rPr>
              <w:t xml:space="preserve"> </w:t>
            </w:r>
            <w:r>
              <w:rPr>
                <w:sz w:val="20"/>
                <w:szCs w:val="20"/>
              </w:rPr>
              <w:t>η εξειδίκευση, τα επαγγελματικά προσόντα και η εμπειρία του</w:t>
            </w:r>
            <w:r w:rsidRPr="00A11170">
              <w:rPr>
                <w:sz w:val="20"/>
                <w:szCs w:val="20"/>
              </w:rPr>
              <w:t xml:space="preserve"> </w:t>
            </w:r>
            <w:r>
              <w:rPr>
                <w:sz w:val="20"/>
                <w:szCs w:val="20"/>
              </w:rPr>
              <w:t>σχετικά</w:t>
            </w:r>
            <w:r w:rsidRPr="00A11170">
              <w:rPr>
                <w:sz w:val="20"/>
                <w:szCs w:val="20"/>
              </w:rPr>
              <w:t xml:space="preserve"> τις απαιτήσεις </w:t>
            </w:r>
            <w:r>
              <w:rPr>
                <w:sz w:val="20"/>
                <w:szCs w:val="20"/>
              </w:rPr>
              <w:t xml:space="preserve">που αναλαμβάνει όπως προκύπτει από τον </w:t>
            </w:r>
            <w:r w:rsidRPr="00A11170">
              <w:rPr>
                <w:sz w:val="20"/>
                <w:szCs w:val="20"/>
              </w:rPr>
              <w:t>ρόλο που προτείνετ</w:t>
            </w:r>
            <w:r>
              <w:rPr>
                <w:sz w:val="20"/>
                <w:szCs w:val="20"/>
              </w:rPr>
              <w:t xml:space="preserve">αι να συμμετέχει </w:t>
            </w:r>
            <w:r w:rsidRPr="00A11170">
              <w:rPr>
                <w:sz w:val="20"/>
                <w:szCs w:val="20"/>
              </w:rPr>
              <w:t xml:space="preserve">στην ομάδα </w:t>
            </w:r>
            <w:r>
              <w:rPr>
                <w:sz w:val="20"/>
                <w:szCs w:val="20"/>
              </w:rPr>
              <w:t>Έργο</w:t>
            </w:r>
            <w:r w:rsidRPr="00A11170">
              <w:rPr>
                <w:sz w:val="20"/>
                <w:szCs w:val="20"/>
              </w:rPr>
              <w:t>υ</w:t>
            </w:r>
          </w:p>
          <w:p w:rsidR="00D20E5A" w:rsidRDefault="00D20E5A">
            <w:pPr>
              <w:jc w:val="both"/>
              <w:rPr>
                <w:sz w:val="20"/>
                <w:szCs w:val="20"/>
              </w:rPr>
            </w:pPr>
          </w:p>
        </w:tc>
      </w:tr>
    </w:tbl>
    <w:p w:rsidR="00D20E5A" w:rsidRDefault="00D20E5A" w:rsidP="0019186D"/>
    <w:p w:rsidR="00D20E5A" w:rsidRPr="000F6BA9" w:rsidRDefault="00D20E5A" w:rsidP="0044491A">
      <w:pPr>
        <w:spacing w:before="100" w:beforeAutospacing="1" w:after="100" w:afterAutospacing="1" w:line="360" w:lineRule="auto"/>
        <w:rPr>
          <w:b/>
          <w:bCs/>
        </w:rPr>
      </w:pPr>
    </w:p>
    <w:p w:rsidR="00D20E5A" w:rsidRPr="00102BD1" w:rsidRDefault="00D20E5A" w:rsidP="0044491A">
      <w:pPr>
        <w:spacing w:before="100" w:beforeAutospacing="1" w:after="100" w:afterAutospacing="1" w:line="360" w:lineRule="auto"/>
        <w:rPr>
          <w:b/>
          <w:bCs/>
        </w:rPr>
      </w:pPr>
      <w:r>
        <w:rPr>
          <w:b/>
          <w:bCs/>
        </w:rPr>
        <w:t>ΔΙΕΥΚΡΙΝΙ</w:t>
      </w:r>
      <w:r w:rsidRPr="00102BD1">
        <w:rPr>
          <w:b/>
          <w:bCs/>
        </w:rPr>
        <w:t>ΣΕΙΣ</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
        <w:gridCol w:w="8087"/>
      </w:tblGrid>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bookmarkStart w:id="334" w:name="_Toc58220854"/>
            <w:bookmarkStart w:id="335" w:name="_Toc59595522"/>
            <w:bookmarkStart w:id="336" w:name="_Toc59595721"/>
            <w:bookmarkStart w:id="337" w:name="_Toc59595921"/>
            <w:bookmarkStart w:id="338" w:name="_Toc59596133"/>
            <w:bookmarkStart w:id="339" w:name="_Toc59596343"/>
            <w:bookmarkStart w:id="340" w:name="_Toc59596558"/>
            <w:bookmarkStart w:id="341" w:name="_Toc59596742"/>
            <w:bookmarkStart w:id="342" w:name="_Toc59624300"/>
            <w:bookmarkStart w:id="343" w:name="_Toc59625080"/>
            <w:bookmarkStart w:id="344" w:name="_Toc59625262"/>
            <w:bookmarkStart w:id="345" w:name="_Toc59877209"/>
            <w:bookmarkStart w:id="346" w:name="_Toc59938898"/>
            <w:bookmarkStart w:id="347" w:name="_Toc59947999"/>
            <w:bookmarkStart w:id="348" w:name="_Toc59948928"/>
            <w:bookmarkStart w:id="349" w:name="_Toc59952144"/>
            <w:bookmarkStart w:id="350" w:name="_Toc59962521"/>
            <w:bookmarkStart w:id="351" w:name="_Toc59963183"/>
            <w:bookmarkStart w:id="352" w:name="_Toc58220855"/>
            <w:bookmarkStart w:id="353" w:name="_Toc59595523"/>
            <w:bookmarkStart w:id="354" w:name="_Toc59595722"/>
            <w:bookmarkStart w:id="355" w:name="_Toc59595922"/>
            <w:bookmarkStart w:id="356" w:name="_Toc59596134"/>
            <w:bookmarkStart w:id="357" w:name="_Toc59596344"/>
            <w:bookmarkStart w:id="358" w:name="_Toc59596559"/>
            <w:bookmarkStart w:id="359" w:name="_Toc59596743"/>
            <w:bookmarkStart w:id="360" w:name="_Toc59624301"/>
            <w:bookmarkStart w:id="361" w:name="_Toc59625081"/>
            <w:bookmarkStart w:id="362" w:name="_Toc59625263"/>
            <w:bookmarkStart w:id="363" w:name="_Toc59877210"/>
            <w:bookmarkStart w:id="364" w:name="_Toc59938899"/>
            <w:bookmarkStart w:id="365" w:name="_Toc59948000"/>
            <w:bookmarkStart w:id="366" w:name="_Toc59948929"/>
            <w:bookmarkStart w:id="367" w:name="_Toc59952145"/>
            <w:bookmarkStart w:id="368" w:name="_Toc59962522"/>
            <w:bookmarkStart w:id="369" w:name="_Toc59963184"/>
            <w:bookmarkStart w:id="370" w:name="_Toc58220862"/>
            <w:bookmarkStart w:id="371" w:name="_Toc59595530"/>
            <w:bookmarkStart w:id="372" w:name="_Toc59595729"/>
            <w:bookmarkStart w:id="373" w:name="_Toc59595929"/>
            <w:bookmarkStart w:id="374" w:name="_Toc59596141"/>
            <w:bookmarkStart w:id="375" w:name="_Toc59596351"/>
            <w:bookmarkStart w:id="376" w:name="_Toc59596566"/>
            <w:bookmarkStart w:id="377" w:name="_Toc59596750"/>
            <w:bookmarkStart w:id="378" w:name="_Toc59624308"/>
            <w:bookmarkStart w:id="379" w:name="_Toc59625088"/>
            <w:bookmarkStart w:id="380" w:name="_Toc59625270"/>
            <w:bookmarkStart w:id="381" w:name="_Toc59877217"/>
            <w:bookmarkStart w:id="382" w:name="_Toc59938906"/>
            <w:bookmarkStart w:id="383" w:name="_Toc59948007"/>
            <w:bookmarkStart w:id="384" w:name="_Toc59948936"/>
            <w:bookmarkStart w:id="385" w:name="_Toc59952152"/>
            <w:bookmarkStart w:id="386" w:name="_Toc59962529"/>
            <w:bookmarkStart w:id="387" w:name="_Toc59963191"/>
            <w:bookmarkStart w:id="388" w:name="_Toc58220866"/>
            <w:bookmarkStart w:id="389" w:name="_Toc59595534"/>
            <w:bookmarkStart w:id="390" w:name="_Toc59595733"/>
            <w:bookmarkStart w:id="391" w:name="_Toc59595933"/>
            <w:bookmarkStart w:id="392" w:name="_Toc59596145"/>
            <w:bookmarkStart w:id="393" w:name="_Toc59596355"/>
            <w:bookmarkStart w:id="394" w:name="_Toc59596570"/>
            <w:bookmarkStart w:id="395" w:name="_Toc59596754"/>
            <w:bookmarkStart w:id="396" w:name="_Toc59624312"/>
            <w:bookmarkStart w:id="397" w:name="_Toc59625092"/>
            <w:bookmarkStart w:id="398" w:name="_Toc59625274"/>
            <w:bookmarkStart w:id="399" w:name="_Toc59877221"/>
            <w:bookmarkStart w:id="400" w:name="_Toc59938910"/>
            <w:bookmarkStart w:id="401" w:name="_Toc59948011"/>
            <w:bookmarkStart w:id="402" w:name="_Toc59948940"/>
            <w:bookmarkStart w:id="403" w:name="_Toc59952156"/>
            <w:bookmarkStart w:id="404" w:name="_Toc59962533"/>
            <w:bookmarkStart w:id="405" w:name="_Toc59963195"/>
            <w:bookmarkStart w:id="406" w:name="_Toc58220869"/>
            <w:bookmarkStart w:id="407" w:name="_Toc59595537"/>
            <w:bookmarkStart w:id="408" w:name="_Toc59595736"/>
            <w:bookmarkStart w:id="409" w:name="_Toc59595936"/>
            <w:bookmarkStart w:id="410" w:name="_Toc59596148"/>
            <w:bookmarkStart w:id="411" w:name="_Toc59596358"/>
            <w:bookmarkStart w:id="412" w:name="_Toc59596573"/>
            <w:bookmarkStart w:id="413" w:name="_Toc59596757"/>
            <w:bookmarkStart w:id="414" w:name="_Toc59624315"/>
            <w:bookmarkStart w:id="415" w:name="_Toc59625095"/>
            <w:bookmarkStart w:id="416" w:name="_Toc59625277"/>
            <w:bookmarkStart w:id="417" w:name="_Toc59877224"/>
            <w:bookmarkStart w:id="418" w:name="_Toc59938913"/>
            <w:bookmarkStart w:id="419" w:name="_Toc59948014"/>
            <w:bookmarkStart w:id="420" w:name="_Toc59948943"/>
            <w:bookmarkStart w:id="421" w:name="_Toc59952159"/>
            <w:bookmarkStart w:id="422" w:name="_Toc59962536"/>
            <w:bookmarkStart w:id="423" w:name="_Toc59963198"/>
            <w:bookmarkStart w:id="424" w:name="_Toc58220893"/>
            <w:bookmarkStart w:id="425" w:name="_Toc59595561"/>
            <w:bookmarkStart w:id="426" w:name="_Toc59595760"/>
            <w:bookmarkStart w:id="427" w:name="_Toc59595960"/>
            <w:bookmarkStart w:id="428" w:name="_Toc59596172"/>
            <w:bookmarkStart w:id="429" w:name="_Toc59596382"/>
            <w:bookmarkStart w:id="430" w:name="_Toc59596597"/>
            <w:bookmarkStart w:id="431" w:name="_Toc59596781"/>
            <w:bookmarkStart w:id="432" w:name="_Toc59624339"/>
            <w:bookmarkStart w:id="433" w:name="_Toc59625119"/>
            <w:bookmarkStart w:id="434" w:name="_Toc59625301"/>
            <w:bookmarkStart w:id="435" w:name="_Toc59877248"/>
            <w:bookmarkStart w:id="436" w:name="_Toc59938937"/>
            <w:bookmarkStart w:id="437" w:name="_Toc59948038"/>
            <w:bookmarkStart w:id="438" w:name="_Toc59948967"/>
            <w:bookmarkStart w:id="439" w:name="_Toc59952183"/>
            <w:bookmarkStart w:id="440" w:name="_Toc59962560"/>
            <w:bookmarkStart w:id="441" w:name="_Toc59963222"/>
            <w:bookmarkStart w:id="442" w:name="_Toc58220896"/>
            <w:bookmarkStart w:id="443" w:name="_Toc59595564"/>
            <w:bookmarkStart w:id="444" w:name="_Toc59595763"/>
            <w:bookmarkStart w:id="445" w:name="_Toc59595963"/>
            <w:bookmarkStart w:id="446" w:name="_Toc59596175"/>
            <w:bookmarkStart w:id="447" w:name="_Toc59596385"/>
            <w:bookmarkStart w:id="448" w:name="_Toc59596600"/>
            <w:bookmarkStart w:id="449" w:name="_Toc59596784"/>
            <w:bookmarkStart w:id="450" w:name="_Toc59624342"/>
            <w:bookmarkStart w:id="451" w:name="_Toc59625122"/>
            <w:bookmarkStart w:id="452" w:name="_Toc59625304"/>
            <w:bookmarkStart w:id="453" w:name="_Toc59877251"/>
            <w:bookmarkStart w:id="454" w:name="_Toc59938940"/>
            <w:bookmarkStart w:id="455" w:name="_Toc59948041"/>
            <w:bookmarkStart w:id="456" w:name="_Toc59948970"/>
            <w:bookmarkStart w:id="457" w:name="_Toc59952186"/>
            <w:bookmarkStart w:id="458" w:name="_Toc59962563"/>
            <w:bookmarkStart w:id="459" w:name="_Toc59963225"/>
            <w:bookmarkStart w:id="460" w:name="_Toc58220899"/>
            <w:bookmarkStart w:id="461" w:name="_Toc59595567"/>
            <w:bookmarkStart w:id="462" w:name="_Toc59595766"/>
            <w:bookmarkStart w:id="463" w:name="_Toc59595966"/>
            <w:bookmarkStart w:id="464" w:name="_Toc59596178"/>
            <w:bookmarkStart w:id="465" w:name="_Toc59596388"/>
            <w:bookmarkStart w:id="466" w:name="_Toc59596603"/>
            <w:bookmarkStart w:id="467" w:name="_Toc59596787"/>
            <w:bookmarkStart w:id="468" w:name="_Toc59624345"/>
            <w:bookmarkStart w:id="469" w:name="_Toc59625125"/>
            <w:bookmarkStart w:id="470" w:name="_Toc59625307"/>
            <w:bookmarkStart w:id="471" w:name="_Toc59877254"/>
            <w:bookmarkStart w:id="472" w:name="_Toc59938943"/>
            <w:bookmarkStart w:id="473" w:name="_Toc59948044"/>
            <w:bookmarkStart w:id="474" w:name="_Toc59948973"/>
            <w:bookmarkStart w:id="475" w:name="_Toc59952189"/>
            <w:bookmarkStart w:id="476" w:name="_Toc59962566"/>
            <w:bookmarkStart w:id="477" w:name="_Toc59963228"/>
            <w:bookmarkStart w:id="478" w:name="_Toc58220902"/>
            <w:bookmarkStart w:id="479" w:name="_Toc59595570"/>
            <w:bookmarkStart w:id="480" w:name="_Toc59595769"/>
            <w:bookmarkStart w:id="481" w:name="_Toc59595969"/>
            <w:bookmarkStart w:id="482" w:name="_Toc59596181"/>
            <w:bookmarkStart w:id="483" w:name="_Toc59596391"/>
            <w:bookmarkStart w:id="484" w:name="_Toc59596606"/>
            <w:bookmarkStart w:id="485" w:name="_Toc59596790"/>
            <w:bookmarkStart w:id="486" w:name="_Toc59624348"/>
            <w:bookmarkStart w:id="487" w:name="_Toc59625128"/>
            <w:bookmarkStart w:id="488" w:name="_Toc59625310"/>
            <w:bookmarkStart w:id="489" w:name="_Toc59877257"/>
            <w:bookmarkStart w:id="490" w:name="_Toc59938946"/>
            <w:bookmarkStart w:id="491" w:name="_Toc59948047"/>
            <w:bookmarkStart w:id="492" w:name="_Toc59948976"/>
            <w:bookmarkStart w:id="493" w:name="_Toc59952192"/>
            <w:bookmarkStart w:id="494" w:name="_Toc59962569"/>
            <w:bookmarkStart w:id="495" w:name="_Toc59963231"/>
            <w:bookmarkStart w:id="496" w:name="_Toc58220910"/>
            <w:bookmarkStart w:id="497" w:name="_Toc59595578"/>
            <w:bookmarkStart w:id="498" w:name="_Toc59595777"/>
            <w:bookmarkStart w:id="499" w:name="_Toc59595977"/>
            <w:bookmarkStart w:id="500" w:name="_Toc59596189"/>
            <w:bookmarkStart w:id="501" w:name="_Toc59596399"/>
            <w:bookmarkStart w:id="502" w:name="_Toc59596614"/>
            <w:bookmarkStart w:id="503" w:name="_Toc59596798"/>
            <w:bookmarkStart w:id="504" w:name="_Toc59624356"/>
            <w:bookmarkStart w:id="505" w:name="_Toc59625136"/>
            <w:bookmarkStart w:id="506" w:name="_Toc59625318"/>
            <w:bookmarkStart w:id="507" w:name="_Toc59877265"/>
            <w:bookmarkStart w:id="508" w:name="_Toc59938954"/>
            <w:bookmarkStart w:id="509" w:name="_Toc59948055"/>
            <w:bookmarkStart w:id="510" w:name="_Toc59948984"/>
            <w:bookmarkStart w:id="511" w:name="_Toc59952200"/>
            <w:bookmarkStart w:id="512" w:name="_Toc59962577"/>
            <w:bookmarkStart w:id="513" w:name="_Toc59963239"/>
            <w:bookmarkStart w:id="514" w:name="_Toc58220913"/>
            <w:bookmarkStart w:id="515" w:name="_Toc59595581"/>
            <w:bookmarkStart w:id="516" w:name="_Toc59595780"/>
            <w:bookmarkStart w:id="517" w:name="_Toc59595980"/>
            <w:bookmarkStart w:id="518" w:name="_Toc59596192"/>
            <w:bookmarkStart w:id="519" w:name="_Toc59596402"/>
            <w:bookmarkStart w:id="520" w:name="_Toc59596617"/>
            <w:bookmarkStart w:id="521" w:name="_Toc59596801"/>
            <w:bookmarkStart w:id="522" w:name="_Toc59624359"/>
            <w:bookmarkStart w:id="523" w:name="_Toc59625139"/>
            <w:bookmarkStart w:id="524" w:name="_Toc59625321"/>
            <w:bookmarkStart w:id="525" w:name="_Toc59877268"/>
            <w:bookmarkStart w:id="526" w:name="_Toc59938957"/>
            <w:bookmarkStart w:id="527" w:name="_Toc59948058"/>
            <w:bookmarkStart w:id="528" w:name="_Toc59948987"/>
            <w:bookmarkStart w:id="529" w:name="_Toc59952203"/>
            <w:bookmarkStart w:id="530" w:name="_Toc59962580"/>
            <w:bookmarkStart w:id="531" w:name="_Toc59963242"/>
            <w:bookmarkStart w:id="532" w:name="_Toc58220916"/>
            <w:bookmarkStart w:id="533" w:name="_Toc59595584"/>
            <w:bookmarkStart w:id="534" w:name="_Toc59595783"/>
            <w:bookmarkStart w:id="535" w:name="_Toc59595983"/>
            <w:bookmarkStart w:id="536" w:name="_Toc59596195"/>
            <w:bookmarkStart w:id="537" w:name="_Toc59596405"/>
            <w:bookmarkStart w:id="538" w:name="_Toc59596620"/>
            <w:bookmarkStart w:id="539" w:name="_Toc59596804"/>
            <w:bookmarkStart w:id="540" w:name="_Toc59624362"/>
            <w:bookmarkStart w:id="541" w:name="_Toc59625142"/>
            <w:bookmarkStart w:id="542" w:name="_Toc59625324"/>
            <w:bookmarkStart w:id="543" w:name="_Toc59877271"/>
            <w:bookmarkStart w:id="544" w:name="_Toc59938960"/>
            <w:bookmarkStart w:id="545" w:name="_Toc59948061"/>
            <w:bookmarkStart w:id="546" w:name="_Toc59948990"/>
            <w:bookmarkStart w:id="547" w:name="_Toc59952206"/>
            <w:bookmarkStart w:id="548" w:name="_Toc59962583"/>
            <w:bookmarkStart w:id="549" w:name="_Toc59963245"/>
            <w:bookmarkStart w:id="550" w:name="_Toc58220918"/>
            <w:bookmarkStart w:id="551" w:name="_Toc59595586"/>
            <w:bookmarkStart w:id="552" w:name="_Toc59595785"/>
            <w:bookmarkStart w:id="553" w:name="_Toc59595985"/>
            <w:bookmarkStart w:id="554" w:name="_Toc59596197"/>
            <w:bookmarkStart w:id="555" w:name="_Toc59596407"/>
            <w:bookmarkStart w:id="556" w:name="_Toc59596622"/>
            <w:bookmarkStart w:id="557" w:name="_Toc59596806"/>
            <w:bookmarkStart w:id="558" w:name="_Toc59624364"/>
            <w:bookmarkStart w:id="559" w:name="_Toc59625144"/>
            <w:bookmarkStart w:id="560" w:name="_Toc59625326"/>
            <w:bookmarkStart w:id="561" w:name="_Toc59877273"/>
            <w:bookmarkStart w:id="562" w:name="_Toc59938962"/>
            <w:bookmarkStart w:id="563" w:name="_Toc59948063"/>
            <w:bookmarkStart w:id="564" w:name="_Toc59948992"/>
            <w:bookmarkStart w:id="565" w:name="_Toc59952208"/>
            <w:bookmarkStart w:id="566" w:name="_Toc59962585"/>
            <w:bookmarkStart w:id="567" w:name="_Toc59963247"/>
            <w:bookmarkStart w:id="568" w:name="_Toc58220920"/>
            <w:bookmarkStart w:id="569" w:name="_Toc59595588"/>
            <w:bookmarkStart w:id="570" w:name="_Toc59595787"/>
            <w:bookmarkStart w:id="571" w:name="_Toc59595987"/>
            <w:bookmarkStart w:id="572" w:name="_Toc59596199"/>
            <w:bookmarkStart w:id="573" w:name="_Toc59596409"/>
            <w:bookmarkStart w:id="574" w:name="_Toc59596624"/>
            <w:bookmarkStart w:id="575" w:name="_Toc59596808"/>
            <w:bookmarkStart w:id="576" w:name="_Toc59624366"/>
            <w:bookmarkStart w:id="577" w:name="_Toc59625146"/>
            <w:bookmarkStart w:id="578" w:name="_Toc59625328"/>
            <w:bookmarkStart w:id="579" w:name="_Toc59877275"/>
            <w:bookmarkStart w:id="580" w:name="_Toc59938964"/>
            <w:bookmarkStart w:id="581" w:name="_Toc59948065"/>
            <w:bookmarkStart w:id="582" w:name="_Toc59948994"/>
            <w:bookmarkStart w:id="583" w:name="_Toc59952210"/>
            <w:bookmarkStart w:id="584" w:name="_Toc59962587"/>
            <w:bookmarkStart w:id="585" w:name="_Toc59963249"/>
            <w:bookmarkStart w:id="586" w:name="_Toc58220921"/>
            <w:bookmarkStart w:id="587" w:name="_Toc59595589"/>
            <w:bookmarkStart w:id="588" w:name="_Toc59595788"/>
            <w:bookmarkStart w:id="589" w:name="_Toc59595988"/>
            <w:bookmarkStart w:id="590" w:name="_Toc59596200"/>
            <w:bookmarkStart w:id="591" w:name="_Toc59596410"/>
            <w:bookmarkStart w:id="592" w:name="_Toc59596625"/>
            <w:bookmarkStart w:id="593" w:name="_Toc59596809"/>
            <w:bookmarkStart w:id="594" w:name="_Toc59624367"/>
            <w:bookmarkStart w:id="595" w:name="_Toc59625147"/>
            <w:bookmarkStart w:id="596" w:name="_Toc59625329"/>
            <w:bookmarkStart w:id="597" w:name="_Toc59877276"/>
            <w:bookmarkStart w:id="598" w:name="_Toc59938965"/>
            <w:bookmarkStart w:id="599" w:name="_Toc59948066"/>
            <w:bookmarkStart w:id="600" w:name="_Toc59948995"/>
            <w:bookmarkStart w:id="601" w:name="_Toc59952211"/>
            <w:bookmarkStart w:id="602" w:name="_Toc59962588"/>
            <w:bookmarkStart w:id="603" w:name="_Toc59963250"/>
            <w:bookmarkStart w:id="604" w:name="_Toc58220922"/>
            <w:bookmarkStart w:id="605" w:name="_Toc59595590"/>
            <w:bookmarkStart w:id="606" w:name="_Toc59595789"/>
            <w:bookmarkStart w:id="607" w:name="_Toc59595989"/>
            <w:bookmarkStart w:id="608" w:name="_Toc59596201"/>
            <w:bookmarkStart w:id="609" w:name="_Toc59596411"/>
            <w:bookmarkStart w:id="610" w:name="_Toc59596626"/>
            <w:bookmarkStart w:id="611" w:name="_Toc59596810"/>
            <w:bookmarkStart w:id="612" w:name="_Toc59624368"/>
            <w:bookmarkStart w:id="613" w:name="_Toc59625148"/>
            <w:bookmarkStart w:id="614" w:name="_Toc59625330"/>
            <w:bookmarkStart w:id="615" w:name="_Toc59877277"/>
            <w:bookmarkStart w:id="616" w:name="_Toc59938966"/>
            <w:bookmarkStart w:id="617" w:name="_Toc59948067"/>
            <w:bookmarkStart w:id="618" w:name="_Toc59948996"/>
            <w:bookmarkStart w:id="619" w:name="_Toc59952212"/>
            <w:bookmarkStart w:id="620" w:name="_Toc59962589"/>
            <w:bookmarkStart w:id="621" w:name="_Toc59963251"/>
            <w:bookmarkStart w:id="622" w:name="_Toc104088410"/>
            <w:bookmarkStart w:id="623" w:name="_Toc104088576"/>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p>
        </w:tc>
        <w:tc>
          <w:tcPr>
            <w:tcW w:w="4745" w:type="pct"/>
          </w:tcPr>
          <w:p w:rsidR="00D20E5A" w:rsidRPr="00A11170" w:rsidRDefault="00D20E5A" w:rsidP="0044491A">
            <w:pPr>
              <w:spacing w:before="100" w:beforeAutospacing="1" w:after="100" w:afterAutospacing="1" w:line="360" w:lineRule="auto"/>
              <w:jc w:val="both"/>
              <w:rPr>
                <w:sz w:val="20"/>
                <w:szCs w:val="20"/>
              </w:rPr>
            </w:pPr>
            <w:r>
              <w:rPr>
                <w:sz w:val="20"/>
                <w:szCs w:val="20"/>
              </w:rPr>
              <w:t>Η Αναθέτουσα Αρχή</w:t>
            </w:r>
            <w:r w:rsidRPr="00A11170">
              <w:rPr>
                <w:sz w:val="20"/>
                <w:szCs w:val="20"/>
              </w:rPr>
              <w:t xml:space="preserve"> δύναται να ζητήσει από τον υποψήφιο Ανάδοχο διευκρινίσεις επί των ανωτέρω στοιχείων τεκμηρίωσης, ο οποίος υποχρεούται να τα υποβάλει επί ποινή αποκλεισμού εντός τριών (3) εργασίμων ημερών από την λήψη του σχετικού αιτήματος.</w:t>
            </w:r>
          </w:p>
        </w:tc>
      </w:tr>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p>
        </w:tc>
        <w:tc>
          <w:tcPr>
            <w:tcW w:w="4745" w:type="pct"/>
          </w:tcPr>
          <w:p w:rsidR="00D20E5A" w:rsidRPr="00A11170" w:rsidRDefault="00D20E5A" w:rsidP="0044491A">
            <w:pPr>
              <w:spacing w:before="100" w:beforeAutospacing="1" w:after="100" w:afterAutospacing="1" w:line="360" w:lineRule="auto"/>
              <w:jc w:val="both"/>
              <w:rPr>
                <w:sz w:val="20"/>
                <w:szCs w:val="20"/>
              </w:rPr>
            </w:pPr>
            <w:r w:rsidRPr="00A11170">
              <w:rPr>
                <w:sz w:val="20"/>
                <w:szCs w:val="20"/>
              </w:rPr>
              <w:t xml:space="preserve">Ο υποψήφιος </w:t>
            </w:r>
            <w:r>
              <w:rPr>
                <w:sz w:val="20"/>
                <w:szCs w:val="20"/>
              </w:rPr>
              <w:t>Ανάδοχος</w:t>
            </w:r>
            <w:r w:rsidRPr="00A11170">
              <w:rPr>
                <w:sz w:val="20"/>
                <w:szCs w:val="20"/>
              </w:rPr>
              <w:t xml:space="preserve"> μπορεί να υποβάλλει εκτός των ανωτέρω στοιχείων τεκμηρίωσης και κάθε άλλο στοιχείο τεκμηρίωσης που θεωρεί ότι τεκμηριώνει την </w:t>
            </w:r>
            <w:r>
              <w:rPr>
                <w:sz w:val="20"/>
                <w:szCs w:val="20"/>
              </w:rPr>
              <w:t>ικανότητα</w:t>
            </w:r>
            <w:r w:rsidRPr="00A11170">
              <w:rPr>
                <w:sz w:val="20"/>
                <w:szCs w:val="20"/>
              </w:rPr>
              <w:t xml:space="preserve"> για συμμετοχή του στον διαγωνισμό στην ανάλογη κατηγορία δικαιολογητικών</w:t>
            </w:r>
            <w:r w:rsidRPr="000B3AA6">
              <w:rPr>
                <w:sz w:val="20"/>
                <w:szCs w:val="20"/>
              </w:rPr>
              <w:t xml:space="preserve"> </w:t>
            </w:r>
            <w:r>
              <w:rPr>
                <w:sz w:val="20"/>
                <w:szCs w:val="20"/>
              </w:rPr>
              <w:t>μόνο κατά την υποβολή της πρότασης και όχι εκ των υστέρων.</w:t>
            </w:r>
          </w:p>
        </w:tc>
      </w:tr>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p>
        </w:tc>
        <w:tc>
          <w:tcPr>
            <w:tcW w:w="4745" w:type="pct"/>
          </w:tcPr>
          <w:p w:rsidR="00D20E5A" w:rsidRPr="0002301F" w:rsidRDefault="00D20E5A" w:rsidP="0044491A">
            <w:pPr>
              <w:spacing w:before="100" w:beforeAutospacing="1" w:after="100" w:afterAutospacing="1" w:line="360" w:lineRule="auto"/>
              <w:rPr>
                <w:sz w:val="20"/>
                <w:szCs w:val="20"/>
              </w:rPr>
            </w:pPr>
            <w:r w:rsidRPr="0002301F">
              <w:rPr>
                <w:sz w:val="20"/>
                <w:szCs w:val="20"/>
              </w:rPr>
              <w:t>Σε περίπτωση που ο υποψήφιος Ανάδοχος αποτελεί Ένωση / Κοινοπραξία:</w:t>
            </w:r>
          </w:p>
          <w:p w:rsidR="00D20E5A" w:rsidRPr="0002301F" w:rsidRDefault="00D20E5A" w:rsidP="0044491A">
            <w:pPr>
              <w:spacing w:before="100" w:beforeAutospacing="1" w:after="100" w:afterAutospacing="1" w:line="360" w:lineRule="auto"/>
              <w:rPr>
                <w:sz w:val="20"/>
                <w:szCs w:val="20"/>
              </w:rPr>
            </w:pPr>
            <w:r w:rsidRPr="0002301F">
              <w:rPr>
                <w:sz w:val="20"/>
                <w:szCs w:val="20"/>
              </w:rPr>
              <w:t>-Οι παραπάνω ελάχιστες προϋποθέσεις συμμετοχής αρκεί να καλύπτοαντι αθροιστικά από όλα τα μέλη</w:t>
            </w:r>
          </w:p>
          <w:p w:rsidR="00D20E5A" w:rsidRPr="0002301F" w:rsidRDefault="00D20E5A" w:rsidP="004102BE">
            <w:pPr>
              <w:numPr>
                <w:ilvl w:val="0"/>
                <w:numId w:val="19"/>
              </w:numPr>
              <w:spacing w:before="100" w:beforeAutospacing="1" w:after="100" w:afterAutospacing="1" w:line="360" w:lineRule="auto"/>
              <w:jc w:val="both"/>
              <w:rPr>
                <w:sz w:val="20"/>
                <w:szCs w:val="20"/>
              </w:rPr>
            </w:pPr>
            <w:r w:rsidRPr="0002301F">
              <w:rPr>
                <w:sz w:val="20"/>
                <w:szCs w:val="20"/>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ή συγκεντρωτικά για την Ένωση / Κοινοπραξία.</w:t>
            </w:r>
          </w:p>
        </w:tc>
      </w:tr>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p>
        </w:tc>
        <w:tc>
          <w:tcPr>
            <w:tcW w:w="4745" w:type="pct"/>
          </w:tcPr>
          <w:p w:rsidR="00D20E5A" w:rsidRPr="00A11170" w:rsidRDefault="00D20E5A" w:rsidP="0044491A">
            <w:pPr>
              <w:spacing w:before="100" w:beforeAutospacing="1" w:after="100" w:afterAutospacing="1" w:line="360" w:lineRule="auto"/>
              <w:jc w:val="both"/>
              <w:rPr>
                <w:sz w:val="20"/>
                <w:szCs w:val="20"/>
              </w:rPr>
            </w:pPr>
            <w:r w:rsidRPr="00A11170">
              <w:rPr>
                <w:sz w:val="20"/>
                <w:szCs w:val="20"/>
              </w:rPr>
              <w:t xml:space="preserve">Αν ο υποψήφιος </w:t>
            </w:r>
            <w:r>
              <w:rPr>
                <w:sz w:val="20"/>
                <w:szCs w:val="20"/>
              </w:rPr>
              <w:t>Ανάδοχος</w:t>
            </w:r>
            <w:r w:rsidRPr="00A11170">
              <w:rPr>
                <w:sz w:val="20"/>
                <w:szCs w:val="20"/>
              </w:rPr>
              <w:t xml:space="preserve"> δραστηριοποιείται για χρονικό διάστημα μικρότερο των τριών (3) διαχειριστικών χρήσεων, καταθέτει τα στοιχεία τεκμηρίωσης της χρηματοοικονομικής του ικανότητας για το χρονικό διάστημα της λειτουργίας του.</w:t>
            </w:r>
          </w:p>
        </w:tc>
      </w:tr>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p>
        </w:tc>
        <w:tc>
          <w:tcPr>
            <w:tcW w:w="4745" w:type="pct"/>
          </w:tcPr>
          <w:p w:rsidR="00D20E5A" w:rsidRPr="00A11170" w:rsidRDefault="00D20E5A" w:rsidP="0044491A">
            <w:pPr>
              <w:spacing w:before="100" w:beforeAutospacing="1" w:after="100" w:afterAutospacing="1" w:line="360" w:lineRule="auto"/>
              <w:jc w:val="both"/>
              <w:rPr>
                <w:sz w:val="20"/>
                <w:szCs w:val="20"/>
              </w:rPr>
            </w:pPr>
            <w:r w:rsidRPr="00A11170">
              <w:rPr>
                <w:sz w:val="20"/>
                <w:szCs w:val="20"/>
              </w:rPr>
              <w:t>Επιτρέπεται η κάλυψη των προϋποθέσεων συμμετοχής 1 και 2 ανωτέρω, από τρίτους, σύμφωνα με το άρθρο 46 (παράγραφος 3) του ΠΔ 60/2007. Στην περίπτωση αυτή απαιτείται η προσκόμιση – εντός του φακέλου δικαιολογητικών συμμετοχής – της σχετικής έγγραφης δέσμευσης του τρίτου, ότι για την εκτέλεση της σύμβασης, θα θέσει στη διάθεση του υποψηφίου τους αναγκαίους πόρους.</w:t>
            </w:r>
          </w:p>
        </w:tc>
      </w:tr>
      <w:tr w:rsidR="00D20E5A" w:rsidRPr="00A11170">
        <w:tc>
          <w:tcPr>
            <w:tcW w:w="255" w:type="pct"/>
          </w:tcPr>
          <w:p w:rsidR="00D20E5A" w:rsidRPr="00A11170" w:rsidRDefault="00D20E5A" w:rsidP="004102BE">
            <w:pPr>
              <w:numPr>
                <w:ilvl w:val="0"/>
                <w:numId w:val="18"/>
              </w:numPr>
              <w:spacing w:before="100" w:beforeAutospacing="1" w:after="100" w:afterAutospacing="1" w:line="360" w:lineRule="auto"/>
              <w:jc w:val="both"/>
              <w:rPr>
                <w:sz w:val="20"/>
                <w:szCs w:val="20"/>
              </w:rPr>
            </w:pPr>
          </w:p>
        </w:tc>
        <w:tc>
          <w:tcPr>
            <w:tcW w:w="4745" w:type="pct"/>
          </w:tcPr>
          <w:p w:rsidR="00D20E5A" w:rsidRPr="00A11170" w:rsidRDefault="00D20E5A" w:rsidP="0044491A">
            <w:pPr>
              <w:spacing w:before="100" w:beforeAutospacing="1" w:after="100" w:afterAutospacing="1" w:line="360" w:lineRule="auto"/>
              <w:jc w:val="both"/>
              <w:rPr>
                <w:sz w:val="20"/>
                <w:szCs w:val="20"/>
              </w:rPr>
            </w:pPr>
            <w:r w:rsidRPr="00A11170">
              <w:rPr>
                <w:sz w:val="20"/>
                <w:szCs w:val="20"/>
              </w:rPr>
              <w:t>Στοιχεία τεκμηρίωσης που εκδίδονται σε γλώσσα άλλη, εκτός της ελληνικής, θα συνοδεύονται υποχρεωτικά από επίσημη μετάφρασή τους στην Ελληνική γλώσσα.</w:t>
            </w:r>
          </w:p>
        </w:tc>
      </w:tr>
    </w:tbl>
    <w:p w:rsidR="00D20E5A" w:rsidRPr="00ED62DC" w:rsidRDefault="00D20E5A" w:rsidP="004102BE">
      <w:pPr>
        <w:pStyle w:val="2"/>
        <w:numPr>
          <w:ilvl w:val="1"/>
          <w:numId w:val="38"/>
        </w:numPr>
        <w:tabs>
          <w:tab w:val="clear" w:pos="1080"/>
          <w:tab w:val="clear" w:pos="1440"/>
          <w:tab w:val="clear" w:pos="1980"/>
        </w:tabs>
        <w:spacing w:line="360" w:lineRule="auto"/>
        <w:rPr>
          <w:b w:val="0"/>
          <w:bCs w:val="0"/>
        </w:rPr>
      </w:pPr>
      <w:bookmarkStart w:id="624" w:name="_Toc278755367"/>
      <w:bookmarkStart w:id="625" w:name="_Ref279594240"/>
      <w:bookmarkStart w:id="626" w:name="_Ref280441060"/>
      <w:bookmarkStart w:id="627" w:name="_Ref280441061"/>
      <w:bookmarkStart w:id="628" w:name="_Ref280634765"/>
      <w:bookmarkStart w:id="629" w:name="_Toc334370880"/>
      <w:r w:rsidRPr="00ED62DC">
        <w:rPr>
          <w:rStyle w:val="2Char"/>
          <w:b/>
          <w:bCs/>
        </w:rPr>
        <w:t>Εγγύηση Συμμετοχής</w:t>
      </w:r>
      <w:bookmarkEnd w:id="624"/>
      <w:bookmarkEnd w:id="625"/>
      <w:bookmarkEnd w:id="626"/>
      <w:bookmarkEnd w:id="627"/>
      <w:bookmarkEnd w:id="628"/>
      <w:bookmarkEnd w:id="629"/>
    </w:p>
    <w:p w:rsidR="00D20E5A" w:rsidRPr="006855D9" w:rsidRDefault="00D20E5A" w:rsidP="0044491A">
      <w:pPr>
        <w:spacing w:before="100" w:beforeAutospacing="1" w:after="100" w:afterAutospacing="1" w:line="360" w:lineRule="auto"/>
        <w:jc w:val="both"/>
      </w:pPr>
      <w:r w:rsidRPr="00A11170">
        <w:t xml:space="preserve">Η </w:t>
      </w:r>
      <w:r>
        <w:t>Προσφο</w:t>
      </w:r>
      <w:r w:rsidRPr="00A11170">
        <w:t xml:space="preserve">ρά του υποψήφιου Αναδόχου πρέπει υποχρεωτικά και με ποινή αποκλεισμού να συνοδεύεται από Εγγυητική Επιστολή Συμμετοχής της οποίας το ποσό θα πρέπει να καλύπτει σε ευρώ (€) </w:t>
      </w:r>
      <w:r w:rsidRPr="00A11170">
        <w:rPr>
          <w:b/>
          <w:bCs/>
        </w:rPr>
        <w:t>ποσοστό 5%</w:t>
      </w:r>
      <w:r w:rsidRPr="00A11170">
        <w:t xml:space="preserve"> του προϋπολογισμού του </w:t>
      </w:r>
      <w:r>
        <w:t>Έργο</w:t>
      </w:r>
      <w:r w:rsidRPr="00A11170">
        <w:t xml:space="preserve">υ (συμπεριλαμβανομένου </w:t>
      </w:r>
      <w:r w:rsidRPr="006855D9">
        <w:t>του αναλογούντος ΦΠΑ).</w:t>
      </w:r>
    </w:p>
    <w:p w:rsidR="00D20E5A" w:rsidRPr="00A11170" w:rsidRDefault="00D20E5A" w:rsidP="0044491A">
      <w:pPr>
        <w:spacing w:before="100" w:beforeAutospacing="1" w:after="100" w:afterAutospacing="1" w:line="360" w:lineRule="auto"/>
        <w:jc w:val="both"/>
      </w:pPr>
      <w:r w:rsidRPr="006855D9">
        <w:t xml:space="preserve">Συγκεκριμένα το ύψος της Εγγυητικής Επιστολής Συμμετοχής είναι </w:t>
      </w:r>
      <w:r>
        <w:t>επτά</w:t>
      </w:r>
      <w:r w:rsidRPr="006855D9">
        <w:t xml:space="preserve"> χιλιάδες </w:t>
      </w:r>
      <w:r>
        <w:t>εξακόσια</w:t>
      </w:r>
      <w:r w:rsidRPr="006855D9">
        <w:t xml:space="preserve"> </w:t>
      </w:r>
      <w:r>
        <w:t>εβδομήντα</w:t>
      </w:r>
      <w:r w:rsidRPr="006855D9">
        <w:t xml:space="preserve"> </w:t>
      </w:r>
      <w:r>
        <w:t>έξι</w:t>
      </w:r>
      <w:r w:rsidRPr="006855D9">
        <w:t xml:space="preserve"> </w:t>
      </w:r>
      <w:r>
        <w:t>ε</w:t>
      </w:r>
      <w:r w:rsidRPr="006855D9">
        <w:t>υρώ</w:t>
      </w:r>
      <w:r>
        <w:t xml:space="preserve"> και είκοσι πέντε λεπτά </w:t>
      </w:r>
      <w:r w:rsidRPr="006855D9">
        <w:t>(€</w:t>
      </w:r>
      <w:r>
        <w:t>4</w:t>
      </w:r>
      <w:r w:rsidRPr="006E5962">
        <w:t>.</w:t>
      </w:r>
      <w:r>
        <w:t>600</w:t>
      </w:r>
      <w:r w:rsidRPr="006E5962">
        <w:t>,</w:t>
      </w:r>
      <w:r>
        <w:t>00</w:t>
      </w:r>
      <w:r w:rsidRPr="006855D9">
        <w:t xml:space="preserve">) </w:t>
      </w:r>
      <w:r w:rsidRPr="004446EB">
        <w:t>συμπεριλαμβανομένου ΦΠΑ .</w:t>
      </w:r>
    </w:p>
    <w:p w:rsidR="00D20E5A" w:rsidRPr="00A11170" w:rsidRDefault="00D20E5A" w:rsidP="004102BE">
      <w:pPr>
        <w:numPr>
          <w:ilvl w:val="0"/>
          <w:numId w:val="23"/>
        </w:numPr>
        <w:spacing w:before="100" w:beforeAutospacing="1" w:after="100" w:afterAutospacing="1" w:line="360" w:lineRule="auto"/>
        <w:jc w:val="both"/>
      </w:pPr>
      <w:r w:rsidRPr="00A11170">
        <w:t>Οι Εγγυητικές Επιστολές Συμμετοχής εκδίδονται από αναγνωρισμένο τραπεζικό ή πιστωτικό ίδρυμα ή άλλο νομικό πρόσωπο που λειτουργεί νόμιμα στην Ελλάδα ή σε άλλο κράτος-μέλος της ΕΕ και του ΕΟΧ, και έχουν σύμφωνα με τη νομοθεσία των κρατών-μελών αυτό το δικαίωμα. Οι εγγυήσεις μπορούν επίσης να προέρχονται και από τραπεζικό ή πιστωτικό ίδρυμα που λειτουργεί νόμιμα σε χώρα-μέρος διμερούς ή πολυμερούς συμφωνίας με την ΕΕ ή χώρα που έχει υπογράψει και κυρώσει τη συμφωνία για τις Δημόσιες Συμβάσεις και έχει το σχετικό δικαίωμα έκδοσης εγγυήσεων.</w:t>
      </w:r>
    </w:p>
    <w:p w:rsidR="00D20E5A" w:rsidRPr="00A11170" w:rsidRDefault="00D20E5A" w:rsidP="004102BE">
      <w:pPr>
        <w:numPr>
          <w:ilvl w:val="0"/>
          <w:numId w:val="23"/>
        </w:numPr>
        <w:spacing w:before="100" w:beforeAutospacing="1" w:after="100" w:afterAutospacing="1" w:line="360" w:lineRule="auto"/>
        <w:jc w:val="both"/>
      </w:pPr>
      <w:r w:rsidRPr="00A11170">
        <w:t>Εγγυητικές Επιστολές Συμμετοχής που εκδίδονται σε οποιοδήποτε κράτος από τα παραπάνω εκτός της Ελλάδας, θα συνοδεύονται υποχρεωτικά από επίσημη μετάφρασή τους στην Ελληνική γλώσσα.</w:t>
      </w:r>
    </w:p>
    <w:p w:rsidR="00D20E5A" w:rsidRPr="00A11170" w:rsidRDefault="00D20E5A" w:rsidP="004102BE">
      <w:pPr>
        <w:numPr>
          <w:ilvl w:val="0"/>
          <w:numId w:val="23"/>
        </w:numPr>
        <w:spacing w:before="100" w:beforeAutospacing="1" w:after="100" w:afterAutospacing="1" w:line="360" w:lineRule="auto"/>
        <w:jc w:val="both"/>
      </w:pPr>
      <w:r w:rsidRPr="00A11170">
        <w:lastRenderedPageBreak/>
        <w:t>Οι Εγγυητικές Επιστολές Συμμετοχής θα πρέπει να είναι συμπλη</w:t>
      </w:r>
      <w:r>
        <w:t>ρωμένες σύμφωνα με το υπόδειγμα</w:t>
      </w:r>
      <w:r w:rsidRPr="00A11170">
        <w:t>.</w:t>
      </w:r>
    </w:p>
    <w:p w:rsidR="00D20E5A" w:rsidRPr="00A11170" w:rsidRDefault="00D20E5A" w:rsidP="004102BE">
      <w:pPr>
        <w:numPr>
          <w:ilvl w:val="0"/>
          <w:numId w:val="23"/>
        </w:numPr>
        <w:spacing w:before="100" w:beforeAutospacing="1" w:after="100" w:afterAutospacing="1" w:line="360" w:lineRule="auto"/>
        <w:jc w:val="both"/>
      </w:pPr>
      <w:r w:rsidRPr="00A11170">
        <w:t xml:space="preserve">Σε περίπτωση που ο υποψήφιος </w:t>
      </w:r>
      <w:r>
        <w:t>Ανάδοχος</w:t>
      </w:r>
      <w:r w:rsidRPr="00A11170">
        <w:t xml:space="preserve">, στον οποίο θα κατακυρωθεί το </w:t>
      </w:r>
      <w:r>
        <w:t>Έργο</w:t>
      </w:r>
      <w:r w:rsidRPr="00A11170">
        <w:t xml:space="preserve">, αρνηθεί να υπογράψει εμπροθέσμως τη Σύμβαση ή να καταθέσει </w:t>
      </w:r>
      <w:r>
        <w:t>-</w:t>
      </w:r>
      <w:r w:rsidRPr="00A11170">
        <w:t>προ της υπογραφής της Σύμβασης</w:t>
      </w:r>
      <w:r>
        <w:t>-</w:t>
      </w:r>
      <w:r w:rsidRPr="00A11170">
        <w:t xml:space="preserve"> </w:t>
      </w:r>
      <w:r>
        <w:t xml:space="preserve">την </w:t>
      </w:r>
      <w:r w:rsidRPr="00A11170">
        <w:t xml:space="preserve">Εγγυητική Επιστολή Καλής Εκτέλεσης, σύμφωνα με τα οριζόμενα </w:t>
      </w:r>
      <w:r w:rsidRPr="00CE0D51">
        <w:t>στην παράγραφο Β5.1.4, ή να εκπληρώσει εμπρόθεσμα οποιαδήποτε άλλη υποχρέωσή του, που απορρέει από τη συμμετοχή του στο Διαγωνισμό, κηρύσσεται (σύμφωνα με το άρθρο 34.1 του Π.Δ. 118/2007 έκπτωτος, οπότε η Εγγύηση Συμμετοχής</w:t>
      </w:r>
      <w:r w:rsidRPr="00A11170">
        <w:t xml:space="preserve"> καταπίπτει αυτοδικαίως υπέρ της </w:t>
      </w:r>
      <w:r>
        <w:t>Αναθέτουσα</w:t>
      </w:r>
      <w:r w:rsidRPr="00A11170">
        <w:t xml:space="preserve"> Αρχή</w:t>
      </w:r>
      <w:r>
        <w:t>ς</w:t>
      </w:r>
      <w:r w:rsidRPr="00A11170">
        <w:t xml:space="preserve"> μετά την έκδοση σχετικής απόφασης της </w:t>
      </w:r>
      <w:r>
        <w:t>Αναθέτουσα</w:t>
      </w:r>
      <w:r w:rsidRPr="00A11170">
        <w:t xml:space="preserve"> Αρχή</w:t>
      </w:r>
      <w:r>
        <w:t>ς</w:t>
      </w:r>
      <w:r w:rsidRPr="00A11170">
        <w:t>.</w:t>
      </w:r>
    </w:p>
    <w:p w:rsidR="00D20E5A" w:rsidRPr="00A11170" w:rsidRDefault="00D20E5A" w:rsidP="004102BE">
      <w:pPr>
        <w:numPr>
          <w:ilvl w:val="0"/>
          <w:numId w:val="23"/>
        </w:numPr>
        <w:spacing w:before="100" w:beforeAutospacing="1" w:after="100" w:afterAutospacing="1" w:line="360" w:lineRule="auto"/>
        <w:jc w:val="both"/>
      </w:pPr>
      <w:r w:rsidRPr="00A11170">
        <w:t xml:space="preserve">Η Εγγυητική Επιστολή Συμμετοχής πρέπει να έχει χρονική ισχύ ένα (1) τουλάχιστον μήνα μετά τον χρόνο λήξης ισχύος της </w:t>
      </w:r>
      <w:r>
        <w:t>Προσφο</w:t>
      </w:r>
      <w:r w:rsidRPr="00A11170">
        <w:t>ράς και επιστρέφεται στον Ανάδοχο του Διαγωνισμού με την κατάθεση από αυτόν της Εγγύησης Καλής Εκτέλεσης, στους δε λοιπούς υποψηφίους Αναδόχους μέσα σε δέκα (10) ημέρες από την ημερομηνία της απόφασης περί αποκλεισμού, με την προϋπόθεση ότι δεν έχουν ασκηθεί ένδικα/ ενδικοφανή μέσα από τον υποψήφιο Ανάδοχο που αποκλείστηκε.</w:t>
      </w:r>
    </w:p>
    <w:p w:rsidR="00D20E5A" w:rsidRPr="00A11170" w:rsidRDefault="00D20E5A" w:rsidP="004102BE">
      <w:pPr>
        <w:numPr>
          <w:ilvl w:val="0"/>
          <w:numId w:val="23"/>
        </w:numPr>
        <w:spacing w:before="100" w:beforeAutospacing="1" w:after="100" w:afterAutospacing="1" w:line="360" w:lineRule="auto"/>
        <w:jc w:val="both"/>
      </w:pPr>
      <w:r w:rsidRPr="00A11170">
        <w:t>Στην περίπτωση Ένωσης/ Κοινοπραξίας η Εγγύηση Συμμετοχής περιλαμβάνει και όρο ότι αυτή καλύπτει τις υποχρεώσεις όλων των Μελών της Ένωσης/ Κοινοπραξίας.</w:t>
      </w:r>
    </w:p>
    <w:p w:rsidR="00D20E5A" w:rsidRPr="00A11170" w:rsidRDefault="00D20E5A" w:rsidP="004102BE">
      <w:pPr>
        <w:pStyle w:val="1"/>
        <w:numPr>
          <w:ilvl w:val="0"/>
          <w:numId w:val="38"/>
        </w:numPr>
      </w:pPr>
      <w:bookmarkStart w:id="630" w:name="_Toc334370881"/>
      <w:r w:rsidRPr="00A11170">
        <w:t xml:space="preserve">Κατάρτιση - Υποβολή </w:t>
      </w:r>
      <w:r>
        <w:t>Προσφο</w:t>
      </w:r>
      <w:r w:rsidRPr="00A11170">
        <w:t>ρών</w:t>
      </w:r>
      <w:bookmarkEnd w:id="630"/>
    </w:p>
    <w:p w:rsidR="00D20E5A" w:rsidRPr="00A11170" w:rsidRDefault="00D20E5A" w:rsidP="004102BE">
      <w:pPr>
        <w:pStyle w:val="2"/>
        <w:numPr>
          <w:ilvl w:val="1"/>
          <w:numId w:val="38"/>
        </w:numPr>
        <w:tabs>
          <w:tab w:val="clear" w:pos="1080"/>
          <w:tab w:val="clear" w:pos="1440"/>
          <w:tab w:val="clear" w:pos="1980"/>
        </w:tabs>
        <w:spacing w:line="360" w:lineRule="auto"/>
      </w:pPr>
      <w:bookmarkStart w:id="631" w:name="_Toc334370882"/>
      <w:r w:rsidRPr="00A11170">
        <w:t xml:space="preserve">Τρόπος Υποβολής </w:t>
      </w:r>
      <w:r>
        <w:t>Προσφο</w:t>
      </w:r>
      <w:r w:rsidRPr="00A11170">
        <w:t>ρών</w:t>
      </w:r>
      <w:bookmarkEnd w:id="631"/>
    </w:p>
    <w:p w:rsidR="00D20E5A" w:rsidRPr="00CE0D51" w:rsidRDefault="00D20E5A" w:rsidP="009817D2">
      <w:pPr>
        <w:spacing w:before="100" w:beforeAutospacing="1" w:after="100" w:afterAutospacing="1" w:line="360" w:lineRule="auto"/>
        <w:jc w:val="both"/>
      </w:pPr>
      <w:r w:rsidRPr="00A11170">
        <w:t xml:space="preserve">Με την υποβολή της </w:t>
      </w:r>
      <w:r>
        <w:t>Προσφο</w:t>
      </w:r>
      <w:r w:rsidRPr="00A11170">
        <w:t xml:space="preserve">ράς θεωρείται ότι ο υποψήφιος </w:t>
      </w:r>
      <w:r>
        <w:t>Ανάδοχος</w:t>
      </w:r>
      <w:r w:rsidRPr="00A11170">
        <w:t xml:space="preserve"> αποδέχεται ανεπιφύλακτα τους όρους της παρούσας Διακήρυξης. Επίσης, σε περίπτωση νομικών προσώπων, θεωρείται ότι η υποβολή της </w:t>
      </w:r>
      <w:r>
        <w:t>Προσφο</w:t>
      </w:r>
      <w:r w:rsidRPr="00A11170">
        <w:t xml:space="preserve">ράς και η συμμετοχή στο διαγωνισμό έχουν εγκριθεί από το αρμόδιο όργανο του συμμετέχοντος νομικού προσώπου. Οι ενδιαφερόμενοι υποβάλλουν την </w:t>
      </w:r>
      <w:r>
        <w:t>Προσφο</w:t>
      </w:r>
      <w:r w:rsidRPr="00A11170">
        <w:t xml:space="preserve">ρά τους είτε καταθέτοντάς </w:t>
      </w:r>
      <w:r w:rsidRPr="00A11170">
        <w:lastRenderedPageBreak/>
        <w:t xml:space="preserve">την αυτοπροσώπως ή με ειδικά προς τούτο εξουσιοδοτημένο εκπρόσωπό τους, είτε </w:t>
      </w:r>
      <w:r w:rsidRPr="00CE0D51">
        <w:t>αποστέλλοντάς την ταχυδρομικά με συστημένη επιστολή ή ιδιωτικό ταχυδρομείο (courier) στην διεύθυνση της Αναθέτουσας Αρχής {</w:t>
      </w:r>
      <w:r>
        <w:t xml:space="preserve">Αργοναυτών </w:t>
      </w:r>
      <w:r w:rsidRPr="00CE0D51">
        <w:t xml:space="preserve"> &amp; </w:t>
      </w:r>
      <w:r>
        <w:t>Φιλελλήνων</w:t>
      </w:r>
      <w:r w:rsidRPr="00CE0D51">
        <w:t xml:space="preserve"> – 38</w:t>
      </w:r>
      <w:r>
        <w:t>221</w:t>
      </w:r>
      <w:r w:rsidRPr="00CE0D51">
        <w:t xml:space="preserve"> – Βόλος} </w:t>
      </w:r>
    </w:p>
    <w:p w:rsidR="00D20E5A" w:rsidRPr="00A11170" w:rsidRDefault="00D20E5A" w:rsidP="009817D2">
      <w:pPr>
        <w:spacing w:before="100" w:beforeAutospacing="1" w:after="100" w:afterAutospacing="1" w:line="360" w:lineRule="auto"/>
        <w:jc w:val="both"/>
      </w:pPr>
      <w:r w:rsidRPr="00CE0D51">
        <w:t>Κατά την υποβολή τους οι Προσφορές συνοδεύονται και από έγγραφο υποβολής</w:t>
      </w:r>
      <w:r w:rsidRPr="00A11170">
        <w:t xml:space="preserve"> για πρωτοκόλλησή τους. </w:t>
      </w:r>
      <w:r>
        <w:t>Προσφο</w:t>
      </w:r>
      <w:r w:rsidRPr="00A11170">
        <w:t>ρές που πρωτοκολλούνται μετά την ορισμένη κατά το άρθρο</w:t>
      </w:r>
      <w:r w:rsidRPr="00220BB2">
        <w:rPr>
          <w:color w:val="FF0000"/>
        </w:rPr>
        <w:t xml:space="preserve"> </w:t>
      </w:r>
      <w:r w:rsidR="00220BB2" w:rsidRPr="00220BB2">
        <w:rPr>
          <w:color w:val="FF0000"/>
        </w:rPr>
        <w:t xml:space="preserve"> </w:t>
      </w:r>
      <w:r w:rsidR="00220BB2" w:rsidRPr="0002301F">
        <w:t xml:space="preserve">Β1.4 </w:t>
      </w:r>
      <w:r w:rsidRPr="0002301F">
        <w:t>της</w:t>
      </w:r>
      <w:r w:rsidRPr="00A11170">
        <w:t xml:space="preserve"> παρούσας Διακήρυξης ημερομηνία και δεν λαμβάνονται υπόψη. Η ημερομηνία αυτή αποδεικνύεται μόνο από το πρωτόκολλο εισερχομένων της </w:t>
      </w:r>
      <w:r>
        <w:t>Αναθέτουσα</w:t>
      </w:r>
      <w:r w:rsidRPr="00A11170">
        <w:t>ς αρχής</w:t>
      </w:r>
      <w:r>
        <w:t>.</w:t>
      </w:r>
    </w:p>
    <w:p w:rsidR="00D20E5A" w:rsidRPr="00A11170" w:rsidRDefault="00D20E5A" w:rsidP="009817D2">
      <w:pPr>
        <w:spacing w:before="100" w:beforeAutospacing="1" w:after="100" w:afterAutospacing="1" w:line="360" w:lineRule="auto"/>
        <w:jc w:val="both"/>
      </w:pPr>
      <w:r w:rsidRPr="00A11170">
        <w:t xml:space="preserve">Στην περίπτωση της ταχυδρομικής αποστολής, οι </w:t>
      </w:r>
      <w:r>
        <w:t>Προσφο</w:t>
      </w:r>
      <w:r w:rsidRPr="00A11170">
        <w:t xml:space="preserve">ρές παραλαμβάνονται με απόδειξη, με την απαραίτητη όμως προϋπόθεση ότι θα περιέρχονται στην </w:t>
      </w:r>
      <w:r>
        <w:t>Αναθέτουσα</w:t>
      </w:r>
      <w:r w:rsidRPr="00A11170">
        <w:t xml:space="preserve"> Αρχή μέχρι την καταληκτική ημερομηνία</w:t>
      </w:r>
      <w:r w:rsidRPr="00DB2277">
        <w:t xml:space="preserve"> </w:t>
      </w:r>
      <w:r>
        <w:t>και ώρα</w:t>
      </w:r>
      <w:r w:rsidRPr="00A11170">
        <w:t xml:space="preserve"> υποβολής τους.</w:t>
      </w:r>
    </w:p>
    <w:p w:rsidR="00D20E5A" w:rsidRPr="00A11170" w:rsidRDefault="00D20E5A" w:rsidP="009817D2">
      <w:pPr>
        <w:spacing w:before="100" w:beforeAutospacing="1" w:after="100" w:afterAutospacing="1" w:line="360" w:lineRule="auto"/>
        <w:jc w:val="both"/>
      </w:pPr>
      <w:r w:rsidRPr="00A11170">
        <w:t xml:space="preserve">Δε θα ληφθούν υπόψη </w:t>
      </w:r>
      <w:r>
        <w:t>Προσφο</w:t>
      </w:r>
      <w:r w:rsidRPr="00A11170">
        <w:t xml:space="preserve">ρές που είτε υποβλήθηκαν μετά από την καθορισμένη ημερομηνία και ώρα είτε ταχυδρομήθηκαν έγκαιρα, αλλά δεν έφθασαν στην </w:t>
      </w:r>
      <w:r>
        <w:t>Αναθέτουσα</w:t>
      </w:r>
      <w:r w:rsidRPr="00A11170">
        <w:t xml:space="preserve"> Αρχή έγκαιρα.</w:t>
      </w:r>
    </w:p>
    <w:p w:rsidR="00D20E5A" w:rsidRPr="00A11170" w:rsidRDefault="00D20E5A" w:rsidP="009817D2">
      <w:pPr>
        <w:spacing w:before="100" w:beforeAutospacing="1" w:after="100" w:afterAutospacing="1" w:line="360" w:lineRule="auto"/>
        <w:jc w:val="both"/>
      </w:pPr>
      <w:r w:rsidRPr="00A11170">
        <w:t xml:space="preserve">Η </w:t>
      </w:r>
      <w:r>
        <w:t>Αναθέτουσα</w:t>
      </w:r>
      <w:r w:rsidRPr="00A11170">
        <w:t xml:space="preserve"> Αρχή ουδεμία ευθύνη φέρει για τη μη εμπρόθεσμη παραλαβή της </w:t>
      </w:r>
      <w:r>
        <w:t>Προσφο</w:t>
      </w:r>
      <w:r w:rsidRPr="00A11170">
        <w:t>ράς ή για το περιεχόμενο των φακέλων που τη συνοδεύουν.</w:t>
      </w:r>
    </w:p>
    <w:p w:rsidR="00D20E5A" w:rsidRPr="00ED4E8A" w:rsidRDefault="00D20E5A" w:rsidP="004102BE">
      <w:pPr>
        <w:pStyle w:val="2"/>
        <w:numPr>
          <w:ilvl w:val="1"/>
          <w:numId w:val="38"/>
        </w:numPr>
        <w:tabs>
          <w:tab w:val="clear" w:pos="1080"/>
          <w:tab w:val="clear" w:pos="1440"/>
          <w:tab w:val="clear" w:pos="1980"/>
        </w:tabs>
        <w:spacing w:line="360" w:lineRule="auto"/>
      </w:pPr>
      <w:bookmarkStart w:id="632" w:name="_Toc305413240"/>
      <w:bookmarkStart w:id="633" w:name="_Toc334370883"/>
      <w:r w:rsidRPr="00F9010F">
        <w:t>Περιεχόμενο Προσφορών</w:t>
      </w:r>
      <w:bookmarkEnd w:id="632"/>
      <w:bookmarkEnd w:id="633"/>
    </w:p>
    <w:p w:rsidR="00D20E5A" w:rsidRPr="00A11170" w:rsidRDefault="00D20E5A" w:rsidP="009817D2">
      <w:pPr>
        <w:spacing w:before="100" w:beforeAutospacing="1" w:after="100" w:afterAutospacing="1" w:line="360" w:lineRule="auto"/>
        <w:jc w:val="both"/>
      </w:pPr>
      <w:r w:rsidRPr="00A11170">
        <w:t xml:space="preserve">Οι </w:t>
      </w:r>
      <w:r>
        <w:t>Προσφο</w:t>
      </w:r>
      <w:r w:rsidRPr="00A11170">
        <w:t xml:space="preserve">ρές συντάσσονται σύμφωνα με τους όρους της παρούσας Διακήρυξης. Οι </w:t>
      </w:r>
      <w:r>
        <w:t>Προσφο</w:t>
      </w:r>
      <w:r w:rsidRPr="00A11170">
        <w:t>ρές κατατίθενται μέσα σε ενιαίο σφραγισμένο φάκελο που πρέπει να περιλαμβάνει όλα όσα καθορίζονται στην παρούσα Διακήρυξη</w:t>
      </w:r>
      <w:r>
        <w:t>.</w:t>
      </w:r>
    </w:p>
    <w:p w:rsidR="00D20E5A" w:rsidRPr="00A11170" w:rsidRDefault="00D20E5A" w:rsidP="009817D2">
      <w:pPr>
        <w:spacing w:before="100" w:beforeAutospacing="1" w:after="100" w:afterAutospacing="1" w:line="360" w:lineRule="auto"/>
        <w:jc w:val="both"/>
      </w:pPr>
      <w:r w:rsidRPr="00A11170">
        <w:t>Ο ενιαίος σφραγισμένος φάκελος περιέχει τρεις επί μέρους, ανεξάρτητους,</w:t>
      </w:r>
      <w:r>
        <w:t xml:space="preserve"> σφραγισμένους φακέλους, δηλαδή</w:t>
      </w:r>
      <w:r w:rsidRPr="00A11170">
        <w:t>:</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0"/>
      </w:tblGrid>
      <w:tr w:rsidR="00D20E5A" w:rsidRPr="00A11170">
        <w:tc>
          <w:tcPr>
            <w:tcW w:w="8522" w:type="dxa"/>
          </w:tcPr>
          <w:p w:rsidR="00D20E5A" w:rsidRPr="00A03DA6" w:rsidRDefault="00D20E5A" w:rsidP="0002301F">
            <w:pPr>
              <w:spacing w:before="100" w:beforeAutospacing="1" w:after="100" w:afterAutospacing="1" w:line="360" w:lineRule="auto"/>
              <w:rPr>
                <w:sz w:val="20"/>
                <w:szCs w:val="20"/>
              </w:rPr>
            </w:pPr>
            <w:r w:rsidRPr="00A03DA6">
              <w:rPr>
                <w:b/>
                <w:bCs/>
                <w:sz w:val="20"/>
                <w:szCs w:val="20"/>
              </w:rPr>
              <w:t>Α. «Φάκελος Δικαιολογητικών Συμμετοχής»</w:t>
            </w:r>
            <w:r w:rsidRPr="00A03DA6">
              <w:rPr>
                <w:sz w:val="20"/>
                <w:szCs w:val="20"/>
              </w:rPr>
              <w:t xml:space="preserve">, ο οποίος περιέχει τα νομιμοποιητικά στοιχεία και άλλα </w:t>
            </w:r>
            <w:r w:rsidRPr="00A03DA6">
              <w:rPr>
                <w:sz w:val="20"/>
                <w:szCs w:val="20"/>
              </w:rPr>
              <w:lastRenderedPageBreak/>
              <w:t>απαραίτητα δικαιολογητικά, τα οποία προσδιορίζονται στην παρ.</w:t>
            </w:r>
            <w:r w:rsidRPr="00220BB2">
              <w:rPr>
                <w:color w:val="FF0000"/>
                <w:sz w:val="20"/>
                <w:szCs w:val="20"/>
              </w:rPr>
              <w:t xml:space="preserve"> </w:t>
            </w:r>
            <w:r w:rsidR="00220BB2" w:rsidRPr="00220BB2">
              <w:rPr>
                <w:color w:val="FF0000"/>
                <w:sz w:val="20"/>
                <w:szCs w:val="20"/>
              </w:rPr>
              <w:t xml:space="preserve"> </w:t>
            </w:r>
            <w:r w:rsidR="00220BB2" w:rsidRPr="0002301F">
              <w:rPr>
                <w:sz w:val="20"/>
                <w:szCs w:val="20"/>
              </w:rPr>
              <w:t xml:space="preserve">Β2.3 </w:t>
            </w:r>
            <w:r w:rsidRPr="0002301F">
              <w:rPr>
                <w:sz w:val="20"/>
                <w:szCs w:val="20"/>
              </w:rPr>
              <w:t>Τα</w:t>
            </w:r>
            <w:r w:rsidRPr="00A03DA6">
              <w:rPr>
                <w:sz w:val="20"/>
                <w:szCs w:val="20"/>
              </w:rPr>
              <w:t xml:space="preserve"> δικαιολογητικά θα πρέπει να είναι ταξινομημένα μέσα στον Φάκελο με τη σειρά που ζητούνται.</w:t>
            </w:r>
          </w:p>
        </w:tc>
      </w:tr>
      <w:tr w:rsidR="00D20E5A" w:rsidRPr="00A11170">
        <w:tc>
          <w:tcPr>
            <w:tcW w:w="8522" w:type="dxa"/>
          </w:tcPr>
          <w:p w:rsidR="00D20E5A" w:rsidRPr="00A03DA6" w:rsidRDefault="00D20E5A" w:rsidP="00860A29">
            <w:pPr>
              <w:spacing w:before="100" w:beforeAutospacing="1" w:after="100" w:afterAutospacing="1" w:line="360" w:lineRule="auto"/>
              <w:rPr>
                <w:sz w:val="20"/>
                <w:szCs w:val="20"/>
              </w:rPr>
            </w:pPr>
            <w:r w:rsidRPr="00A03DA6">
              <w:rPr>
                <w:b/>
                <w:bCs/>
                <w:sz w:val="20"/>
                <w:szCs w:val="20"/>
              </w:rPr>
              <w:lastRenderedPageBreak/>
              <w:t>Β. «Φάκελος Τεχνικής Προσφοράς»</w:t>
            </w:r>
            <w:r w:rsidRPr="00A03DA6">
              <w:rPr>
                <w:sz w:val="20"/>
                <w:szCs w:val="20"/>
              </w:rPr>
              <w:t xml:space="preserve">, ο οποίος περιέχει τα στοιχεία της Τεχνικής Προσφοράς του υποψήφιου Αναδόχου, τα οποία προσδιορίζονται στην παρ. </w:t>
            </w:r>
            <w:r w:rsidR="00770A0E">
              <w:fldChar w:fldCharType="begin"/>
            </w:r>
            <w:r w:rsidR="00770A0E">
              <w:instrText xml:space="preserve"> REF _Ref279494623 \r \h  \* MERGEFORMAT </w:instrText>
            </w:r>
            <w:r w:rsidR="00770A0E">
              <w:fldChar w:fldCharType="separate"/>
            </w:r>
            <w:r w:rsidRPr="004446EB">
              <w:rPr>
                <w:sz w:val="20"/>
                <w:szCs w:val="20"/>
              </w:rPr>
              <w:t>Β3.2.2</w:t>
            </w:r>
            <w:r w:rsidR="00770A0E">
              <w:fldChar w:fldCharType="end"/>
            </w:r>
          </w:p>
        </w:tc>
      </w:tr>
      <w:tr w:rsidR="00D20E5A" w:rsidRPr="00A11170">
        <w:tc>
          <w:tcPr>
            <w:tcW w:w="8522" w:type="dxa"/>
          </w:tcPr>
          <w:p w:rsidR="00D20E5A" w:rsidRPr="00A03DA6" w:rsidRDefault="00D20E5A" w:rsidP="00860A29">
            <w:pPr>
              <w:spacing w:before="100" w:beforeAutospacing="1" w:after="100" w:afterAutospacing="1" w:line="360" w:lineRule="auto"/>
              <w:rPr>
                <w:sz w:val="20"/>
                <w:szCs w:val="20"/>
              </w:rPr>
            </w:pPr>
            <w:r w:rsidRPr="00A03DA6">
              <w:rPr>
                <w:b/>
                <w:bCs/>
                <w:sz w:val="20"/>
                <w:szCs w:val="20"/>
              </w:rPr>
              <w:t>Γ. «Φάκελος Οικονομικής Προσφοράς»</w:t>
            </w:r>
            <w:r w:rsidRPr="00A03DA6">
              <w:rPr>
                <w:sz w:val="20"/>
                <w:szCs w:val="20"/>
              </w:rPr>
              <w:t xml:space="preserve">, ο οποίος περιέχει τα στοιχεία της Οικονομικής Προσφοράς του υποψήφιου Αναδόχου, τα οποία προσδιορίζονται στην παρ. </w:t>
            </w:r>
            <w:r w:rsidR="00770A0E">
              <w:fldChar w:fldCharType="begin"/>
            </w:r>
            <w:r w:rsidR="00770A0E">
              <w:instrText xml:space="preserve"> REF _Ref279494654 \r \h  \* MERGEFORMAT </w:instrText>
            </w:r>
            <w:r w:rsidR="00770A0E">
              <w:fldChar w:fldCharType="separate"/>
            </w:r>
            <w:r w:rsidRPr="004446EB">
              <w:rPr>
                <w:sz w:val="20"/>
                <w:szCs w:val="20"/>
              </w:rPr>
              <w:t>Β3.2.3</w:t>
            </w:r>
            <w:r w:rsidR="00770A0E">
              <w:fldChar w:fldCharType="end"/>
            </w:r>
          </w:p>
        </w:tc>
      </w:tr>
    </w:tbl>
    <w:p w:rsidR="00D20E5A" w:rsidRPr="00A11170" w:rsidRDefault="00D20E5A" w:rsidP="009817D2">
      <w:pPr>
        <w:spacing w:before="100" w:beforeAutospacing="1" w:after="100" w:afterAutospacing="1" w:line="360" w:lineRule="auto"/>
        <w:jc w:val="both"/>
        <w:rPr>
          <w:b/>
          <w:bCs/>
        </w:rPr>
      </w:pPr>
      <w:r w:rsidRPr="00A11170">
        <w:rPr>
          <w:b/>
          <w:bCs/>
        </w:rPr>
        <w:t>ΠΡΟΣΟΧΗ:</w:t>
      </w:r>
      <w:r w:rsidRPr="00A11170">
        <w:t xml:space="preserve"> </w:t>
      </w:r>
      <w:r w:rsidRPr="00A11170">
        <w:rPr>
          <w:b/>
          <w:bCs/>
        </w:rPr>
        <w:t xml:space="preserve">Τα </w:t>
      </w:r>
      <w:r w:rsidRPr="00A11170">
        <w:rPr>
          <w:b/>
          <w:bCs/>
          <w:u w:val="single"/>
        </w:rPr>
        <w:t>Δικαιολογητικά Κατακύρωσης</w:t>
      </w:r>
      <w:r w:rsidRPr="00A11170">
        <w:rPr>
          <w:b/>
          <w:bCs/>
        </w:rPr>
        <w:t xml:space="preserve"> δεν υποβάλλονται κατά τη φάση υποβολής των </w:t>
      </w:r>
      <w:r>
        <w:rPr>
          <w:b/>
          <w:bCs/>
        </w:rPr>
        <w:t>Προσφο</w:t>
      </w:r>
      <w:r w:rsidRPr="00A11170">
        <w:rPr>
          <w:b/>
          <w:bCs/>
        </w:rPr>
        <w:t>ρών των υποψηφίων Αναδόχων.</w:t>
      </w:r>
    </w:p>
    <w:p w:rsidR="00D20E5A" w:rsidRPr="00A11170" w:rsidRDefault="00D20E5A" w:rsidP="009817D2">
      <w:pPr>
        <w:spacing w:before="100" w:beforeAutospacing="1" w:after="100" w:afterAutospacing="1" w:line="360" w:lineRule="auto"/>
      </w:pPr>
      <w:r w:rsidRPr="00A11170">
        <w:t>Οι ανωτέρω Φάκελοι θα υποβληθούν ως εξής:</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0"/>
      </w:tblGrid>
      <w:tr w:rsidR="00D20E5A" w:rsidRPr="00A11170">
        <w:tc>
          <w:tcPr>
            <w:tcW w:w="9855" w:type="dxa"/>
          </w:tcPr>
          <w:p w:rsidR="00D20E5A" w:rsidRPr="00A11170" w:rsidRDefault="00D20E5A" w:rsidP="00860A29">
            <w:pPr>
              <w:spacing w:before="100" w:beforeAutospacing="1" w:after="100" w:afterAutospacing="1" w:line="360" w:lineRule="auto"/>
              <w:rPr>
                <w:b/>
                <w:bCs/>
                <w:sz w:val="20"/>
                <w:szCs w:val="20"/>
              </w:rPr>
            </w:pPr>
            <w:r w:rsidRPr="00A11170">
              <w:rPr>
                <w:b/>
                <w:bCs/>
                <w:sz w:val="20"/>
                <w:szCs w:val="20"/>
              </w:rPr>
              <w:t xml:space="preserve">Δικαιολογητικά </w:t>
            </w:r>
            <w:r>
              <w:rPr>
                <w:b/>
                <w:bCs/>
                <w:sz w:val="20"/>
                <w:szCs w:val="20"/>
              </w:rPr>
              <w:t>Σ</w:t>
            </w:r>
            <w:r w:rsidRPr="00A11170">
              <w:rPr>
                <w:b/>
                <w:bCs/>
                <w:sz w:val="20"/>
                <w:szCs w:val="20"/>
              </w:rPr>
              <w:t>υμμετοχής:</w:t>
            </w:r>
          </w:p>
          <w:p w:rsidR="00D20E5A" w:rsidRPr="00A11170" w:rsidRDefault="00D20E5A" w:rsidP="004102BE">
            <w:pPr>
              <w:numPr>
                <w:ilvl w:val="0"/>
                <w:numId w:val="24"/>
              </w:numPr>
              <w:spacing w:before="100" w:beforeAutospacing="1" w:after="100" w:afterAutospacing="1" w:line="360" w:lineRule="auto"/>
              <w:jc w:val="both"/>
              <w:rPr>
                <w:sz w:val="20"/>
                <w:szCs w:val="20"/>
              </w:rPr>
            </w:pPr>
            <w:r w:rsidRPr="00A11170">
              <w:rPr>
                <w:sz w:val="20"/>
                <w:szCs w:val="20"/>
              </w:rPr>
              <w:t xml:space="preserve">ένα (1) πρωτότυπο </w:t>
            </w:r>
          </w:p>
          <w:p w:rsidR="00D20E5A" w:rsidRPr="00A11170" w:rsidRDefault="00D20E5A" w:rsidP="004102BE">
            <w:pPr>
              <w:numPr>
                <w:ilvl w:val="0"/>
                <w:numId w:val="24"/>
              </w:numPr>
              <w:spacing w:before="100" w:beforeAutospacing="1" w:after="100" w:afterAutospacing="1" w:line="360" w:lineRule="auto"/>
              <w:jc w:val="both"/>
              <w:rPr>
                <w:sz w:val="20"/>
                <w:szCs w:val="20"/>
              </w:rPr>
            </w:pPr>
            <w:r w:rsidRPr="00A11170">
              <w:rPr>
                <w:sz w:val="20"/>
                <w:szCs w:val="20"/>
              </w:rPr>
              <w:t xml:space="preserve">ένα (1) αντίγραφο </w:t>
            </w:r>
          </w:p>
          <w:p w:rsidR="00D20E5A" w:rsidRPr="00A11170" w:rsidRDefault="00D20E5A" w:rsidP="00860A29">
            <w:pPr>
              <w:spacing w:before="100" w:beforeAutospacing="1" w:after="100" w:afterAutospacing="1" w:line="360" w:lineRule="auto"/>
              <w:rPr>
                <w:sz w:val="20"/>
                <w:szCs w:val="20"/>
              </w:rPr>
            </w:pPr>
            <w:r w:rsidRPr="00A11170">
              <w:rPr>
                <w:sz w:val="20"/>
                <w:szCs w:val="20"/>
              </w:rPr>
              <w:t>που θα περιλαμβάνονται στον σφραγισμένο φάκελο Δικαιολογητικά Συμμετοχής</w:t>
            </w:r>
            <w:r>
              <w:rPr>
                <w:sz w:val="20"/>
                <w:szCs w:val="20"/>
              </w:rPr>
              <w:t>.</w:t>
            </w:r>
          </w:p>
        </w:tc>
      </w:tr>
      <w:tr w:rsidR="00D20E5A" w:rsidRPr="00A11170">
        <w:tc>
          <w:tcPr>
            <w:tcW w:w="9855" w:type="dxa"/>
          </w:tcPr>
          <w:p w:rsidR="00D20E5A" w:rsidRPr="00A11170" w:rsidRDefault="00D20E5A" w:rsidP="00860A29">
            <w:pPr>
              <w:spacing w:before="100" w:beforeAutospacing="1" w:after="100" w:afterAutospacing="1" w:line="360" w:lineRule="auto"/>
              <w:rPr>
                <w:sz w:val="20"/>
                <w:szCs w:val="20"/>
              </w:rPr>
            </w:pPr>
            <w:r w:rsidRPr="00A11170">
              <w:rPr>
                <w:b/>
                <w:bCs/>
                <w:sz w:val="20"/>
                <w:szCs w:val="20"/>
              </w:rPr>
              <w:t xml:space="preserve">Τεχνική </w:t>
            </w:r>
            <w:r>
              <w:rPr>
                <w:b/>
                <w:bCs/>
                <w:sz w:val="20"/>
                <w:szCs w:val="20"/>
              </w:rPr>
              <w:t>Προσφο</w:t>
            </w:r>
            <w:r w:rsidRPr="00A11170">
              <w:rPr>
                <w:b/>
                <w:bCs/>
                <w:sz w:val="20"/>
                <w:szCs w:val="20"/>
              </w:rPr>
              <w:t>ρά</w:t>
            </w:r>
            <w:r w:rsidRPr="00A11170">
              <w:rPr>
                <w:sz w:val="20"/>
                <w:szCs w:val="20"/>
              </w:rPr>
              <w:t xml:space="preserve">: </w:t>
            </w:r>
          </w:p>
          <w:p w:rsidR="00D20E5A" w:rsidRPr="00A11170" w:rsidRDefault="00D20E5A" w:rsidP="004102BE">
            <w:pPr>
              <w:numPr>
                <w:ilvl w:val="0"/>
                <w:numId w:val="24"/>
              </w:numPr>
              <w:spacing w:before="100" w:beforeAutospacing="1" w:after="100" w:afterAutospacing="1" w:line="360" w:lineRule="auto"/>
              <w:jc w:val="both"/>
              <w:rPr>
                <w:sz w:val="20"/>
                <w:szCs w:val="20"/>
              </w:rPr>
            </w:pPr>
            <w:r w:rsidRPr="00A11170">
              <w:rPr>
                <w:sz w:val="20"/>
                <w:szCs w:val="20"/>
              </w:rPr>
              <w:t>ένα (1) πρωτότυπο,</w:t>
            </w:r>
          </w:p>
          <w:p w:rsidR="00D20E5A" w:rsidRPr="00A11170" w:rsidRDefault="00D20E5A" w:rsidP="004102BE">
            <w:pPr>
              <w:numPr>
                <w:ilvl w:val="0"/>
                <w:numId w:val="24"/>
              </w:numPr>
              <w:spacing w:before="100" w:beforeAutospacing="1" w:after="100" w:afterAutospacing="1" w:line="360" w:lineRule="auto"/>
              <w:jc w:val="both"/>
              <w:rPr>
                <w:sz w:val="20"/>
                <w:szCs w:val="20"/>
              </w:rPr>
            </w:pPr>
            <w:r w:rsidRPr="00A11170">
              <w:rPr>
                <w:sz w:val="20"/>
                <w:szCs w:val="20"/>
              </w:rPr>
              <w:t>ένα (1) αντίγραφο,</w:t>
            </w:r>
          </w:p>
          <w:p w:rsidR="00D20E5A" w:rsidRPr="00A11170" w:rsidRDefault="00D20E5A" w:rsidP="004102BE">
            <w:pPr>
              <w:numPr>
                <w:ilvl w:val="0"/>
                <w:numId w:val="24"/>
              </w:numPr>
              <w:spacing w:before="100" w:beforeAutospacing="1" w:after="100" w:afterAutospacing="1" w:line="360" w:lineRule="auto"/>
              <w:jc w:val="both"/>
              <w:rPr>
                <w:sz w:val="20"/>
                <w:szCs w:val="20"/>
              </w:rPr>
            </w:pPr>
            <w:r w:rsidRPr="00A11170">
              <w:rPr>
                <w:sz w:val="20"/>
                <w:szCs w:val="20"/>
              </w:rPr>
              <w:t>ένα (1) πλήρες ηλεκτρονικό αρχείο σε μη επανεγγράψιμο μέσο (CD), εκτός των τεχνικών φυλλαδίων,</w:t>
            </w:r>
          </w:p>
          <w:p w:rsidR="00D20E5A" w:rsidRPr="00A11170" w:rsidRDefault="00D20E5A" w:rsidP="00860A29">
            <w:pPr>
              <w:spacing w:before="100" w:beforeAutospacing="1" w:after="100" w:afterAutospacing="1" w:line="360" w:lineRule="auto"/>
              <w:rPr>
                <w:sz w:val="20"/>
                <w:szCs w:val="20"/>
              </w:rPr>
            </w:pPr>
            <w:r w:rsidRPr="00A11170">
              <w:rPr>
                <w:sz w:val="20"/>
                <w:szCs w:val="20"/>
              </w:rPr>
              <w:t xml:space="preserve">που θα περιλαμβάνονται στον σφραγισμένο φάκελο Τεχνικής </w:t>
            </w:r>
            <w:r>
              <w:rPr>
                <w:sz w:val="20"/>
                <w:szCs w:val="20"/>
              </w:rPr>
              <w:t>Προσφο</w:t>
            </w:r>
            <w:r w:rsidRPr="00A11170">
              <w:rPr>
                <w:sz w:val="20"/>
                <w:szCs w:val="20"/>
              </w:rPr>
              <w:t>ράς.</w:t>
            </w:r>
          </w:p>
          <w:p w:rsidR="00D20E5A" w:rsidRPr="00A11170" w:rsidRDefault="00D20E5A" w:rsidP="00860A29">
            <w:pPr>
              <w:spacing w:before="100" w:beforeAutospacing="1" w:after="100" w:afterAutospacing="1" w:line="360" w:lineRule="auto"/>
              <w:jc w:val="both"/>
              <w:rPr>
                <w:sz w:val="20"/>
                <w:szCs w:val="20"/>
              </w:rPr>
            </w:pPr>
            <w:r w:rsidRPr="00A11170">
              <w:rPr>
                <w:sz w:val="20"/>
                <w:szCs w:val="20"/>
                <w:u w:val="single"/>
              </w:rPr>
              <w:t>Σημείωση 1</w:t>
            </w:r>
            <w:r w:rsidRPr="00A11170">
              <w:rPr>
                <w:sz w:val="20"/>
                <w:szCs w:val="20"/>
              </w:rPr>
              <w:t xml:space="preserve">: Σε περίπτωση που το σύνολο ή μέρος των τεχνικών φυλλαδίων είναι δυνατό να συμπεριληφθούν σε CD, τότε δεν είναι αναγκαίο να υποβληθούν έντυπα στο αντίγραφο της Τεχνικής </w:t>
            </w:r>
            <w:r>
              <w:rPr>
                <w:sz w:val="20"/>
                <w:szCs w:val="20"/>
              </w:rPr>
              <w:t>Προσφο</w:t>
            </w:r>
            <w:r w:rsidRPr="00A11170">
              <w:rPr>
                <w:sz w:val="20"/>
                <w:szCs w:val="20"/>
              </w:rPr>
              <w:t>ράς.</w:t>
            </w:r>
          </w:p>
          <w:p w:rsidR="00D20E5A" w:rsidRPr="00A11170" w:rsidRDefault="00D20E5A" w:rsidP="00860A29">
            <w:pPr>
              <w:spacing w:before="100" w:beforeAutospacing="1" w:after="100" w:afterAutospacing="1" w:line="360" w:lineRule="auto"/>
              <w:jc w:val="both"/>
              <w:rPr>
                <w:sz w:val="20"/>
                <w:szCs w:val="20"/>
              </w:rPr>
            </w:pPr>
            <w:r w:rsidRPr="00A11170">
              <w:rPr>
                <w:sz w:val="20"/>
                <w:szCs w:val="20"/>
                <w:u w:val="single"/>
              </w:rPr>
              <w:t>Σημείωση 2</w:t>
            </w:r>
            <w:r w:rsidRPr="00A11170">
              <w:rPr>
                <w:sz w:val="20"/>
                <w:szCs w:val="20"/>
              </w:rPr>
              <w:t xml:space="preserve">: Είναι ιδιαίτερα επιθυμητό ο σφραγισμένος φάκελος Τεχνικής </w:t>
            </w:r>
            <w:r>
              <w:rPr>
                <w:sz w:val="20"/>
                <w:szCs w:val="20"/>
              </w:rPr>
              <w:t>Προσφο</w:t>
            </w:r>
            <w:r w:rsidRPr="00A11170">
              <w:rPr>
                <w:sz w:val="20"/>
                <w:szCs w:val="20"/>
              </w:rPr>
              <w:t>ράς να έχει διαστάσεις</w:t>
            </w:r>
            <w:r>
              <w:rPr>
                <w:sz w:val="20"/>
                <w:szCs w:val="20"/>
              </w:rPr>
              <w:t xml:space="preserve"> οι οποίες είναι διαχειρίσιμες από πλευράς φύλαξης και ανάγνωσης πχ. πλάτους 60 εκ.</w:t>
            </w:r>
            <w:r w:rsidRPr="000B3AA6">
              <w:rPr>
                <w:sz w:val="20"/>
                <w:szCs w:val="20"/>
              </w:rPr>
              <w:t xml:space="preserve"> </w:t>
            </w:r>
            <w:r>
              <w:rPr>
                <w:sz w:val="20"/>
                <w:szCs w:val="20"/>
                <w:lang w:val="en-US"/>
              </w:rPr>
              <w:t>x</w:t>
            </w:r>
            <w:r w:rsidRPr="000B3AA6">
              <w:rPr>
                <w:sz w:val="20"/>
                <w:szCs w:val="20"/>
              </w:rPr>
              <w:t xml:space="preserve"> </w:t>
            </w:r>
            <w:r>
              <w:rPr>
                <w:sz w:val="20"/>
                <w:szCs w:val="20"/>
              </w:rPr>
              <w:t>80 εκ.</w:t>
            </w:r>
          </w:p>
        </w:tc>
      </w:tr>
      <w:tr w:rsidR="00D20E5A" w:rsidRPr="00A11170">
        <w:tc>
          <w:tcPr>
            <w:tcW w:w="9855" w:type="dxa"/>
          </w:tcPr>
          <w:p w:rsidR="00D20E5A" w:rsidRPr="00A11170" w:rsidRDefault="00D20E5A" w:rsidP="00860A29">
            <w:pPr>
              <w:spacing w:before="100" w:beforeAutospacing="1" w:after="100" w:afterAutospacing="1" w:line="360" w:lineRule="auto"/>
              <w:rPr>
                <w:sz w:val="20"/>
                <w:szCs w:val="20"/>
              </w:rPr>
            </w:pPr>
            <w:r w:rsidRPr="00A11170">
              <w:rPr>
                <w:b/>
                <w:bCs/>
                <w:sz w:val="20"/>
                <w:szCs w:val="20"/>
              </w:rPr>
              <w:t xml:space="preserve">Οικονομική </w:t>
            </w:r>
            <w:r>
              <w:rPr>
                <w:b/>
                <w:bCs/>
                <w:sz w:val="20"/>
                <w:szCs w:val="20"/>
              </w:rPr>
              <w:t>Προσφο</w:t>
            </w:r>
            <w:r w:rsidRPr="00A11170">
              <w:rPr>
                <w:b/>
                <w:bCs/>
                <w:sz w:val="20"/>
                <w:szCs w:val="20"/>
              </w:rPr>
              <w:t>ρά</w:t>
            </w:r>
            <w:r w:rsidRPr="00A11170">
              <w:rPr>
                <w:sz w:val="20"/>
                <w:szCs w:val="20"/>
              </w:rPr>
              <w:t xml:space="preserve">: </w:t>
            </w:r>
          </w:p>
          <w:p w:rsidR="00D20E5A" w:rsidRPr="00A11170" w:rsidRDefault="00D20E5A" w:rsidP="004102BE">
            <w:pPr>
              <w:numPr>
                <w:ilvl w:val="0"/>
                <w:numId w:val="25"/>
              </w:numPr>
              <w:spacing w:before="100" w:beforeAutospacing="1" w:after="100" w:afterAutospacing="1" w:line="360" w:lineRule="auto"/>
              <w:jc w:val="both"/>
              <w:rPr>
                <w:sz w:val="20"/>
                <w:szCs w:val="20"/>
              </w:rPr>
            </w:pPr>
            <w:r w:rsidRPr="00A11170">
              <w:rPr>
                <w:sz w:val="20"/>
                <w:szCs w:val="20"/>
              </w:rPr>
              <w:t>ένα (1) πρωτότυπο,</w:t>
            </w:r>
          </w:p>
          <w:p w:rsidR="00D20E5A" w:rsidRPr="00A11170" w:rsidRDefault="00D20E5A" w:rsidP="004102BE">
            <w:pPr>
              <w:numPr>
                <w:ilvl w:val="0"/>
                <w:numId w:val="25"/>
              </w:numPr>
              <w:spacing w:before="100" w:beforeAutospacing="1" w:after="100" w:afterAutospacing="1" w:line="360" w:lineRule="auto"/>
              <w:jc w:val="both"/>
              <w:rPr>
                <w:sz w:val="20"/>
                <w:szCs w:val="20"/>
              </w:rPr>
            </w:pPr>
            <w:r w:rsidRPr="00A11170">
              <w:rPr>
                <w:sz w:val="20"/>
                <w:szCs w:val="20"/>
              </w:rPr>
              <w:lastRenderedPageBreak/>
              <w:t>ένα (1) αντίγραφο,</w:t>
            </w:r>
          </w:p>
          <w:p w:rsidR="00D20E5A" w:rsidRPr="00A11170" w:rsidRDefault="00D20E5A" w:rsidP="004102BE">
            <w:pPr>
              <w:numPr>
                <w:ilvl w:val="0"/>
                <w:numId w:val="25"/>
              </w:numPr>
              <w:spacing w:before="100" w:beforeAutospacing="1" w:after="100" w:afterAutospacing="1" w:line="360" w:lineRule="auto"/>
              <w:jc w:val="both"/>
              <w:rPr>
                <w:sz w:val="20"/>
                <w:szCs w:val="20"/>
              </w:rPr>
            </w:pPr>
            <w:r w:rsidRPr="00A11170">
              <w:rPr>
                <w:sz w:val="20"/>
                <w:szCs w:val="20"/>
              </w:rPr>
              <w:t>ένα (1) πλήρες ηλεκτρονικό αρχείο σε μη επανεγγράψιμο μέσο (CD),</w:t>
            </w:r>
          </w:p>
          <w:p w:rsidR="00D20E5A" w:rsidRPr="00A11170" w:rsidRDefault="00D20E5A" w:rsidP="00860A29">
            <w:pPr>
              <w:spacing w:before="100" w:beforeAutospacing="1" w:after="100" w:afterAutospacing="1" w:line="360" w:lineRule="auto"/>
              <w:rPr>
                <w:sz w:val="20"/>
                <w:szCs w:val="20"/>
              </w:rPr>
            </w:pPr>
            <w:r w:rsidRPr="00A11170">
              <w:rPr>
                <w:sz w:val="20"/>
                <w:szCs w:val="20"/>
              </w:rPr>
              <w:t xml:space="preserve">που θα περιλαμβάνονται στον σφραγισμένο φάκελο Οικονομικής </w:t>
            </w:r>
            <w:r>
              <w:rPr>
                <w:sz w:val="20"/>
                <w:szCs w:val="20"/>
              </w:rPr>
              <w:t>Προσφο</w:t>
            </w:r>
            <w:r w:rsidRPr="00A11170">
              <w:rPr>
                <w:sz w:val="20"/>
                <w:szCs w:val="20"/>
              </w:rPr>
              <w:t>ράς.</w:t>
            </w:r>
          </w:p>
        </w:tc>
      </w:tr>
    </w:tbl>
    <w:p w:rsidR="00D20E5A" w:rsidRDefault="00D20E5A" w:rsidP="0044491A">
      <w:pPr>
        <w:spacing w:before="100" w:beforeAutospacing="1" w:after="100" w:afterAutospacing="1" w:line="360" w:lineRule="auto"/>
      </w:pPr>
      <w:r w:rsidRPr="00A11170">
        <w:lastRenderedPageBreak/>
        <w:t>Ο ενιαίος σφραγισμένος φάκελος πρέπει να φέρει την ένδειξη:</w:t>
      </w:r>
    </w:p>
    <w:p w:rsidR="00D20E5A" w:rsidRDefault="00D20E5A" w:rsidP="0044491A">
      <w:pPr>
        <w:spacing w:before="100" w:beforeAutospacing="1" w:after="100" w:afterAutospacing="1" w:line="360" w:lineRule="auto"/>
      </w:pPr>
    </w:p>
    <w:p w:rsidR="00D20E5A" w:rsidRDefault="00D20E5A" w:rsidP="0044491A">
      <w:pPr>
        <w:spacing w:before="100" w:beforeAutospacing="1" w:after="100" w:afterAutospacing="1" w:line="360" w:lineRule="auto"/>
      </w:pPr>
    </w:p>
    <w:p w:rsidR="00D20E5A" w:rsidRPr="00A11170" w:rsidRDefault="00D20E5A" w:rsidP="0044491A">
      <w:pPr>
        <w:spacing w:before="100" w:beforeAutospacing="1" w:after="100" w:afterAutospacing="1" w:line="36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74"/>
      </w:tblGrid>
      <w:tr w:rsidR="00D20E5A" w:rsidRPr="00A11170">
        <w:trPr>
          <w:trHeight w:val="2206"/>
          <w:jc w:val="center"/>
        </w:trPr>
        <w:tc>
          <w:tcPr>
            <w:tcW w:w="6974" w:type="dxa"/>
            <w:vAlign w:val="center"/>
          </w:tcPr>
          <w:p w:rsidR="00D20E5A" w:rsidRPr="006321EA" w:rsidRDefault="00D20E5A" w:rsidP="0044491A">
            <w:pPr>
              <w:pStyle w:val="TabletextChar"/>
              <w:spacing w:before="100" w:beforeAutospacing="1" w:after="100" w:afterAutospacing="1" w:line="360" w:lineRule="auto"/>
              <w:jc w:val="center"/>
              <w:rPr>
                <w:rFonts w:ascii="Calibri" w:hAnsi="Calibri" w:cs="Calibri"/>
                <w:b/>
                <w:bCs/>
                <w:sz w:val="24"/>
                <w:szCs w:val="24"/>
              </w:rPr>
            </w:pPr>
            <w:r w:rsidRPr="006321EA">
              <w:rPr>
                <w:rFonts w:ascii="Calibri" w:hAnsi="Calibri" w:cs="Calibri"/>
                <w:b/>
                <w:bCs/>
              </w:rPr>
              <w:t>«</w:t>
            </w:r>
            <w:r w:rsidRPr="006321EA">
              <w:rPr>
                <w:rFonts w:ascii="Calibri" w:hAnsi="Calibri" w:cs="Calibri"/>
                <w:b/>
                <w:bCs/>
                <w:sz w:val="24"/>
                <w:szCs w:val="24"/>
              </w:rPr>
              <w:t>ΣΤΟΙΧΕΙΑ ΤΟΥ ΥΠΟΨΗΦΙΟΥ»</w:t>
            </w:r>
          </w:p>
          <w:p w:rsidR="00D20E5A" w:rsidRPr="00A11170" w:rsidRDefault="00D20E5A" w:rsidP="0044491A">
            <w:pPr>
              <w:pStyle w:val="TabletextChar"/>
              <w:spacing w:before="100" w:beforeAutospacing="1" w:after="100" w:afterAutospacing="1" w:line="360" w:lineRule="auto"/>
              <w:jc w:val="center"/>
              <w:rPr>
                <w:rFonts w:ascii="Calibri" w:hAnsi="Calibri" w:cs="Calibri"/>
                <w:sz w:val="24"/>
                <w:szCs w:val="24"/>
              </w:rPr>
            </w:pPr>
            <w:r w:rsidRPr="00A11170">
              <w:rPr>
                <w:rFonts w:ascii="Calibri" w:hAnsi="Calibri" w:cs="Calibri"/>
                <w:sz w:val="24"/>
                <w:szCs w:val="24"/>
              </w:rPr>
              <w:t xml:space="preserve">ΦΑΚΕΛΟΣ </w:t>
            </w:r>
            <w:r>
              <w:rPr>
                <w:rFonts w:ascii="Calibri" w:hAnsi="Calibri" w:cs="Calibri"/>
                <w:sz w:val="24"/>
                <w:szCs w:val="24"/>
              </w:rPr>
              <w:t>ΠΡΟΣΦΟ</w:t>
            </w:r>
            <w:r w:rsidRPr="00A11170">
              <w:rPr>
                <w:rFonts w:ascii="Calibri" w:hAnsi="Calibri" w:cs="Calibri"/>
                <w:sz w:val="24"/>
                <w:szCs w:val="24"/>
              </w:rPr>
              <w:t xml:space="preserve">ΡΑΣ ΓΙΑ ΤΟ ΔΙΑΓΩΝΙΣΜΟ </w:t>
            </w:r>
            <w:r>
              <w:rPr>
                <w:rFonts w:ascii="Calibri" w:hAnsi="Calibri" w:cs="Calibri"/>
                <w:sz w:val="24"/>
                <w:szCs w:val="24"/>
              </w:rPr>
              <w:t>ΜΕ ΤΙΤΛΟ</w:t>
            </w:r>
          </w:p>
          <w:p w:rsidR="00D20E5A" w:rsidRPr="00E023B9" w:rsidRDefault="00D20E5A" w:rsidP="0044491A">
            <w:pPr>
              <w:pStyle w:val="TabletextChar"/>
              <w:spacing w:before="100" w:beforeAutospacing="1" w:after="100" w:afterAutospacing="1" w:line="360" w:lineRule="auto"/>
              <w:jc w:val="center"/>
              <w:rPr>
                <w:rFonts w:ascii="Calibri" w:hAnsi="Calibri" w:cs="Calibri"/>
                <w:sz w:val="24"/>
                <w:szCs w:val="24"/>
              </w:rPr>
            </w:pPr>
            <w:r w:rsidRPr="00EB7230">
              <w:rPr>
                <w:rFonts w:ascii="Calibri" w:hAnsi="Calibri" w:cs="Calibri"/>
                <w:sz w:val="24"/>
                <w:szCs w:val="24"/>
              </w:rPr>
              <w:t>«</w:t>
            </w:r>
            <w:r w:rsidRPr="00E70DE6">
              <w:rPr>
                <w:rFonts w:ascii="Calibri" w:hAnsi="Calibri" w:cs="Calibri"/>
                <w:sz w:val="24"/>
                <w:szCs w:val="24"/>
              </w:rPr>
              <w:t>Πληροφοριακό Σύστημα διαχείρισης και παροχής προσομοιώσεων εκπαιδευτικών και επιστημονικών αντικειμένων μέσω διαδικτύου</w:t>
            </w:r>
            <w:r w:rsidRPr="00EB7230">
              <w:rPr>
                <w:rFonts w:ascii="Calibri" w:hAnsi="Calibri" w:cs="Calibri"/>
                <w:sz w:val="24"/>
                <w:szCs w:val="24"/>
              </w:rPr>
              <w:t>»</w:t>
            </w:r>
          </w:p>
          <w:p w:rsidR="00D20E5A" w:rsidRPr="001B1A58" w:rsidRDefault="00D20E5A" w:rsidP="0044491A">
            <w:pPr>
              <w:pStyle w:val="TabletextChar"/>
              <w:spacing w:before="100" w:beforeAutospacing="1" w:after="100" w:afterAutospacing="1" w:line="360" w:lineRule="auto"/>
              <w:jc w:val="center"/>
              <w:rPr>
                <w:rFonts w:ascii="Calibri" w:hAnsi="Calibri" w:cs="Calibri"/>
                <w:sz w:val="24"/>
                <w:szCs w:val="24"/>
              </w:rPr>
            </w:pPr>
            <w:r w:rsidRPr="001B1A58">
              <w:rPr>
                <w:rFonts w:ascii="Calibri" w:hAnsi="Calibri" w:cs="Calibri"/>
                <w:sz w:val="24"/>
                <w:szCs w:val="24"/>
              </w:rPr>
              <w:t xml:space="preserve">AΝΑΘΕΤΟΥΣΑ ΑΡΧΗ: </w:t>
            </w:r>
            <w:r w:rsidRPr="004446EB">
              <w:rPr>
                <w:rFonts w:ascii="Calibri" w:hAnsi="Calibri" w:cs="Calibri"/>
                <w:sz w:val="24"/>
                <w:szCs w:val="24"/>
              </w:rPr>
              <w:t>ΕΠΙΤΡΟΠΗ ΕΡΕΥΝΩΝ ΠΑΝ. ΘΕΣΣΑΛΙΑΣ</w:t>
            </w:r>
          </w:p>
          <w:p w:rsidR="00D20E5A" w:rsidRPr="00A11170" w:rsidRDefault="00D20E5A" w:rsidP="00464A1C">
            <w:pPr>
              <w:pStyle w:val="TabletextChar"/>
              <w:spacing w:before="100" w:beforeAutospacing="1" w:after="100" w:afterAutospacing="1" w:line="360" w:lineRule="auto"/>
              <w:jc w:val="center"/>
              <w:rPr>
                <w:rFonts w:ascii="Calibri" w:hAnsi="Calibri" w:cs="Calibri"/>
              </w:rPr>
            </w:pPr>
            <w:r w:rsidRPr="00A11170">
              <w:rPr>
                <w:rFonts w:ascii="Calibri" w:hAnsi="Calibri" w:cs="Calibri"/>
                <w:sz w:val="24"/>
                <w:szCs w:val="24"/>
              </w:rPr>
              <w:t xml:space="preserve">ΗΜΕΡΟΜΗΝΙΑ </w:t>
            </w:r>
            <w:r>
              <w:rPr>
                <w:rFonts w:ascii="Calibri" w:hAnsi="Calibri" w:cs="Calibri"/>
                <w:sz w:val="24"/>
                <w:szCs w:val="24"/>
              </w:rPr>
              <w:t>ΔΙΕΝΕΡΓΕΙΑΣ ΔΙΑΓΩΝΙΣΜΟΥ</w:t>
            </w:r>
            <w:r w:rsidRPr="00A11170">
              <w:rPr>
                <w:rFonts w:ascii="Calibri" w:hAnsi="Calibri" w:cs="Calibri"/>
                <w:sz w:val="24"/>
                <w:szCs w:val="24"/>
              </w:rPr>
              <w:t xml:space="preserve"> : </w:t>
            </w:r>
            <w:r w:rsidR="00464A1C" w:rsidRPr="00464A1C">
              <w:rPr>
                <w:rFonts w:ascii="Calibri" w:hAnsi="Calibri" w:cs="Calibri"/>
                <w:b/>
                <w:sz w:val="24"/>
                <w:szCs w:val="24"/>
                <w:lang w:val="en-US"/>
              </w:rPr>
              <w:t>10</w:t>
            </w:r>
            <w:r w:rsidRPr="00464A1C">
              <w:rPr>
                <w:rFonts w:ascii="Calibri" w:hAnsi="Calibri" w:cs="Calibri"/>
                <w:b/>
                <w:sz w:val="24"/>
                <w:szCs w:val="24"/>
              </w:rPr>
              <w:t>/</w:t>
            </w:r>
            <w:r w:rsidR="00464A1C" w:rsidRPr="00464A1C">
              <w:rPr>
                <w:rFonts w:ascii="Calibri" w:hAnsi="Calibri" w:cs="Calibri"/>
                <w:b/>
                <w:sz w:val="24"/>
                <w:szCs w:val="24"/>
                <w:lang w:val="en-US"/>
              </w:rPr>
              <w:t>10</w:t>
            </w:r>
            <w:r w:rsidRPr="00464A1C">
              <w:rPr>
                <w:rFonts w:ascii="Calibri" w:hAnsi="Calibri" w:cs="Calibri"/>
                <w:b/>
                <w:sz w:val="24"/>
                <w:szCs w:val="24"/>
              </w:rPr>
              <w:t>/</w:t>
            </w:r>
            <w:r w:rsidR="00464A1C" w:rsidRPr="00464A1C">
              <w:rPr>
                <w:rFonts w:ascii="Calibri" w:hAnsi="Calibri" w:cs="Calibri"/>
                <w:b/>
                <w:sz w:val="24"/>
                <w:szCs w:val="24"/>
                <w:lang w:val="en-US"/>
              </w:rPr>
              <w:t>2012</w:t>
            </w:r>
          </w:p>
        </w:tc>
      </w:tr>
    </w:tbl>
    <w:p w:rsidR="00D20E5A" w:rsidRPr="00A11170" w:rsidRDefault="00D20E5A" w:rsidP="0044491A">
      <w:pPr>
        <w:spacing w:before="100" w:beforeAutospacing="1" w:after="100" w:afterAutospacing="1" w:line="360" w:lineRule="auto"/>
        <w:jc w:val="both"/>
      </w:pPr>
      <w:r w:rsidRPr="00A11170">
        <w:t>Όλοι οι επιμέρους φάκελοι αναγράφουν την επωνυμία και διεύθυνση, αριθμό τηλεφώνου, φαξ και τυχόν διεύθυνση ηλεκτρονικού ταχυδρομείου του υποψήφιου Ανάδοχου, τον τίτλο του Διαγωνισμού και τον τίτλο του φακέλου.</w:t>
      </w:r>
    </w:p>
    <w:p w:rsidR="00D20E5A" w:rsidRPr="00A11170" w:rsidRDefault="00D20E5A" w:rsidP="0044491A">
      <w:pPr>
        <w:spacing w:before="100" w:beforeAutospacing="1" w:after="100" w:afterAutospacing="1" w:line="360" w:lineRule="auto"/>
        <w:jc w:val="both"/>
      </w:pPr>
      <w:r w:rsidRPr="00A11170">
        <w:t>Σε περίπτωση Ένωσης/ Κοινοπραξίας πρέπει να αναγράφονται η πλήρης επωνυμία και διεύθυνση, καθώς και αριθμός τηλεφώνου, φαξ και τυχόν διεύθυνση ηλεκτρονικού ταχυδρομείου όλων των μελών της.</w:t>
      </w:r>
    </w:p>
    <w:p w:rsidR="00D20E5A" w:rsidRPr="00A11170" w:rsidRDefault="00D20E5A" w:rsidP="0044491A">
      <w:pPr>
        <w:spacing w:before="100" w:beforeAutospacing="1" w:after="100" w:afterAutospacing="1" w:line="360" w:lineRule="auto"/>
        <w:jc w:val="both"/>
      </w:pPr>
      <w:r w:rsidRPr="00A11170">
        <w:t>Απαγορεύεται η χρήση αυτοκόλλητων φακέλων που είναι δυνατόν να αποσφραγιστούν και να επανασφραγιστούν χωρίς να αφήσουν ίχνη.</w:t>
      </w:r>
    </w:p>
    <w:p w:rsidR="00D20E5A" w:rsidRPr="00A11170" w:rsidRDefault="00D20E5A" w:rsidP="0044491A">
      <w:pPr>
        <w:spacing w:before="100" w:beforeAutospacing="1" w:after="100" w:afterAutospacing="1" w:line="360" w:lineRule="auto"/>
        <w:jc w:val="both"/>
      </w:pPr>
      <w:r w:rsidRPr="00A11170">
        <w:lastRenderedPageBreak/>
        <w:t xml:space="preserve">Οι </w:t>
      </w:r>
      <w:r>
        <w:t>Προσφο</w:t>
      </w:r>
      <w:r w:rsidRPr="00A11170">
        <w:t xml:space="preserve">ρές υποβάλλονται στην Ελληνική γλώσσα, με εξαίρεση τα συνημμένα στην Τεχνική </w:t>
      </w:r>
      <w:r>
        <w:t>Προσφο</w:t>
      </w:r>
      <w:r w:rsidRPr="00A11170">
        <w:t>ρά έντυπα, σχέδια και λοιπά τεχνικά στοιχεία που μπορούν να είναι στην Αγγλική γλώσσα.</w:t>
      </w:r>
    </w:p>
    <w:p w:rsidR="00D20E5A" w:rsidRPr="005160F7" w:rsidRDefault="00D20E5A" w:rsidP="0044491A">
      <w:pPr>
        <w:spacing w:before="100" w:beforeAutospacing="1" w:after="100" w:afterAutospacing="1" w:line="360" w:lineRule="auto"/>
        <w:jc w:val="both"/>
      </w:pPr>
      <w:r w:rsidRPr="00A11170">
        <w:t>Σε ένα από τα αντίτυπα που ορίζεται ως πρωτότυπο και σε κάθε σελίδα του, πρέπει να αναγράφεται ευκρινώς η λέξη “ΠΡΩΤΟΤΥΠΟ” και να μονογράφεται από τον υποψήφιο Ανάδοχο. Το περιεχόμενο του πρωτοτύπου είναι επικρατέστερο από τα άλλα αντίτυπα</w:t>
      </w:r>
      <w:r>
        <w:t xml:space="preserve"> </w:t>
      </w:r>
      <w:r w:rsidRPr="00DE421D">
        <w:t>και τα ηλεκτρονικά αντίγραφα</w:t>
      </w:r>
      <w:r w:rsidRPr="00A11170">
        <w:t>, σε περίπτωση ασυμφωνίας αυτών με το πρωτότυπο.</w:t>
      </w:r>
    </w:p>
    <w:p w:rsidR="00D20E5A" w:rsidRPr="00F92218" w:rsidRDefault="00D20E5A" w:rsidP="0044491A">
      <w:pPr>
        <w:spacing w:before="100" w:beforeAutospacing="1" w:after="100" w:afterAutospacing="1" w:line="360" w:lineRule="auto"/>
        <w:jc w:val="both"/>
      </w:pPr>
      <w:r w:rsidRPr="00F92218">
        <w:t>Τα αντίγραφα και φωτοαντίγραφα που περιλαμβάνονται στα αντίτυπα δύναται να μην είναι επικυρωμένα.</w:t>
      </w:r>
    </w:p>
    <w:p w:rsidR="00D20E5A" w:rsidRPr="00A11170" w:rsidRDefault="00D20E5A" w:rsidP="0044491A">
      <w:pPr>
        <w:spacing w:before="100" w:beforeAutospacing="1" w:after="100" w:afterAutospacing="1" w:line="360" w:lineRule="auto"/>
        <w:jc w:val="both"/>
      </w:pPr>
      <w:r w:rsidRPr="00A11170">
        <w:t xml:space="preserve">Για την εύκολη σύγκριση των </w:t>
      </w:r>
      <w:r>
        <w:t>Προσφο</w:t>
      </w:r>
      <w:r w:rsidRPr="00A11170">
        <w:t>ρών πρέπει να τηρηθεί στη σύνταξή τους, η τάξη και η σειρά των όρων της Διακήρυξη</w:t>
      </w:r>
      <w:r>
        <w:t>ς.</w:t>
      </w:r>
    </w:p>
    <w:p w:rsidR="00D20E5A" w:rsidRPr="00A11170" w:rsidRDefault="00D20E5A" w:rsidP="0044491A">
      <w:pPr>
        <w:spacing w:before="100" w:beforeAutospacing="1" w:after="100" w:afterAutospacing="1" w:line="360" w:lineRule="auto"/>
        <w:jc w:val="both"/>
      </w:pPr>
      <w:r w:rsidRPr="00A11170">
        <w:t xml:space="preserve">Οι απαντήσεις σε όλες τις απαιτήσεις της Διακήρυξης πρέπει να είναι σαφείς. Δεν επιτρέπονται ασαφείς απαντήσεις της μορφής </w:t>
      </w:r>
      <w:r>
        <w:t>«</w:t>
      </w:r>
      <w:r w:rsidRPr="00A11170">
        <w:t>ελήφθη υπόψη</w:t>
      </w:r>
      <w:r>
        <w:t>»</w:t>
      </w:r>
      <w:r w:rsidRPr="00A11170">
        <w:t xml:space="preserve">, </w:t>
      </w:r>
      <w:r>
        <w:t>«</w:t>
      </w:r>
      <w:r w:rsidRPr="00A11170">
        <w:t>συμφωνούμε και αποδεχόμεθα</w:t>
      </w:r>
      <w:r>
        <w:t>»</w:t>
      </w:r>
      <w:r w:rsidRPr="00A11170">
        <w:t>, κλπ.</w:t>
      </w:r>
    </w:p>
    <w:p w:rsidR="00D20E5A" w:rsidRPr="00A11170" w:rsidRDefault="00D20E5A" w:rsidP="0044491A">
      <w:pPr>
        <w:spacing w:before="100" w:beforeAutospacing="1" w:after="100" w:afterAutospacing="1" w:line="360" w:lineRule="auto"/>
        <w:jc w:val="both"/>
      </w:pPr>
      <w:r w:rsidRPr="00A11170">
        <w:t xml:space="preserve">Οι </w:t>
      </w:r>
      <w:r>
        <w:t>Προσφο</w:t>
      </w:r>
      <w:r w:rsidRPr="00A11170">
        <w:t xml:space="preserve">ρές πρέπει να είναι δακτυλογραφημένες και δεν πρέπει να φέρουν ξυσίματα, σβησίματα, διαγραφές, προσθήκες κλπ. Εάν υπάρχει στην </w:t>
      </w:r>
      <w:r>
        <w:t>Προσφο</w:t>
      </w:r>
      <w:r w:rsidRPr="00A11170">
        <w:t xml:space="preserve">ρά οποιαδήποτε διόρθωση, πρέπει να είναι καθαρογραμμένη και μονογραμμένη από τον υποψήφιο Ανάδοχο. Όλες οι διορθώσεις θα πρέπει να αναφέρονται ανακεφαλαιωτικά στην αρχή της </w:t>
      </w:r>
      <w:r>
        <w:t>Προσφο</w:t>
      </w:r>
      <w:r w:rsidRPr="00A11170">
        <w:t>ράς. Η αρμόδια Επιτροπή προσυπογράφει το ανακεφαλαιωτικό φύλλο με τις τυχόν, διορθώσεις και τις αναφέρει στο συντασσόμενο πρακτικό, ώστε να αποδεικνύεται αδιαφιλονίκητα ότι προϋπήρχαν της ημερομηνίας αποσφράγισης.</w:t>
      </w:r>
    </w:p>
    <w:p w:rsidR="00D20E5A" w:rsidRPr="00A11170" w:rsidRDefault="00D20E5A" w:rsidP="0044491A">
      <w:pPr>
        <w:spacing w:before="100" w:beforeAutospacing="1" w:after="100" w:afterAutospacing="1" w:line="360" w:lineRule="auto"/>
        <w:jc w:val="both"/>
      </w:pPr>
      <w:r w:rsidRPr="00A11170">
        <w:t xml:space="preserve">Σε περίπτωση που στο περιεχόμενο της </w:t>
      </w:r>
      <w:r>
        <w:t>Προσφο</w:t>
      </w:r>
      <w:r w:rsidRPr="00A11170">
        <w:t xml:space="preserve">ράς χρησιμοποιούνται συντομογραφίες (abbreviations), για τη δήλωση τεχνικών ή άλλων εννοιών, είναι </w:t>
      </w:r>
      <w:r w:rsidRPr="00A11170">
        <w:lastRenderedPageBreak/>
        <w:t>υποχρεωτικό για τον υποψήφιο Ανάδοχο να αναφέρει σε συνοδευτικό πίνακα την επεξήγησή τους.</w:t>
      </w:r>
    </w:p>
    <w:p w:rsidR="00D20E5A" w:rsidRPr="00A11170" w:rsidRDefault="00D20E5A" w:rsidP="0044491A">
      <w:pPr>
        <w:spacing w:before="100" w:beforeAutospacing="1" w:after="100" w:afterAutospacing="1" w:line="360" w:lineRule="auto"/>
        <w:jc w:val="both"/>
      </w:pPr>
      <w:r w:rsidRPr="00A11170">
        <w:t xml:space="preserve">Με την υποβολή της </w:t>
      </w:r>
      <w:r>
        <w:t>Προσφο</w:t>
      </w:r>
      <w:r w:rsidRPr="00A11170">
        <w:t xml:space="preserve">ράς θεωρείται βέβαιο, ότι ο υποψήφιος </w:t>
      </w:r>
      <w:r>
        <w:t>Ανάδοχος</w:t>
      </w:r>
      <w:r w:rsidRPr="00A11170">
        <w:t xml:space="preserve"> είναι απολύτως ενήμερος από κάθε πλευρά των τοπικών συνθηκών εκτέλεσης του </w:t>
      </w:r>
      <w:r>
        <w:t>Έργο</w:t>
      </w:r>
      <w:r w:rsidRPr="00A11170">
        <w:t xml:space="preserve">υ, των πηγών προέλευσης των πάσης φύσης υλικών, ειδών εξοπλισμού κλπ. και ότι έχει μελετήσει όλα τα στοιχεία που περιλαμβάνονται στο φάκελο Διαγωνισμού. </w:t>
      </w:r>
    </w:p>
    <w:p w:rsidR="00D20E5A" w:rsidRPr="00A11170" w:rsidRDefault="00D20E5A" w:rsidP="0044491A">
      <w:pPr>
        <w:spacing w:before="100" w:beforeAutospacing="1" w:after="100" w:afterAutospacing="1" w:line="360" w:lineRule="auto"/>
        <w:jc w:val="both"/>
      </w:pPr>
      <w:r>
        <w:t>Αντιπροσφο</w:t>
      </w:r>
      <w:r w:rsidRPr="00A11170">
        <w:t xml:space="preserve">ρά ή τροποποίηση της </w:t>
      </w:r>
      <w:r>
        <w:t>Προσφο</w:t>
      </w:r>
      <w:r w:rsidRPr="00A11170">
        <w:t xml:space="preserve">ράς ή πρόταση που κατά την κρίση της αρμόδιας Επιτροπής εξομοιώνεται με </w:t>
      </w:r>
      <w:r>
        <w:t>αντιπροσφο</w:t>
      </w:r>
      <w:r w:rsidRPr="00A11170">
        <w:t>ρά είναι απαράδεκτη και δεν λαμβάνεται υπόψη.</w:t>
      </w:r>
    </w:p>
    <w:p w:rsidR="00D20E5A" w:rsidRPr="00A11170" w:rsidRDefault="00D20E5A" w:rsidP="0044491A">
      <w:pPr>
        <w:spacing w:before="100" w:beforeAutospacing="1" w:after="100" w:afterAutospacing="1" w:line="360" w:lineRule="auto"/>
        <w:jc w:val="both"/>
      </w:pPr>
      <w:r w:rsidRPr="00A11170">
        <w:t xml:space="preserve">Μετά την καταληκτική ημερομηνία υποβολής των </w:t>
      </w:r>
      <w:r>
        <w:t>Προσφο</w:t>
      </w:r>
      <w:r w:rsidRPr="00A11170">
        <w:t xml:space="preserve">ρών δεν γίνεται αποδεκτή αλλά απορρίπτεται ως απαράδεκτη κάθε διευκρίνιση, τροποποίηση ή απόκρουση όρου της Διακήρυξης ή της </w:t>
      </w:r>
      <w:r>
        <w:t>Προσφο</w:t>
      </w:r>
      <w:r w:rsidRPr="00A11170">
        <w:t xml:space="preserve">ράς. Διευκρινίσεις δίνονται μόνο όταν ζητούνται από την αρμόδια Επιτροπή και λαμβάνονται υπόψη μόνο εκείνες που αναφέρονται στα σημεία που ζητήθηκαν. Στην περίπτωση αυτή η παροχή διευκρινίσεων είναι υποχρεωτική για τον υποψήφιο Ανάδοχο και δεν θεωρείται </w:t>
      </w:r>
      <w:r>
        <w:t>αντιπροσφο</w:t>
      </w:r>
      <w:r w:rsidRPr="00A11170">
        <w:t>ρά.</w:t>
      </w:r>
    </w:p>
    <w:p w:rsidR="00D20E5A" w:rsidRPr="00A11170" w:rsidRDefault="00D20E5A" w:rsidP="0044491A">
      <w:pPr>
        <w:spacing w:before="100" w:beforeAutospacing="1" w:after="100" w:afterAutospacing="1" w:line="360" w:lineRule="auto"/>
        <w:jc w:val="both"/>
      </w:pPr>
      <w:r w:rsidRPr="00A11170">
        <w:t>Οι διευκρινίσεις των υποψηφίων Αναδόχων πρέπει να δίνονται γραπτά, εφόσον ζητηθούν, σε χρόνο που θα ορίζει η αρμόδια Επιτροπή.</w:t>
      </w:r>
    </w:p>
    <w:p w:rsidR="00D20E5A" w:rsidRPr="00A11170" w:rsidRDefault="00D20E5A" w:rsidP="004102BE">
      <w:pPr>
        <w:pStyle w:val="3"/>
        <w:numPr>
          <w:ilvl w:val="2"/>
          <w:numId w:val="38"/>
        </w:numPr>
        <w:tabs>
          <w:tab w:val="clear" w:pos="2160"/>
        </w:tabs>
        <w:spacing w:line="360" w:lineRule="auto"/>
      </w:pPr>
      <w:bookmarkStart w:id="634" w:name="_Toc334370884"/>
      <w:r w:rsidRPr="00A11170">
        <w:t>Περιεχόμενα Φακέλου «Δικαιολογητικά Συμμετοχής»</w:t>
      </w:r>
      <w:bookmarkEnd w:id="634"/>
    </w:p>
    <w:p w:rsidR="00D20E5A" w:rsidRPr="00A11170" w:rsidRDefault="00D20E5A" w:rsidP="0044491A">
      <w:pPr>
        <w:spacing w:before="100" w:beforeAutospacing="1" w:after="100" w:afterAutospacing="1" w:line="360" w:lineRule="auto"/>
        <w:jc w:val="both"/>
      </w:pPr>
      <w:r w:rsidRPr="00A11170">
        <w:t xml:space="preserve">Ο φάκελος «ΔΙΚΑΙΟΛΟΓΗΤΙΚΑ ΣΥΜΜΕΤΟΧΗΣ» που θα υποβάλει κάθε υποψήφιος </w:t>
      </w:r>
      <w:r>
        <w:t>Ανάδοχος</w:t>
      </w:r>
      <w:r w:rsidRPr="00A11170">
        <w:t xml:space="preserve"> πρέπει να περιέχει τα νομιμοποιητικά στοιχεία και άλλα απαραίτητα δικαιολογητικά του υποψήφιου Αναδόχου ως προς τις τυπικές, χρηματοοικονομικές και τεχνικές απαιτήσεις συμμετοχής στον Διαγωνισμό και τα οποία πρ</w:t>
      </w:r>
      <w:r>
        <w:t>οσδιορίζονται στις παραγράφους:</w:t>
      </w:r>
    </w:p>
    <w:p w:rsidR="00D20E5A" w:rsidRPr="00195434" w:rsidRDefault="00220BB2" w:rsidP="004102BE">
      <w:pPr>
        <w:numPr>
          <w:ilvl w:val="0"/>
          <w:numId w:val="26"/>
        </w:numPr>
        <w:spacing w:before="100" w:beforeAutospacing="1" w:after="100" w:afterAutospacing="1" w:line="360" w:lineRule="auto"/>
        <w:jc w:val="both"/>
      </w:pPr>
      <w:r w:rsidRPr="0002301F">
        <w:t>Β2.3</w:t>
      </w:r>
      <w:r>
        <w:t xml:space="preserve"> </w:t>
      </w:r>
      <w:r w:rsidR="00D20E5A" w:rsidRPr="00195434">
        <w:t xml:space="preserve"> Δικαιολογητικά Συμμετοχής,</w:t>
      </w:r>
    </w:p>
    <w:p w:rsidR="00D20E5A" w:rsidRPr="00195434" w:rsidRDefault="00D20E5A" w:rsidP="004102BE">
      <w:pPr>
        <w:numPr>
          <w:ilvl w:val="0"/>
          <w:numId w:val="26"/>
        </w:numPr>
        <w:spacing w:before="100" w:beforeAutospacing="1" w:after="100" w:afterAutospacing="1" w:line="360" w:lineRule="auto"/>
        <w:jc w:val="both"/>
      </w:pPr>
      <w:r w:rsidRPr="00195434">
        <w:lastRenderedPageBreak/>
        <w:t xml:space="preserve">Β2.6 Ελάχιστες Προϋποθέσεις Συμμετοχής, </w:t>
      </w:r>
    </w:p>
    <w:p w:rsidR="00D20E5A" w:rsidRPr="00220BB2" w:rsidRDefault="00D20E5A" w:rsidP="004102BE">
      <w:pPr>
        <w:numPr>
          <w:ilvl w:val="0"/>
          <w:numId w:val="26"/>
        </w:numPr>
        <w:spacing w:before="100" w:beforeAutospacing="1" w:after="100" w:afterAutospacing="1" w:line="360" w:lineRule="auto"/>
        <w:jc w:val="both"/>
      </w:pPr>
      <w:r w:rsidRPr="00220BB2">
        <w:tab/>
      </w:r>
      <w:r w:rsidR="00770A0E">
        <w:fldChar w:fldCharType="begin"/>
      </w:r>
      <w:r w:rsidR="00770A0E">
        <w:instrText xml:space="preserve"> REF _Ref280634765 \r \h  \* MERGEFORMAT </w:instrText>
      </w:r>
      <w:r w:rsidR="00770A0E">
        <w:fldChar w:fldCharType="separate"/>
      </w:r>
      <w:r w:rsidRPr="00220BB2">
        <w:t>Β2.7</w:t>
      </w:r>
      <w:r w:rsidR="00770A0E">
        <w:fldChar w:fldCharType="end"/>
      </w:r>
      <w:r w:rsidRPr="00195434">
        <w:t xml:space="preserve"> Εγγύηση Συμμετοχής</w:t>
      </w:r>
      <w:r w:rsidRPr="00220BB2">
        <w:t>.</w:t>
      </w:r>
    </w:p>
    <w:p w:rsidR="00D20E5A" w:rsidRDefault="00D20E5A" w:rsidP="00400AAC">
      <w:pPr>
        <w:spacing w:before="100" w:beforeAutospacing="1" w:after="100" w:afterAutospacing="1" w:line="360" w:lineRule="auto"/>
        <w:ind w:left="431"/>
        <w:jc w:val="both"/>
      </w:pPr>
    </w:p>
    <w:p w:rsidR="00D20E5A" w:rsidRDefault="00D20E5A" w:rsidP="00400AAC">
      <w:pPr>
        <w:spacing w:before="100" w:beforeAutospacing="1" w:after="100" w:afterAutospacing="1" w:line="360" w:lineRule="auto"/>
        <w:ind w:left="431"/>
        <w:jc w:val="both"/>
      </w:pPr>
    </w:p>
    <w:p w:rsidR="00D20E5A" w:rsidRDefault="00D20E5A" w:rsidP="00400AAC">
      <w:pPr>
        <w:spacing w:before="100" w:beforeAutospacing="1" w:after="100" w:afterAutospacing="1" w:line="360" w:lineRule="auto"/>
        <w:ind w:left="431"/>
        <w:jc w:val="both"/>
      </w:pPr>
    </w:p>
    <w:p w:rsidR="00D20E5A" w:rsidRPr="00C5765C" w:rsidRDefault="00D20E5A" w:rsidP="00C5765C">
      <w:pPr>
        <w:spacing w:before="100" w:beforeAutospacing="1" w:after="100" w:afterAutospacing="1" w:line="360" w:lineRule="auto"/>
        <w:jc w:val="both"/>
      </w:pPr>
    </w:p>
    <w:p w:rsidR="00D20E5A" w:rsidRPr="006B5720" w:rsidRDefault="00D20E5A" w:rsidP="004102BE">
      <w:pPr>
        <w:pStyle w:val="3"/>
        <w:numPr>
          <w:ilvl w:val="2"/>
          <w:numId w:val="38"/>
        </w:numPr>
        <w:tabs>
          <w:tab w:val="clear" w:pos="2160"/>
        </w:tabs>
        <w:spacing w:line="360" w:lineRule="auto"/>
      </w:pPr>
      <w:bookmarkStart w:id="635" w:name="_Ref279494623"/>
      <w:bookmarkStart w:id="636" w:name="_Toc334370885"/>
      <w:r w:rsidRPr="006B5720">
        <w:t>Περιεχόμενα Φακέλου «Τεχνική Προσφορά»</w:t>
      </w:r>
      <w:bookmarkEnd w:id="635"/>
      <w:bookmarkEnd w:id="636"/>
    </w:p>
    <w:p w:rsidR="00D20E5A" w:rsidRPr="00A11170" w:rsidRDefault="00D20E5A" w:rsidP="0044491A">
      <w:pPr>
        <w:spacing w:before="100" w:beforeAutospacing="1" w:after="100" w:afterAutospacing="1" w:line="360" w:lineRule="auto"/>
        <w:jc w:val="both"/>
      </w:pPr>
      <w:r w:rsidRPr="00A11170">
        <w:t xml:space="preserve">Ο φάκελος «ΤΕΧΝΙΚΗ </w:t>
      </w:r>
      <w:r>
        <w:t>ΠΡΟΣΦΟ</w:t>
      </w:r>
      <w:r w:rsidRPr="00A11170">
        <w:t xml:space="preserve">ΡΑ» που θα υποβάλει ο υποψήφιος </w:t>
      </w:r>
      <w:r>
        <w:t>Ανάδοχος</w:t>
      </w:r>
      <w:r w:rsidRPr="00A11170">
        <w:t xml:space="preserve"> πρέπει να περιέχει τα παρακάτω</w:t>
      </w:r>
      <w:r>
        <w:t xml:space="preserve"> σε σειρά</w:t>
      </w:r>
      <w:r w:rsidRPr="00A11170">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8"/>
        <w:gridCol w:w="5606"/>
        <w:gridCol w:w="1718"/>
      </w:tblGrid>
      <w:tr w:rsidR="00D20E5A" w:rsidRPr="00C5765C">
        <w:trPr>
          <w:jc w:val="center"/>
        </w:trPr>
        <w:tc>
          <w:tcPr>
            <w:tcW w:w="703" w:type="pct"/>
            <w:vAlign w:val="center"/>
          </w:tcPr>
          <w:p w:rsidR="00D20E5A" w:rsidRPr="006B5720" w:rsidRDefault="00D20E5A">
            <w:pPr>
              <w:jc w:val="center"/>
              <w:rPr>
                <w:rFonts w:eastAsia="Microsoft YaHei"/>
                <w:b/>
                <w:bCs/>
              </w:rPr>
            </w:pPr>
            <w:r w:rsidRPr="006B5720">
              <w:rPr>
                <w:rFonts w:eastAsia="Microsoft YaHei"/>
                <w:b/>
                <w:bCs/>
              </w:rPr>
              <w:t>1</w:t>
            </w:r>
          </w:p>
        </w:tc>
        <w:tc>
          <w:tcPr>
            <w:tcW w:w="3289" w:type="pct"/>
            <w:vAlign w:val="center"/>
          </w:tcPr>
          <w:p w:rsidR="00D20E5A" w:rsidRPr="006B5720" w:rsidRDefault="00D20E5A">
            <w:pPr>
              <w:numPr>
                <w:ilvl w:val="12"/>
                <w:numId w:val="0"/>
              </w:numPr>
              <w:rPr>
                <w:b/>
                <w:bCs/>
              </w:rPr>
            </w:pPr>
            <w:r w:rsidRPr="006B5720">
              <w:rPr>
                <w:b/>
                <w:bCs/>
              </w:rPr>
              <w:t>Κάλυψη τεχνικών προδιαγραφών διαγωνισμού (εξοπλισμός και λογισμικό)</w:t>
            </w:r>
          </w:p>
        </w:tc>
        <w:tc>
          <w:tcPr>
            <w:tcW w:w="1008" w:type="pct"/>
            <w:vAlign w:val="center"/>
          </w:tcPr>
          <w:p w:rsidR="00D20E5A" w:rsidRPr="006B5720" w:rsidRDefault="00D20E5A">
            <w:pPr>
              <w:numPr>
                <w:ilvl w:val="12"/>
                <w:numId w:val="0"/>
              </w:numPr>
              <w:jc w:val="center"/>
            </w:pPr>
            <w:r w:rsidRPr="006B5720">
              <w:t>Σύμφωνα με παραγράφους:</w:t>
            </w:r>
          </w:p>
        </w:tc>
      </w:tr>
      <w:tr w:rsidR="00D20E5A" w:rsidRPr="00C5765C">
        <w:trPr>
          <w:jc w:val="center"/>
        </w:trPr>
        <w:tc>
          <w:tcPr>
            <w:tcW w:w="703" w:type="pct"/>
            <w:vAlign w:val="center"/>
          </w:tcPr>
          <w:p w:rsidR="00D20E5A" w:rsidRPr="006B5720" w:rsidRDefault="00D20E5A">
            <w:pPr>
              <w:jc w:val="center"/>
              <w:rPr>
                <w:rFonts w:eastAsia="Microsoft YaHei"/>
              </w:rPr>
            </w:pPr>
            <w:r w:rsidRPr="006B5720">
              <w:rPr>
                <w:rFonts w:eastAsia="Microsoft YaHei"/>
                <w:sz w:val="22"/>
                <w:szCs w:val="22"/>
              </w:rPr>
              <w:t>1.1</w:t>
            </w:r>
          </w:p>
        </w:tc>
        <w:tc>
          <w:tcPr>
            <w:tcW w:w="3289" w:type="pct"/>
            <w:vAlign w:val="center"/>
          </w:tcPr>
          <w:p w:rsidR="00D20E5A" w:rsidRPr="006B5720" w:rsidRDefault="00D20E5A" w:rsidP="003903E4">
            <w:r w:rsidRPr="006B5720">
              <w:t>Υπηρεσίες Συστήματος</w:t>
            </w:r>
          </w:p>
          <w:p w:rsidR="00D20E5A" w:rsidRPr="006B5720" w:rsidRDefault="00D20E5A"/>
        </w:tc>
        <w:tc>
          <w:tcPr>
            <w:tcW w:w="1008" w:type="pct"/>
            <w:vAlign w:val="center"/>
          </w:tcPr>
          <w:p w:rsidR="00D20E5A" w:rsidRPr="006B5720" w:rsidRDefault="00D20E5A" w:rsidP="00BB05A8">
            <w:r w:rsidRPr="006B5720">
              <w:rPr>
                <w:sz w:val="22"/>
                <w:szCs w:val="22"/>
              </w:rPr>
              <w:t xml:space="preserve">Α2.1, Α2.3, </w:t>
            </w:r>
            <w:r w:rsidRPr="006B5720">
              <w:rPr>
                <w:sz w:val="22"/>
                <w:szCs w:val="22"/>
                <w:lang w:val="en-US"/>
              </w:rPr>
              <w:t>C</w:t>
            </w:r>
            <w:r w:rsidRPr="006B5720">
              <w:rPr>
                <w:sz w:val="22"/>
                <w:szCs w:val="22"/>
              </w:rPr>
              <w:t xml:space="preserve">3.5, </w:t>
            </w:r>
            <w:r w:rsidRPr="006B5720">
              <w:rPr>
                <w:sz w:val="22"/>
                <w:szCs w:val="22"/>
                <w:lang w:val="en-US"/>
              </w:rPr>
              <w:t>C</w:t>
            </w:r>
            <w:r w:rsidRPr="006B5720">
              <w:rPr>
                <w:sz w:val="22"/>
                <w:szCs w:val="22"/>
              </w:rPr>
              <w:t xml:space="preserve">3.6, </w:t>
            </w:r>
            <w:r w:rsidRPr="006B5720">
              <w:rPr>
                <w:sz w:val="22"/>
                <w:szCs w:val="22"/>
                <w:lang w:val="en-US"/>
              </w:rPr>
              <w:t>C</w:t>
            </w:r>
            <w:r w:rsidRPr="006B5720">
              <w:rPr>
                <w:sz w:val="22"/>
                <w:szCs w:val="22"/>
              </w:rPr>
              <w:t xml:space="preserve">3.7, </w:t>
            </w:r>
            <w:r w:rsidRPr="006B5720">
              <w:rPr>
                <w:sz w:val="22"/>
                <w:szCs w:val="22"/>
                <w:lang w:val="en-US"/>
              </w:rPr>
              <w:t>C</w:t>
            </w:r>
            <w:r w:rsidRPr="006B5720">
              <w:rPr>
                <w:sz w:val="22"/>
                <w:szCs w:val="22"/>
              </w:rPr>
              <w:t xml:space="preserve">3.8, </w:t>
            </w:r>
            <w:r w:rsidRPr="006B5720">
              <w:rPr>
                <w:sz w:val="22"/>
                <w:szCs w:val="22"/>
                <w:lang w:val="en-US"/>
              </w:rPr>
              <w:t>C</w:t>
            </w:r>
            <w:r w:rsidRPr="006B5720">
              <w:rPr>
                <w:sz w:val="22"/>
                <w:szCs w:val="22"/>
              </w:rPr>
              <w:t xml:space="preserve">3.11 </w:t>
            </w:r>
          </w:p>
        </w:tc>
      </w:tr>
      <w:tr w:rsidR="00D20E5A" w:rsidRPr="00C5765C">
        <w:trPr>
          <w:jc w:val="center"/>
        </w:trPr>
        <w:tc>
          <w:tcPr>
            <w:tcW w:w="703" w:type="pct"/>
            <w:vAlign w:val="center"/>
          </w:tcPr>
          <w:p w:rsidR="00D20E5A" w:rsidRPr="006B5720" w:rsidRDefault="00D20E5A">
            <w:pPr>
              <w:jc w:val="center"/>
              <w:rPr>
                <w:rFonts w:eastAsia="Microsoft YaHei"/>
              </w:rPr>
            </w:pPr>
            <w:r w:rsidRPr="006B5720">
              <w:rPr>
                <w:rFonts w:eastAsia="Microsoft YaHei"/>
                <w:sz w:val="22"/>
                <w:szCs w:val="22"/>
              </w:rPr>
              <w:t>1.2</w:t>
            </w:r>
          </w:p>
        </w:tc>
        <w:tc>
          <w:tcPr>
            <w:tcW w:w="3289" w:type="pct"/>
          </w:tcPr>
          <w:p w:rsidR="00D20E5A" w:rsidRPr="006B5720" w:rsidRDefault="00D20E5A" w:rsidP="003903E4">
            <w:r w:rsidRPr="006B5720">
              <w:t>Αρχιτεκτονική Συστήματος</w:t>
            </w:r>
          </w:p>
          <w:p w:rsidR="00D20E5A" w:rsidRPr="006B5720" w:rsidRDefault="00D20E5A"/>
        </w:tc>
        <w:tc>
          <w:tcPr>
            <w:tcW w:w="1008" w:type="pct"/>
            <w:vAlign w:val="center"/>
          </w:tcPr>
          <w:p w:rsidR="00D20E5A" w:rsidRPr="006B5720" w:rsidRDefault="00D20E5A">
            <w:pPr>
              <w:jc w:val="center"/>
            </w:pPr>
            <w:r w:rsidRPr="006B5720">
              <w:rPr>
                <w:sz w:val="22"/>
                <w:szCs w:val="22"/>
              </w:rPr>
              <w:t xml:space="preserve">Α2.2, </w:t>
            </w:r>
            <w:r w:rsidRPr="006B5720">
              <w:rPr>
                <w:sz w:val="22"/>
                <w:szCs w:val="22"/>
                <w:lang w:val="en-US"/>
              </w:rPr>
              <w:t>C</w:t>
            </w:r>
            <w:r w:rsidRPr="006B5720">
              <w:rPr>
                <w:sz w:val="22"/>
                <w:szCs w:val="22"/>
              </w:rPr>
              <w:t xml:space="preserve">3.5, </w:t>
            </w:r>
            <w:r w:rsidRPr="006B5720">
              <w:rPr>
                <w:sz w:val="22"/>
                <w:szCs w:val="22"/>
                <w:lang w:val="en-US"/>
              </w:rPr>
              <w:t>C</w:t>
            </w:r>
            <w:r w:rsidRPr="006B5720">
              <w:rPr>
                <w:sz w:val="22"/>
                <w:szCs w:val="22"/>
              </w:rPr>
              <w:t xml:space="preserve">3.6, </w:t>
            </w:r>
            <w:r w:rsidRPr="006B5720">
              <w:rPr>
                <w:sz w:val="22"/>
                <w:szCs w:val="22"/>
                <w:lang w:val="en-US"/>
              </w:rPr>
              <w:t>C</w:t>
            </w:r>
            <w:r w:rsidRPr="006B5720">
              <w:rPr>
                <w:sz w:val="22"/>
                <w:szCs w:val="22"/>
              </w:rPr>
              <w:t xml:space="preserve">3.7, </w:t>
            </w:r>
            <w:r w:rsidRPr="006B5720">
              <w:rPr>
                <w:sz w:val="22"/>
                <w:szCs w:val="22"/>
                <w:lang w:val="en-US"/>
              </w:rPr>
              <w:t>C</w:t>
            </w:r>
            <w:r w:rsidRPr="006B5720">
              <w:rPr>
                <w:sz w:val="22"/>
                <w:szCs w:val="22"/>
              </w:rPr>
              <w:t xml:space="preserve">3.8, </w:t>
            </w:r>
            <w:r w:rsidRPr="006B5720">
              <w:rPr>
                <w:sz w:val="22"/>
                <w:szCs w:val="22"/>
                <w:lang w:val="en-US"/>
              </w:rPr>
              <w:t>C</w:t>
            </w:r>
            <w:r w:rsidRPr="006B5720">
              <w:rPr>
                <w:sz w:val="22"/>
                <w:szCs w:val="22"/>
              </w:rPr>
              <w:t>3.11</w:t>
            </w:r>
            <w:r w:rsidRPr="006B5720">
              <w:rPr>
                <w:sz w:val="22"/>
                <w:szCs w:val="22"/>
              </w:rPr>
              <w:tab/>
            </w:r>
          </w:p>
        </w:tc>
      </w:tr>
      <w:tr w:rsidR="00D20E5A" w:rsidRPr="00C5765C">
        <w:trPr>
          <w:jc w:val="center"/>
        </w:trPr>
        <w:tc>
          <w:tcPr>
            <w:tcW w:w="703" w:type="pct"/>
            <w:vAlign w:val="center"/>
          </w:tcPr>
          <w:p w:rsidR="00D20E5A" w:rsidRPr="006B5720" w:rsidRDefault="00D20E5A">
            <w:pPr>
              <w:jc w:val="center"/>
              <w:rPr>
                <w:rFonts w:eastAsia="Microsoft YaHei"/>
                <w:lang w:val="en-US"/>
              </w:rPr>
            </w:pPr>
            <w:r w:rsidRPr="006B5720">
              <w:rPr>
                <w:rFonts w:eastAsia="Microsoft YaHei"/>
                <w:sz w:val="22"/>
                <w:szCs w:val="22"/>
                <w:lang w:val="en-US"/>
              </w:rPr>
              <w:t>1.4</w:t>
            </w:r>
          </w:p>
        </w:tc>
        <w:tc>
          <w:tcPr>
            <w:tcW w:w="3289" w:type="pct"/>
          </w:tcPr>
          <w:p w:rsidR="00D20E5A" w:rsidRPr="006B5720" w:rsidRDefault="00D20E5A" w:rsidP="003903E4">
            <w:r w:rsidRPr="006B5720">
              <w:t>Πολυκαναλική προσέγγιση</w:t>
            </w:r>
          </w:p>
          <w:p w:rsidR="00D20E5A" w:rsidRPr="006B5720" w:rsidRDefault="00D20E5A"/>
        </w:tc>
        <w:tc>
          <w:tcPr>
            <w:tcW w:w="1008" w:type="pct"/>
            <w:vAlign w:val="center"/>
          </w:tcPr>
          <w:p w:rsidR="00D20E5A" w:rsidRPr="006B5720" w:rsidRDefault="00D20E5A">
            <w:pPr>
              <w:jc w:val="center"/>
            </w:pPr>
            <w:r w:rsidRPr="006B5720">
              <w:rPr>
                <w:sz w:val="22"/>
                <w:szCs w:val="22"/>
              </w:rPr>
              <w:t>Α2.4</w:t>
            </w:r>
            <w:r w:rsidRPr="006B5720">
              <w:rPr>
                <w:sz w:val="22"/>
                <w:szCs w:val="22"/>
                <w:lang w:val="en-US"/>
              </w:rPr>
              <w:t>, C3.5, C3.6, C3.7, C3.8, C3.11</w:t>
            </w:r>
            <w:r w:rsidRPr="006B5720">
              <w:rPr>
                <w:sz w:val="22"/>
                <w:szCs w:val="22"/>
              </w:rPr>
              <w:tab/>
            </w:r>
          </w:p>
        </w:tc>
      </w:tr>
      <w:tr w:rsidR="00D20E5A" w:rsidRPr="00C5765C">
        <w:trPr>
          <w:jc w:val="center"/>
        </w:trPr>
        <w:tc>
          <w:tcPr>
            <w:tcW w:w="703" w:type="pct"/>
            <w:vAlign w:val="center"/>
          </w:tcPr>
          <w:p w:rsidR="00D20E5A" w:rsidRPr="006B5720" w:rsidRDefault="00D20E5A">
            <w:pPr>
              <w:jc w:val="center"/>
              <w:rPr>
                <w:rFonts w:eastAsia="Microsoft YaHei"/>
                <w:lang w:val="en-US"/>
              </w:rPr>
            </w:pPr>
            <w:r w:rsidRPr="006B5720">
              <w:rPr>
                <w:rFonts w:eastAsia="Microsoft YaHei"/>
                <w:sz w:val="22"/>
                <w:szCs w:val="22"/>
                <w:lang w:val="en-US"/>
              </w:rPr>
              <w:t>1.5</w:t>
            </w:r>
          </w:p>
        </w:tc>
        <w:tc>
          <w:tcPr>
            <w:tcW w:w="3289" w:type="pct"/>
          </w:tcPr>
          <w:p w:rsidR="00D20E5A" w:rsidRPr="006B5720" w:rsidRDefault="00D20E5A" w:rsidP="003903E4">
            <w:r w:rsidRPr="006B5720">
              <w:t>Ασφάλεια Συστήματος</w:t>
            </w:r>
          </w:p>
          <w:p w:rsidR="00D20E5A" w:rsidRPr="006B5720" w:rsidRDefault="00D20E5A"/>
        </w:tc>
        <w:tc>
          <w:tcPr>
            <w:tcW w:w="1008" w:type="pct"/>
            <w:vAlign w:val="center"/>
          </w:tcPr>
          <w:p w:rsidR="00D20E5A" w:rsidRPr="006B5720" w:rsidRDefault="00D20E5A">
            <w:pPr>
              <w:jc w:val="center"/>
            </w:pPr>
            <w:r w:rsidRPr="006B5720">
              <w:rPr>
                <w:sz w:val="22"/>
                <w:szCs w:val="22"/>
              </w:rPr>
              <w:t>Α2.5</w:t>
            </w:r>
            <w:r w:rsidRPr="006B5720">
              <w:rPr>
                <w:sz w:val="22"/>
                <w:szCs w:val="22"/>
                <w:lang w:val="en-US"/>
              </w:rPr>
              <w:t>, C3.5, C3.6, C3.7, C3.8, C3.11</w:t>
            </w:r>
            <w:r w:rsidRPr="006B5720">
              <w:rPr>
                <w:sz w:val="22"/>
                <w:szCs w:val="22"/>
              </w:rPr>
              <w:tab/>
            </w:r>
          </w:p>
        </w:tc>
      </w:tr>
      <w:tr w:rsidR="00D20E5A" w:rsidRPr="00C5765C">
        <w:trPr>
          <w:jc w:val="center"/>
        </w:trPr>
        <w:tc>
          <w:tcPr>
            <w:tcW w:w="703" w:type="pct"/>
            <w:vAlign w:val="center"/>
          </w:tcPr>
          <w:p w:rsidR="00D20E5A" w:rsidRPr="006B5720" w:rsidRDefault="00D20E5A">
            <w:pPr>
              <w:jc w:val="center"/>
              <w:rPr>
                <w:rFonts w:eastAsia="Microsoft YaHei"/>
                <w:lang w:val="en-US"/>
              </w:rPr>
            </w:pPr>
            <w:r w:rsidRPr="006B5720">
              <w:rPr>
                <w:rFonts w:eastAsia="Microsoft YaHei"/>
                <w:sz w:val="22"/>
                <w:szCs w:val="22"/>
                <w:lang w:val="en-US"/>
              </w:rPr>
              <w:t>1.6</w:t>
            </w:r>
          </w:p>
        </w:tc>
        <w:tc>
          <w:tcPr>
            <w:tcW w:w="3289" w:type="pct"/>
          </w:tcPr>
          <w:p w:rsidR="00D20E5A" w:rsidRPr="006B5720" w:rsidRDefault="00D20E5A" w:rsidP="003903E4">
            <w:r w:rsidRPr="006B5720">
              <w:t>Προσβασιμότητα Συστήματος</w:t>
            </w:r>
          </w:p>
          <w:p w:rsidR="00D20E5A" w:rsidRPr="006B5720" w:rsidRDefault="00D20E5A"/>
        </w:tc>
        <w:tc>
          <w:tcPr>
            <w:tcW w:w="1008" w:type="pct"/>
            <w:vAlign w:val="center"/>
          </w:tcPr>
          <w:p w:rsidR="00D20E5A" w:rsidRPr="006B5720" w:rsidRDefault="00D20E5A">
            <w:pPr>
              <w:jc w:val="center"/>
            </w:pPr>
            <w:r w:rsidRPr="006B5720">
              <w:rPr>
                <w:sz w:val="22"/>
                <w:szCs w:val="22"/>
              </w:rPr>
              <w:t>Α2.6</w:t>
            </w:r>
            <w:r w:rsidRPr="006B5720">
              <w:rPr>
                <w:sz w:val="22"/>
                <w:szCs w:val="22"/>
                <w:lang w:val="en-US"/>
              </w:rPr>
              <w:t>, C3.5, C3.6, C3.7, C3.8, C3.11</w:t>
            </w:r>
            <w:r w:rsidRPr="006B5720">
              <w:rPr>
                <w:sz w:val="22"/>
                <w:szCs w:val="22"/>
              </w:rPr>
              <w:tab/>
            </w:r>
          </w:p>
        </w:tc>
      </w:tr>
      <w:tr w:rsidR="00D20E5A" w:rsidRPr="00C5765C">
        <w:trPr>
          <w:jc w:val="center"/>
        </w:trPr>
        <w:tc>
          <w:tcPr>
            <w:tcW w:w="703" w:type="pct"/>
            <w:vAlign w:val="center"/>
          </w:tcPr>
          <w:p w:rsidR="00D20E5A" w:rsidRPr="00E750C8" w:rsidRDefault="00D20E5A">
            <w:pPr>
              <w:jc w:val="center"/>
              <w:rPr>
                <w:rFonts w:eastAsia="Microsoft YaHei"/>
                <w:bCs/>
              </w:rPr>
            </w:pPr>
            <w:r w:rsidRPr="00E750C8">
              <w:rPr>
                <w:rFonts w:eastAsia="Microsoft YaHei"/>
                <w:bCs/>
              </w:rPr>
              <w:t>2</w:t>
            </w:r>
          </w:p>
        </w:tc>
        <w:tc>
          <w:tcPr>
            <w:tcW w:w="3289" w:type="pct"/>
            <w:vAlign w:val="center"/>
          </w:tcPr>
          <w:p w:rsidR="00D20E5A" w:rsidRPr="00E750C8" w:rsidRDefault="00D20E5A">
            <w:pPr>
              <w:numPr>
                <w:ilvl w:val="12"/>
                <w:numId w:val="0"/>
              </w:numPr>
              <w:rPr>
                <w:bCs/>
              </w:rPr>
            </w:pPr>
            <w:r w:rsidRPr="00E750C8">
              <w:rPr>
                <w:bCs/>
              </w:rPr>
              <w:t>Κάλυψη τεχνικών προδιαγραφών υπηρεσιών διαγωνισμού</w:t>
            </w:r>
          </w:p>
        </w:tc>
        <w:tc>
          <w:tcPr>
            <w:tcW w:w="1008" w:type="pct"/>
            <w:vAlign w:val="center"/>
          </w:tcPr>
          <w:p w:rsidR="00D20E5A" w:rsidRPr="006B5720" w:rsidRDefault="00D20E5A">
            <w:pPr>
              <w:numPr>
                <w:ilvl w:val="12"/>
                <w:numId w:val="0"/>
              </w:numPr>
              <w:jc w:val="center"/>
            </w:pPr>
            <w:r w:rsidRPr="006B5720">
              <w:t>Σύμφωνα με παραγράφους:</w:t>
            </w:r>
          </w:p>
        </w:tc>
      </w:tr>
      <w:tr w:rsidR="00D20E5A" w:rsidRPr="00E750C8">
        <w:trPr>
          <w:jc w:val="center"/>
        </w:trPr>
        <w:tc>
          <w:tcPr>
            <w:tcW w:w="703" w:type="pct"/>
            <w:vAlign w:val="center"/>
          </w:tcPr>
          <w:p w:rsidR="00D20E5A" w:rsidRPr="00E750C8" w:rsidDel="003903E4" w:rsidRDefault="00D20E5A" w:rsidP="00E750C8">
            <w:pPr>
              <w:rPr>
                <w:rFonts w:eastAsia="Microsoft YaHei"/>
                <w:lang w:val="en-US"/>
              </w:rPr>
            </w:pPr>
            <w:r w:rsidRPr="00E750C8">
              <w:rPr>
                <w:rFonts w:eastAsia="Microsoft YaHei"/>
                <w:lang w:val="en-US"/>
              </w:rPr>
              <w:t>2.1</w:t>
            </w:r>
          </w:p>
        </w:tc>
        <w:tc>
          <w:tcPr>
            <w:tcW w:w="3289" w:type="pct"/>
            <w:vAlign w:val="center"/>
          </w:tcPr>
          <w:p w:rsidR="00D20E5A" w:rsidRPr="00E750C8" w:rsidDel="003903E4" w:rsidRDefault="00D20E5A" w:rsidP="00E750C8">
            <w:bookmarkStart w:id="637" w:name="_Toc308093520"/>
            <w:r w:rsidRPr="00E750C8">
              <w:t>Μεθοδολογία Σχεδιασμού, Ανάπτυξης  και αποτελεσματικής Χρήσης προσομοιώσεων στην Πανεπιστημιακή εκπαίδευση και προσαρμογή στις απαιτήσεις και προδιαγραφές</w:t>
            </w:r>
            <w:bookmarkEnd w:id="637"/>
          </w:p>
        </w:tc>
        <w:tc>
          <w:tcPr>
            <w:tcW w:w="1008" w:type="pct"/>
            <w:vAlign w:val="center"/>
          </w:tcPr>
          <w:p w:rsidR="00D20E5A" w:rsidRPr="00E750C8" w:rsidDel="003903E4" w:rsidRDefault="00D20E5A" w:rsidP="00E750C8">
            <w:pPr>
              <w:rPr>
                <w:lang w:val="en-US"/>
              </w:rPr>
            </w:pPr>
            <w:r w:rsidRPr="00E750C8">
              <w:rPr>
                <w:lang w:val="en-US"/>
              </w:rPr>
              <w:t>C3.1,C3.2, C3.3, C3.16</w:t>
            </w:r>
          </w:p>
        </w:tc>
      </w:tr>
      <w:tr w:rsidR="00D20E5A" w:rsidRPr="00C5765C">
        <w:trPr>
          <w:jc w:val="center"/>
        </w:trPr>
        <w:tc>
          <w:tcPr>
            <w:tcW w:w="703" w:type="pct"/>
            <w:vAlign w:val="center"/>
          </w:tcPr>
          <w:p w:rsidR="00D20E5A" w:rsidRPr="006B5720" w:rsidDel="003903E4" w:rsidRDefault="00D20E5A" w:rsidP="00BB05A8">
            <w:pPr>
              <w:rPr>
                <w:rFonts w:eastAsia="Microsoft YaHei"/>
                <w:lang w:val="en-US"/>
              </w:rPr>
            </w:pPr>
            <w:r w:rsidRPr="006B5720">
              <w:rPr>
                <w:rFonts w:eastAsia="Microsoft YaHei"/>
                <w:sz w:val="22"/>
                <w:szCs w:val="22"/>
              </w:rPr>
              <w:t>2.</w:t>
            </w:r>
            <w:r w:rsidRPr="006B5720">
              <w:rPr>
                <w:rFonts w:eastAsia="Microsoft YaHei"/>
                <w:sz w:val="22"/>
                <w:szCs w:val="22"/>
                <w:lang w:val="en-US"/>
              </w:rPr>
              <w:t>2</w:t>
            </w:r>
          </w:p>
        </w:tc>
        <w:tc>
          <w:tcPr>
            <w:tcW w:w="3289" w:type="pct"/>
            <w:vAlign w:val="center"/>
          </w:tcPr>
          <w:p w:rsidR="00D20E5A" w:rsidRPr="006B5720" w:rsidDel="003903E4" w:rsidRDefault="00D20E5A">
            <w:r w:rsidRPr="006B5720">
              <w:rPr>
                <w:sz w:val="22"/>
                <w:szCs w:val="22"/>
              </w:rPr>
              <w:t>Υπηρεσίες Ευαισθητοποίησης - Εκπαίδευσης</w:t>
            </w:r>
          </w:p>
        </w:tc>
        <w:tc>
          <w:tcPr>
            <w:tcW w:w="1008" w:type="pct"/>
            <w:vAlign w:val="center"/>
          </w:tcPr>
          <w:p w:rsidR="00D20E5A" w:rsidRPr="006B5720" w:rsidDel="003903E4" w:rsidRDefault="00D20E5A">
            <w:pPr>
              <w:jc w:val="center"/>
            </w:pPr>
            <w:r w:rsidRPr="006B5720">
              <w:rPr>
                <w:sz w:val="22"/>
                <w:szCs w:val="22"/>
              </w:rPr>
              <w:t xml:space="preserve">Α3.1, </w:t>
            </w:r>
            <w:r w:rsidRPr="006B5720">
              <w:rPr>
                <w:sz w:val="22"/>
                <w:szCs w:val="22"/>
                <w:lang w:val="en-US"/>
              </w:rPr>
              <w:t>C</w:t>
            </w:r>
            <w:r w:rsidRPr="006B5720">
              <w:rPr>
                <w:sz w:val="22"/>
                <w:szCs w:val="22"/>
              </w:rPr>
              <w:t xml:space="preserve">3.4, </w:t>
            </w:r>
            <w:r w:rsidRPr="006B5720">
              <w:rPr>
                <w:sz w:val="22"/>
                <w:szCs w:val="22"/>
                <w:lang w:val="en-US"/>
              </w:rPr>
              <w:t>C</w:t>
            </w:r>
            <w:r w:rsidRPr="006B5720">
              <w:rPr>
                <w:sz w:val="22"/>
                <w:szCs w:val="22"/>
              </w:rPr>
              <w:t xml:space="preserve">3.9, </w:t>
            </w:r>
            <w:r w:rsidRPr="006B5720">
              <w:rPr>
                <w:sz w:val="22"/>
                <w:szCs w:val="22"/>
                <w:lang w:val="en-US"/>
              </w:rPr>
              <w:t>C</w:t>
            </w:r>
            <w:r w:rsidRPr="006B5720">
              <w:rPr>
                <w:sz w:val="22"/>
                <w:szCs w:val="22"/>
              </w:rPr>
              <w:t>3.</w:t>
            </w:r>
            <w:r w:rsidRPr="006B5720">
              <w:rPr>
                <w:sz w:val="22"/>
                <w:szCs w:val="22"/>
                <w:lang w:val="en-US"/>
              </w:rPr>
              <w:t>15,</w:t>
            </w:r>
            <w:r w:rsidRPr="006B5720">
              <w:rPr>
                <w:sz w:val="22"/>
                <w:szCs w:val="22"/>
              </w:rPr>
              <w:t xml:space="preserve"> </w:t>
            </w:r>
            <w:r w:rsidRPr="006B5720">
              <w:rPr>
                <w:sz w:val="22"/>
                <w:szCs w:val="22"/>
                <w:lang w:val="en-US"/>
              </w:rPr>
              <w:t>C</w:t>
            </w:r>
            <w:r w:rsidRPr="006B5720">
              <w:rPr>
                <w:sz w:val="22"/>
                <w:szCs w:val="22"/>
              </w:rPr>
              <w:t xml:space="preserve">3.10, </w:t>
            </w:r>
            <w:r w:rsidRPr="006B5720">
              <w:rPr>
                <w:sz w:val="22"/>
                <w:szCs w:val="22"/>
                <w:lang w:val="en-US"/>
              </w:rPr>
              <w:lastRenderedPageBreak/>
              <w:t>C</w:t>
            </w:r>
            <w:r w:rsidRPr="006B5720">
              <w:rPr>
                <w:sz w:val="22"/>
                <w:szCs w:val="22"/>
              </w:rPr>
              <w:t xml:space="preserve">3.12, </w:t>
            </w:r>
            <w:r w:rsidRPr="006B5720">
              <w:rPr>
                <w:sz w:val="22"/>
                <w:szCs w:val="22"/>
                <w:lang w:val="en-US"/>
              </w:rPr>
              <w:t>C</w:t>
            </w:r>
            <w:r w:rsidRPr="006B5720">
              <w:rPr>
                <w:sz w:val="22"/>
                <w:szCs w:val="22"/>
              </w:rPr>
              <w:t>3.13</w:t>
            </w:r>
          </w:p>
        </w:tc>
      </w:tr>
      <w:tr w:rsidR="00D20E5A" w:rsidRPr="00C5765C">
        <w:trPr>
          <w:jc w:val="center"/>
        </w:trPr>
        <w:tc>
          <w:tcPr>
            <w:tcW w:w="703" w:type="pct"/>
            <w:vAlign w:val="center"/>
          </w:tcPr>
          <w:p w:rsidR="00D20E5A" w:rsidRPr="006B5720" w:rsidDel="003903E4" w:rsidRDefault="00D20E5A">
            <w:pPr>
              <w:jc w:val="center"/>
              <w:rPr>
                <w:rFonts w:eastAsia="Microsoft YaHei"/>
                <w:lang w:val="en-US"/>
              </w:rPr>
            </w:pPr>
            <w:r w:rsidRPr="006B5720">
              <w:rPr>
                <w:rFonts w:eastAsia="Microsoft YaHei"/>
                <w:sz w:val="22"/>
                <w:szCs w:val="22"/>
              </w:rPr>
              <w:lastRenderedPageBreak/>
              <w:t>2.3</w:t>
            </w:r>
          </w:p>
        </w:tc>
        <w:tc>
          <w:tcPr>
            <w:tcW w:w="3289" w:type="pct"/>
            <w:vAlign w:val="center"/>
          </w:tcPr>
          <w:p w:rsidR="00D20E5A" w:rsidRPr="006B5720" w:rsidDel="003903E4" w:rsidRDefault="00D20E5A" w:rsidP="00293BE3">
            <w:r w:rsidRPr="006B5720">
              <w:rPr>
                <w:sz w:val="22"/>
                <w:szCs w:val="22"/>
              </w:rPr>
              <w:t xml:space="preserve">Υπηρεσίες Εγγύησης Λειτουργίας &amp; Συντήρησης </w:t>
            </w:r>
          </w:p>
        </w:tc>
        <w:tc>
          <w:tcPr>
            <w:tcW w:w="1008" w:type="pct"/>
            <w:vAlign w:val="center"/>
          </w:tcPr>
          <w:p w:rsidR="00D20E5A" w:rsidRPr="006B5720" w:rsidDel="003903E4" w:rsidRDefault="00D20E5A">
            <w:pPr>
              <w:jc w:val="center"/>
            </w:pPr>
            <w:r w:rsidRPr="006B5720">
              <w:rPr>
                <w:sz w:val="22"/>
                <w:szCs w:val="22"/>
              </w:rPr>
              <w:t>Α3.2</w:t>
            </w:r>
          </w:p>
        </w:tc>
      </w:tr>
      <w:tr w:rsidR="00D20E5A" w:rsidRPr="00C5765C">
        <w:trPr>
          <w:jc w:val="center"/>
        </w:trPr>
        <w:tc>
          <w:tcPr>
            <w:tcW w:w="703" w:type="pct"/>
            <w:vAlign w:val="center"/>
          </w:tcPr>
          <w:p w:rsidR="00D20E5A" w:rsidRPr="006B5720" w:rsidRDefault="00D20E5A">
            <w:pPr>
              <w:numPr>
                <w:ilvl w:val="12"/>
                <w:numId w:val="0"/>
              </w:numPr>
              <w:jc w:val="center"/>
              <w:rPr>
                <w:b/>
                <w:bCs/>
              </w:rPr>
            </w:pPr>
            <w:r w:rsidRPr="006B5720">
              <w:rPr>
                <w:b/>
                <w:bCs/>
              </w:rPr>
              <w:t>3</w:t>
            </w:r>
          </w:p>
        </w:tc>
        <w:tc>
          <w:tcPr>
            <w:tcW w:w="3289" w:type="pct"/>
            <w:vAlign w:val="center"/>
          </w:tcPr>
          <w:p w:rsidR="00D20E5A" w:rsidRPr="006B5720" w:rsidRDefault="00D20E5A">
            <w:pPr>
              <w:numPr>
                <w:ilvl w:val="12"/>
                <w:numId w:val="0"/>
              </w:numPr>
              <w:rPr>
                <w:b/>
                <w:bCs/>
              </w:rPr>
            </w:pPr>
            <w:r w:rsidRPr="006B5720">
              <w:rPr>
                <w:b/>
                <w:bCs/>
              </w:rPr>
              <w:t xml:space="preserve">Οργάνωση και Διοίκηση ΦΑ Διαγωνισμού  </w:t>
            </w:r>
          </w:p>
        </w:tc>
        <w:tc>
          <w:tcPr>
            <w:tcW w:w="1008" w:type="pct"/>
            <w:vAlign w:val="center"/>
          </w:tcPr>
          <w:p w:rsidR="00D20E5A" w:rsidRPr="006B5720" w:rsidRDefault="00D20E5A">
            <w:pPr>
              <w:numPr>
                <w:ilvl w:val="12"/>
                <w:numId w:val="0"/>
              </w:numPr>
              <w:jc w:val="center"/>
              <w:rPr>
                <w:b/>
                <w:bCs/>
              </w:rPr>
            </w:pPr>
          </w:p>
        </w:tc>
      </w:tr>
      <w:tr w:rsidR="00D20E5A" w:rsidRPr="00C5765C">
        <w:trPr>
          <w:jc w:val="center"/>
        </w:trPr>
        <w:tc>
          <w:tcPr>
            <w:tcW w:w="703" w:type="pct"/>
            <w:vAlign w:val="center"/>
          </w:tcPr>
          <w:p w:rsidR="00D20E5A" w:rsidRPr="006B5720" w:rsidRDefault="00D20E5A">
            <w:pPr>
              <w:jc w:val="center"/>
              <w:rPr>
                <w:rFonts w:eastAsia="Microsoft YaHei"/>
              </w:rPr>
            </w:pPr>
            <w:r w:rsidRPr="006B5720">
              <w:rPr>
                <w:rFonts w:eastAsia="Microsoft YaHei"/>
                <w:sz w:val="22"/>
                <w:szCs w:val="22"/>
              </w:rPr>
              <w:t>3.1</w:t>
            </w:r>
          </w:p>
        </w:tc>
        <w:tc>
          <w:tcPr>
            <w:tcW w:w="3289" w:type="pct"/>
            <w:vAlign w:val="center"/>
          </w:tcPr>
          <w:p w:rsidR="00D20E5A" w:rsidRPr="006B5720" w:rsidRDefault="00D20E5A">
            <w:r w:rsidRPr="006B5720">
              <w:rPr>
                <w:sz w:val="22"/>
                <w:szCs w:val="22"/>
              </w:rPr>
              <w:t>Χρονοδιάγραμμα Υλοποίησης και Παραδοτέα</w:t>
            </w:r>
          </w:p>
        </w:tc>
        <w:tc>
          <w:tcPr>
            <w:tcW w:w="1008" w:type="pct"/>
            <w:vAlign w:val="center"/>
          </w:tcPr>
          <w:p w:rsidR="00D20E5A" w:rsidRPr="006B5720" w:rsidRDefault="00D20E5A" w:rsidP="00BB05A8">
            <w:r w:rsidRPr="006B5720">
              <w:rPr>
                <w:sz w:val="22"/>
                <w:szCs w:val="22"/>
                <w:lang w:val="en-US"/>
              </w:rPr>
              <w:t>A</w:t>
            </w:r>
            <w:r w:rsidRPr="006B5720">
              <w:rPr>
                <w:sz w:val="22"/>
                <w:szCs w:val="22"/>
              </w:rPr>
              <w:t>2.6</w:t>
            </w:r>
            <w:r w:rsidRPr="006B5720">
              <w:rPr>
                <w:sz w:val="22"/>
                <w:szCs w:val="22"/>
                <w:lang w:val="en-US"/>
              </w:rPr>
              <w:t xml:space="preserve">, </w:t>
            </w:r>
            <w:r w:rsidRPr="006B5720">
              <w:rPr>
                <w:sz w:val="22"/>
                <w:szCs w:val="22"/>
              </w:rPr>
              <w:t>Α2.8</w:t>
            </w:r>
          </w:p>
        </w:tc>
      </w:tr>
      <w:tr w:rsidR="00D20E5A" w:rsidRPr="00C5765C">
        <w:trPr>
          <w:jc w:val="center"/>
        </w:trPr>
        <w:tc>
          <w:tcPr>
            <w:tcW w:w="703" w:type="pct"/>
            <w:vAlign w:val="center"/>
          </w:tcPr>
          <w:p w:rsidR="00D20E5A" w:rsidRPr="006B5720" w:rsidRDefault="00D20E5A">
            <w:pPr>
              <w:jc w:val="center"/>
              <w:rPr>
                <w:rFonts w:eastAsia="Microsoft YaHei"/>
              </w:rPr>
            </w:pPr>
            <w:r w:rsidRPr="006B5720">
              <w:rPr>
                <w:rFonts w:eastAsia="Microsoft YaHei"/>
                <w:sz w:val="22"/>
                <w:szCs w:val="22"/>
              </w:rPr>
              <w:t>3.2</w:t>
            </w:r>
          </w:p>
        </w:tc>
        <w:tc>
          <w:tcPr>
            <w:tcW w:w="3289" w:type="pct"/>
            <w:vAlign w:val="center"/>
          </w:tcPr>
          <w:p w:rsidR="00D20E5A" w:rsidRPr="006B5720" w:rsidRDefault="00D20E5A">
            <w:pPr>
              <w:rPr>
                <w:rFonts w:eastAsia="Microsoft YaHei"/>
              </w:rPr>
            </w:pPr>
            <w:r w:rsidRPr="006B5720">
              <w:rPr>
                <w:rFonts w:eastAsia="Microsoft YaHei"/>
                <w:sz w:val="22"/>
                <w:szCs w:val="22"/>
              </w:rPr>
              <w:t>Σχήμα διοίκησης και Οργάνωσης του ΦΑ του διαγωνισμού</w:t>
            </w:r>
          </w:p>
        </w:tc>
        <w:tc>
          <w:tcPr>
            <w:tcW w:w="1008" w:type="pct"/>
            <w:vAlign w:val="center"/>
          </w:tcPr>
          <w:p w:rsidR="00D20E5A" w:rsidRPr="006B5720" w:rsidRDefault="00D20E5A" w:rsidP="00BB05A8">
            <w:r w:rsidRPr="006B5720">
              <w:rPr>
                <w:sz w:val="22"/>
                <w:szCs w:val="22"/>
              </w:rPr>
              <w:t xml:space="preserve">Α4.2 </w:t>
            </w:r>
          </w:p>
        </w:tc>
      </w:tr>
      <w:tr w:rsidR="00D20E5A" w:rsidRPr="00C5765C">
        <w:trPr>
          <w:jc w:val="center"/>
        </w:trPr>
        <w:tc>
          <w:tcPr>
            <w:tcW w:w="703" w:type="pct"/>
            <w:vAlign w:val="center"/>
          </w:tcPr>
          <w:p w:rsidR="00D20E5A" w:rsidRPr="006B5720" w:rsidRDefault="00D20E5A">
            <w:pPr>
              <w:numPr>
                <w:ilvl w:val="12"/>
                <w:numId w:val="0"/>
              </w:numPr>
              <w:jc w:val="center"/>
              <w:rPr>
                <w:b/>
                <w:bCs/>
              </w:rPr>
            </w:pPr>
            <w:r w:rsidRPr="006B5720">
              <w:rPr>
                <w:b/>
                <w:bCs/>
              </w:rPr>
              <w:t>4</w:t>
            </w:r>
          </w:p>
        </w:tc>
        <w:tc>
          <w:tcPr>
            <w:tcW w:w="3289" w:type="pct"/>
            <w:vAlign w:val="center"/>
          </w:tcPr>
          <w:p w:rsidR="00D20E5A" w:rsidRPr="006B5720" w:rsidRDefault="00D20E5A">
            <w:pPr>
              <w:numPr>
                <w:ilvl w:val="12"/>
                <w:numId w:val="0"/>
              </w:numPr>
              <w:rPr>
                <w:b/>
                <w:bCs/>
              </w:rPr>
            </w:pPr>
            <w:r w:rsidRPr="006B5720">
              <w:rPr>
                <w:b/>
                <w:bCs/>
              </w:rPr>
              <w:t>Πίνακες Συμμόρφωσης</w:t>
            </w:r>
          </w:p>
        </w:tc>
        <w:tc>
          <w:tcPr>
            <w:tcW w:w="1008" w:type="pct"/>
            <w:vAlign w:val="center"/>
          </w:tcPr>
          <w:p w:rsidR="00D20E5A" w:rsidRPr="006B5720" w:rsidRDefault="00D20E5A">
            <w:pPr>
              <w:numPr>
                <w:ilvl w:val="12"/>
                <w:numId w:val="0"/>
              </w:numPr>
              <w:jc w:val="center"/>
              <w:rPr>
                <w:b/>
                <w:bCs/>
              </w:rPr>
            </w:pPr>
            <w:r w:rsidRPr="006B5720">
              <w:t>Σύμφωνα με C.3</w:t>
            </w:r>
          </w:p>
        </w:tc>
      </w:tr>
      <w:tr w:rsidR="00D20E5A" w:rsidRPr="00D13C32">
        <w:trPr>
          <w:jc w:val="center"/>
        </w:trPr>
        <w:tc>
          <w:tcPr>
            <w:tcW w:w="703" w:type="pct"/>
            <w:vAlign w:val="center"/>
          </w:tcPr>
          <w:p w:rsidR="00D20E5A" w:rsidRPr="006B5720" w:rsidRDefault="00D20E5A">
            <w:pPr>
              <w:numPr>
                <w:ilvl w:val="12"/>
                <w:numId w:val="0"/>
              </w:numPr>
              <w:jc w:val="center"/>
              <w:rPr>
                <w:b/>
                <w:bCs/>
              </w:rPr>
            </w:pPr>
            <w:r w:rsidRPr="006B5720">
              <w:rPr>
                <w:b/>
                <w:bCs/>
              </w:rPr>
              <w:t>5</w:t>
            </w:r>
          </w:p>
        </w:tc>
        <w:tc>
          <w:tcPr>
            <w:tcW w:w="3289" w:type="pct"/>
            <w:vAlign w:val="center"/>
          </w:tcPr>
          <w:p w:rsidR="00D20E5A" w:rsidRPr="006B5720" w:rsidRDefault="00D20E5A">
            <w:pPr>
              <w:rPr>
                <w:b/>
                <w:bCs/>
                <w:u w:val="single"/>
              </w:rPr>
            </w:pPr>
            <w:r w:rsidRPr="006B5720">
              <w:rPr>
                <w:b/>
                <w:bCs/>
              </w:rPr>
              <w:t xml:space="preserve">Πίνακες Οικονομικής Προσφοράς, </w:t>
            </w:r>
            <w:r w:rsidRPr="006B5720">
              <w:rPr>
                <w:b/>
                <w:bCs/>
                <w:u w:val="single"/>
              </w:rPr>
              <w:t>χωρίς τιμές</w:t>
            </w:r>
          </w:p>
          <w:p w:rsidR="00D20E5A" w:rsidRPr="006B5720" w:rsidRDefault="00D20E5A" w:rsidP="004102BE">
            <w:pPr>
              <w:numPr>
                <w:ilvl w:val="0"/>
                <w:numId w:val="27"/>
              </w:numPr>
              <w:rPr>
                <w:u w:val="single"/>
              </w:rPr>
            </w:pPr>
            <w:r w:rsidRPr="006B5720">
              <w:rPr>
                <w:u w:val="single"/>
              </w:rPr>
              <w:t>Η εμφάνιση τιμής/ τιμών στον εν λόγω πίνακα αποτελεί λόγο απόρριψης της Προσφοράς.</w:t>
            </w:r>
          </w:p>
          <w:p w:rsidR="00D20E5A" w:rsidRPr="006B5720" w:rsidRDefault="00D20E5A"/>
          <w:p w:rsidR="00D20E5A" w:rsidRPr="006B5720" w:rsidRDefault="00D20E5A">
            <w:pPr>
              <w:rPr>
                <w:b/>
                <w:bCs/>
                <w:u w:val="single"/>
              </w:rPr>
            </w:pPr>
            <w:r w:rsidRPr="006B5720">
              <w:t>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Ανάδοχος υποχρεούται να αναγράφει το εν λόγω προϊόν/υπηρεσία στους Πίνακες Οικονομικής Προσφοράς (χωρίς τιμές).</w:t>
            </w:r>
          </w:p>
          <w:p w:rsidR="00D20E5A" w:rsidRPr="006B5720" w:rsidRDefault="00D20E5A">
            <w:pPr>
              <w:numPr>
                <w:ilvl w:val="12"/>
                <w:numId w:val="0"/>
              </w:numPr>
              <w:rPr>
                <w:b/>
                <w:bCs/>
              </w:rPr>
            </w:pPr>
          </w:p>
        </w:tc>
        <w:tc>
          <w:tcPr>
            <w:tcW w:w="1008" w:type="pct"/>
            <w:vAlign w:val="center"/>
          </w:tcPr>
          <w:p w:rsidR="00D20E5A" w:rsidRPr="006B5720" w:rsidRDefault="00D20E5A">
            <w:pPr>
              <w:numPr>
                <w:ilvl w:val="12"/>
                <w:numId w:val="0"/>
              </w:numPr>
              <w:jc w:val="center"/>
              <w:rPr>
                <w:b/>
                <w:bCs/>
              </w:rPr>
            </w:pPr>
            <w:r w:rsidRPr="006B5720">
              <w:t>Σύμφωνα με C.4</w:t>
            </w:r>
          </w:p>
        </w:tc>
      </w:tr>
    </w:tbl>
    <w:p w:rsidR="00D20E5A" w:rsidRPr="00A11170" w:rsidRDefault="00D20E5A" w:rsidP="0044491A">
      <w:pPr>
        <w:spacing w:before="100" w:beforeAutospacing="1" w:after="100" w:afterAutospacing="1" w:line="360" w:lineRule="auto"/>
      </w:pPr>
      <w:r w:rsidRPr="00A11170">
        <w:t xml:space="preserve">Επίσης ο φάκελος «ΤΕΧΝΙΚΗ </w:t>
      </w:r>
      <w:r>
        <w:t>ΠΡΟΣΦΟ</w:t>
      </w:r>
      <w:r w:rsidRPr="00A11170">
        <w:t>ΡΑ» πρέπει να περιέχει:</w:t>
      </w:r>
    </w:p>
    <w:p w:rsidR="00D20E5A" w:rsidRPr="00A11170" w:rsidRDefault="00D20E5A" w:rsidP="004102BE">
      <w:pPr>
        <w:numPr>
          <w:ilvl w:val="0"/>
          <w:numId w:val="28"/>
        </w:numPr>
        <w:spacing w:before="100" w:beforeAutospacing="1" w:after="100" w:afterAutospacing="1" w:line="360" w:lineRule="auto"/>
        <w:jc w:val="both"/>
      </w:pPr>
      <w:r w:rsidRPr="00A11170">
        <w:t>τεκμηριωτικό υλικό για τον εξοπλισμό και το λογισμικό (εγχειρίδια, τεχνικά φυλλάδια, κλπ.)</w:t>
      </w:r>
      <w:r>
        <w:t xml:space="preserve"> </w:t>
      </w:r>
    </w:p>
    <w:p w:rsidR="00D20E5A" w:rsidRPr="00A11170" w:rsidRDefault="00D20E5A" w:rsidP="004102BE">
      <w:pPr>
        <w:numPr>
          <w:ilvl w:val="0"/>
          <w:numId w:val="28"/>
        </w:numPr>
        <w:spacing w:before="100" w:beforeAutospacing="1" w:after="100" w:afterAutospacing="1" w:line="360" w:lineRule="auto"/>
        <w:jc w:val="both"/>
      </w:pPr>
      <w:r w:rsidRPr="00A11170">
        <w:t xml:space="preserve">οποιοδήποτε επιπλέον στοιχείο τεκμηριώνει πληρέστερα την </w:t>
      </w:r>
      <w:r>
        <w:t>Προσφο</w:t>
      </w:r>
      <w:r w:rsidRPr="00A11170">
        <w:t>ρά του υποψήφιου Αναδόχου και απαντά στις επιμέρους απαιτήσεις που τίθενται στην παρούσα Διακήρυξη, αλλά και στα αντίστοιχα κριτήρια αξιολόγησης</w:t>
      </w:r>
      <w:r>
        <w:t>.</w:t>
      </w:r>
    </w:p>
    <w:p w:rsidR="00D20E5A" w:rsidRPr="00A11170" w:rsidRDefault="00D20E5A" w:rsidP="0044491A">
      <w:pPr>
        <w:spacing w:before="100" w:beforeAutospacing="1" w:after="100" w:afterAutospacing="1" w:line="360" w:lineRule="auto"/>
        <w:ind w:left="360"/>
        <w:rPr>
          <w:b/>
          <w:bCs/>
        </w:rPr>
      </w:pPr>
      <w:r w:rsidRPr="00A11170">
        <w:rPr>
          <w:b/>
          <w:bCs/>
        </w:rPr>
        <w:t>ΑΠΑΙΤΗΣΕΙΣ ΛΥΣΕΩΝ / ΛΕΙΤΟΥΡΓΙΚΕΣ / ΤΕΧΝΟΛΟΓΙΚΕΣ ΠΡΟΔΙΑΓΡΑΦΕΣ – ΠΙΝΑΚΑΣ ΣΥΜΜΟΡΦΩΣΗΣ</w:t>
      </w:r>
      <w:r w:rsidRPr="00D13C32">
        <w:t xml:space="preserve">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0"/>
      </w:tblGrid>
      <w:tr w:rsidR="00D20E5A" w:rsidRPr="00A11170">
        <w:tc>
          <w:tcPr>
            <w:tcW w:w="9387" w:type="dxa"/>
          </w:tcPr>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D20E5A" w:rsidRPr="00A11170">
        <w:tc>
          <w:tcPr>
            <w:tcW w:w="9387" w:type="dxa"/>
          </w:tcPr>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w:t>
            </w:r>
            <w:r>
              <w:rPr>
                <w:rFonts w:ascii="Calibri" w:hAnsi="Calibri" w:cs="Calibri"/>
                <w:lang w:eastAsia="el-GR"/>
              </w:rPr>
              <w:t>Προσφο</w:t>
            </w:r>
            <w:r w:rsidRPr="00A11170">
              <w:rPr>
                <w:rFonts w:ascii="Calibri" w:hAnsi="Calibri" w:cs="Calibri"/>
                <w:lang w:eastAsia="el-GR"/>
              </w:rPr>
              <w:t xml:space="preserve">ρές που δεν καλύπτουν πλήρως απαράβατους όρους απορρίπτονται ως απαράδεκτες. </w:t>
            </w:r>
          </w:p>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lastRenderedPageBreak/>
              <w:t xml:space="preserve">Αν η στήλη «ΑΠΑΙΤΗΣΗ» έχει συμπληρωθεί με τη λέξη «Επιθυμητή» τότε αποτελεί προδιαγραφή που υπερκαλύπτει το ελάχιστο απαιτούμενο και </w:t>
            </w:r>
            <w:r>
              <w:rPr>
                <w:rFonts w:ascii="Calibri" w:hAnsi="Calibri" w:cs="Calibri"/>
                <w:lang w:eastAsia="el-GR"/>
              </w:rPr>
              <w:t>Προσφο</w:t>
            </w:r>
            <w:r w:rsidRPr="00A11170">
              <w:rPr>
                <w:rFonts w:ascii="Calibri" w:hAnsi="Calibri" w:cs="Calibri"/>
                <w:lang w:eastAsia="el-GR"/>
              </w:rPr>
              <w:t>ρές που υπερκαλύπτουν τις ελάχιστες προδιαγραφές συνεκτιμούνται, επί τω βελτίω σύμφωνα με τη συναφή ομάδα κριτήριων στην οποία εντάσσεται.</w:t>
            </w:r>
          </w:p>
        </w:tc>
      </w:tr>
      <w:tr w:rsidR="00D20E5A" w:rsidRPr="00A11170">
        <w:tc>
          <w:tcPr>
            <w:tcW w:w="9387" w:type="dxa"/>
          </w:tcPr>
          <w:p w:rsidR="00D20E5A" w:rsidRDefault="00D20E5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lastRenderedPageBreak/>
              <w:t xml:space="preserve">Στη στήλη «ΑΠΑΝΤΗΣΗ» σημειώνεται η απάντηση του Αναδόχου που έχει τη μορφή </w:t>
            </w:r>
            <w:r w:rsidRPr="008A63C3">
              <w:rPr>
                <w:rFonts w:ascii="Calibri" w:hAnsi="Calibri" w:cs="Calibri"/>
                <w:lang w:eastAsia="el-GR"/>
              </w:rPr>
              <w:t xml:space="preserve">ΝΑΙ/ΟΧΙ/ΥΠΕΡ εάν η αντίστοιχη προδιαγραφή πληρούται ή όχι ή υπερκαλύπτεται </w:t>
            </w:r>
            <w:r w:rsidRPr="00A11170">
              <w:rPr>
                <w:rFonts w:ascii="Calibri" w:hAnsi="Calibri" w:cs="Calibri"/>
                <w:lang w:eastAsia="el-GR"/>
              </w:rPr>
              <w:t xml:space="preserve">από την </w:t>
            </w:r>
            <w:r>
              <w:rPr>
                <w:rFonts w:ascii="Calibri" w:hAnsi="Calibri" w:cs="Calibri"/>
                <w:lang w:eastAsia="el-GR"/>
              </w:rPr>
              <w:t>Προσφο</w:t>
            </w:r>
            <w:r w:rsidRPr="00A11170">
              <w:rPr>
                <w:rFonts w:ascii="Calibri" w:hAnsi="Calibri" w:cs="Calibri"/>
                <w:lang w:eastAsia="el-GR"/>
              </w:rPr>
              <w:t xml:space="preserve">ρά ή ένα αριθμητικό μέγεθος που δηλώνει την ποσότητα του αντίστοιχου χαρακτηριστικού στην </w:t>
            </w:r>
            <w:r>
              <w:rPr>
                <w:rFonts w:ascii="Calibri" w:hAnsi="Calibri" w:cs="Calibri"/>
                <w:lang w:eastAsia="el-GR"/>
              </w:rPr>
              <w:t>Προσφο</w:t>
            </w:r>
            <w:r w:rsidRPr="00A11170">
              <w:rPr>
                <w:rFonts w:ascii="Calibri" w:hAnsi="Calibri" w:cs="Calibri"/>
                <w:lang w:eastAsia="el-GR"/>
              </w:rPr>
              <w:t>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r>
              <w:rPr>
                <w:rFonts w:ascii="Calibri" w:hAnsi="Calibri" w:cs="Calibri"/>
                <w:lang w:eastAsia="el-GR"/>
              </w:rPr>
              <w:t>.</w:t>
            </w:r>
          </w:p>
        </w:tc>
      </w:tr>
      <w:tr w:rsidR="00D20E5A" w:rsidRPr="00A11170">
        <w:tc>
          <w:tcPr>
            <w:tcW w:w="9387" w:type="dxa"/>
          </w:tcPr>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t xml:space="preserve">Στη στήλη «ΠΑΡΑΠΟΜΠΗ» θα καταγραφεί η σαφής παραπομπή σε Παράρτημα της Τεχνικής </w:t>
            </w:r>
            <w:r>
              <w:rPr>
                <w:rFonts w:ascii="Calibri" w:hAnsi="Calibri" w:cs="Calibri"/>
                <w:lang w:eastAsia="el-GR"/>
              </w:rPr>
              <w:t>Προσφο</w:t>
            </w:r>
            <w:r w:rsidRPr="00A11170">
              <w:rPr>
                <w:rFonts w:ascii="Calibri" w:hAnsi="Calibri" w:cs="Calibri"/>
                <w:lang w:eastAsia="el-GR"/>
              </w:rPr>
              <w:t xml:space="preserve">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D20E5A" w:rsidRPr="00A11170" w:rsidRDefault="00D20E5A" w:rsidP="0044491A">
            <w:pPr>
              <w:pStyle w:val="TabletextChar"/>
              <w:spacing w:before="100" w:beforeAutospacing="1" w:after="100" w:afterAutospacing="1" w:line="360" w:lineRule="auto"/>
              <w:jc w:val="both"/>
              <w:rPr>
                <w:rFonts w:ascii="Calibri" w:hAnsi="Calibri" w:cs="Calibri"/>
                <w:lang w:eastAsia="el-GR"/>
              </w:rPr>
            </w:pPr>
            <w:r w:rsidRPr="00A11170">
              <w:rPr>
                <w:rFonts w:ascii="Calibri" w:hAnsi="Calibri" w:cs="Calibri"/>
                <w:lang w:eastAsia="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tc>
      </w:tr>
    </w:tbl>
    <w:p w:rsidR="00D20E5A" w:rsidRPr="00A11170" w:rsidRDefault="00D20E5A" w:rsidP="0044491A">
      <w:pPr>
        <w:spacing w:before="100" w:beforeAutospacing="1" w:after="100" w:afterAutospacing="1" w:line="360" w:lineRule="auto"/>
        <w:jc w:val="both"/>
      </w:pPr>
      <w:r w:rsidRPr="00A11170">
        <w:t>Τονίζεται ότι είναι υποχρεωτική η απάντηση σε όλα τα σημεία των ΠΙΝΑΚΩΝ ΣΥΜΜΟΡΦΩΣΗΣ και η παροχή όλων</w:t>
      </w:r>
      <w:r>
        <w:t xml:space="preserve"> των πληροφοριών που ζητούνται.</w:t>
      </w:r>
    </w:p>
    <w:p w:rsidR="00D20E5A" w:rsidRPr="00A11170" w:rsidRDefault="00D20E5A" w:rsidP="0044491A">
      <w:pPr>
        <w:spacing w:before="100" w:beforeAutospacing="1" w:after="100" w:afterAutospacing="1" w:line="360" w:lineRule="auto"/>
        <w:jc w:val="both"/>
      </w:pPr>
      <w:r w:rsidRPr="00A11170">
        <w:t xml:space="preserve">Η αρμόδια Επιτροπή θα αξιολογήσει τα παρεχόμενα από τους υποψήφιους Αναδόχους στοιχεία κατά την αξιολόγηση των Τεχνικών </w:t>
      </w:r>
      <w:r>
        <w:t>Προσφορών.</w:t>
      </w:r>
    </w:p>
    <w:p w:rsidR="00D20E5A" w:rsidRPr="00A11170" w:rsidRDefault="00D20E5A" w:rsidP="0044491A">
      <w:pPr>
        <w:spacing w:before="100" w:beforeAutospacing="1" w:after="100" w:afterAutospacing="1" w:line="360" w:lineRule="auto"/>
        <w:jc w:val="both"/>
      </w:pPr>
      <w:r w:rsidRPr="00A11170">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w:t>
      </w:r>
    </w:p>
    <w:p w:rsidR="00D20E5A" w:rsidRPr="00A11170" w:rsidRDefault="00D20E5A" w:rsidP="004102BE">
      <w:pPr>
        <w:pStyle w:val="3"/>
        <w:numPr>
          <w:ilvl w:val="2"/>
          <w:numId w:val="38"/>
        </w:numPr>
        <w:tabs>
          <w:tab w:val="clear" w:pos="2160"/>
        </w:tabs>
        <w:spacing w:line="360" w:lineRule="auto"/>
      </w:pPr>
      <w:bookmarkStart w:id="638" w:name="_Ref279494654"/>
      <w:bookmarkStart w:id="639" w:name="_Toc334370886"/>
      <w:r w:rsidRPr="00A11170">
        <w:lastRenderedPageBreak/>
        <w:t xml:space="preserve">Περιεχόμενα Φακέλου «Οικονομική </w:t>
      </w:r>
      <w:r>
        <w:t>Προσφο</w:t>
      </w:r>
      <w:r w:rsidRPr="00A11170">
        <w:t>ρά»</w:t>
      </w:r>
      <w:bookmarkEnd w:id="638"/>
      <w:bookmarkEnd w:id="639"/>
    </w:p>
    <w:p w:rsidR="00D20E5A" w:rsidRPr="00A11170" w:rsidRDefault="00D20E5A" w:rsidP="0044491A">
      <w:pPr>
        <w:spacing w:before="100" w:beforeAutospacing="1" w:after="100" w:afterAutospacing="1" w:line="360" w:lineRule="auto"/>
        <w:jc w:val="both"/>
      </w:pPr>
      <w:r w:rsidRPr="00A11170">
        <w:t xml:space="preserve">Ο φάκελος «ΟΙΚΟΝΟΜΙΚΗ </w:t>
      </w:r>
      <w:r>
        <w:t>ΠΡΟΣΦΟ</w:t>
      </w:r>
      <w:r w:rsidRPr="00A11170">
        <w:t xml:space="preserve">ΡΑ» τον οποίο θα υποβάλει ο υποψήφιος </w:t>
      </w:r>
      <w:r>
        <w:t>Ανάδοχος</w:t>
      </w:r>
      <w:r w:rsidRPr="00A11170">
        <w:t xml:space="preserve"> πρέπει να περιέχει συμπληρωμένους τους Πίνακες Οικονομικής </w:t>
      </w:r>
      <w:r w:rsidRPr="004B5CF2">
        <w:t>Προσφοράς (βλ. C.4).</w:t>
      </w:r>
    </w:p>
    <w:p w:rsidR="00D20E5A" w:rsidRPr="00A11170" w:rsidRDefault="00D20E5A" w:rsidP="0044491A">
      <w:pPr>
        <w:spacing w:before="100" w:beforeAutospacing="1" w:after="100" w:afterAutospacing="1" w:line="360" w:lineRule="auto"/>
        <w:jc w:val="both"/>
      </w:pPr>
      <w:r w:rsidRPr="00A11170">
        <w:t xml:space="preserve">Για τις περιπτώσεις που απαιτούνται νέες εκδόσεις λογισμικού και αυτές παρέχονται από τον κατασκευαστή του λογισμικού σαν ξεχωριστό προϊόν/υπηρεσία με αξία, ο υποψήφιος </w:t>
      </w:r>
      <w:r>
        <w:t>Ανάδοχος</w:t>
      </w:r>
      <w:r w:rsidRPr="00A11170">
        <w:t xml:space="preserve"> υποχρεούται να αναγράφει το εν λόγω προϊόν/υπηρεσία στους Πίνακες Οικονομικής </w:t>
      </w:r>
      <w:r>
        <w:t>Προσφο</w:t>
      </w:r>
      <w:r w:rsidRPr="00A11170">
        <w:t>ράς.</w:t>
      </w:r>
    </w:p>
    <w:p w:rsidR="00D20E5A" w:rsidRPr="00A11170" w:rsidRDefault="00D20E5A" w:rsidP="004102BE">
      <w:pPr>
        <w:pStyle w:val="3"/>
        <w:numPr>
          <w:ilvl w:val="2"/>
          <w:numId w:val="38"/>
        </w:numPr>
        <w:tabs>
          <w:tab w:val="clear" w:pos="2160"/>
        </w:tabs>
        <w:spacing w:line="360" w:lineRule="auto"/>
      </w:pPr>
      <w:bookmarkStart w:id="640" w:name="_Toc334370887"/>
      <w:r w:rsidRPr="00A11170">
        <w:t>Περιεχόμενα Φακέλου «Δικαιολογητικά Κατακύρωσης»</w:t>
      </w:r>
      <w:bookmarkEnd w:id="640"/>
    </w:p>
    <w:p w:rsidR="00D20E5A" w:rsidRPr="00A11170" w:rsidRDefault="00D20E5A" w:rsidP="0044491A">
      <w:pPr>
        <w:spacing w:before="100" w:beforeAutospacing="1" w:after="100" w:afterAutospacing="1" w:line="360" w:lineRule="auto"/>
        <w:jc w:val="both"/>
        <w:rPr>
          <w:rStyle w:val="2Char"/>
          <w:b w:val="0"/>
          <w:bCs w:val="0"/>
          <w:sz w:val="24"/>
          <w:szCs w:val="24"/>
        </w:rPr>
      </w:pPr>
      <w:r w:rsidRPr="00A11170">
        <w:t xml:space="preserve">Ο φάκελος «ΔΙΚΑΙΟΛΟΓΗΤΙΚΑ ΚΑΤΑΚΥΡΩΣΗΣ», που θα υποβάλει ο υποψήφιος </w:t>
      </w:r>
      <w:r>
        <w:t>Ανάδοχος</w:t>
      </w:r>
      <w:r w:rsidRPr="00A11170">
        <w:t xml:space="preserve"> στον οποίο πρόκειται να κατακυρωθεί ο Διαγωνισμός, πρέπει να περιέχει τα απαραίτητα δικαιολογητικά του υποψήφιου Αναδόχου τα οποία προσδιορίζονται στην παράγραφο </w:t>
      </w:r>
      <w:r>
        <w:fldChar w:fldCharType="begin"/>
      </w:r>
      <w:r>
        <w:instrText xml:space="preserve"> REF _Ref280634959 \r \h </w:instrText>
      </w:r>
      <w:r>
        <w:fldChar w:fldCharType="separate"/>
      </w:r>
      <w:r>
        <w:t>Β1.1</w:t>
      </w:r>
      <w:r>
        <w:fldChar w:fldCharType="end"/>
      </w:r>
      <w:r w:rsidRPr="00A11170">
        <w:t xml:space="preserve"> Δικαιολογητικά Κατακύρωσης.</w:t>
      </w:r>
      <w:bookmarkStart w:id="641" w:name="_Toc278755375"/>
    </w:p>
    <w:p w:rsidR="00D20E5A" w:rsidRPr="00ED62DC" w:rsidRDefault="00D20E5A" w:rsidP="004102BE">
      <w:pPr>
        <w:pStyle w:val="2"/>
        <w:numPr>
          <w:ilvl w:val="1"/>
          <w:numId w:val="38"/>
        </w:numPr>
        <w:tabs>
          <w:tab w:val="clear" w:pos="1080"/>
          <w:tab w:val="clear" w:pos="1440"/>
          <w:tab w:val="clear" w:pos="1980"/>
        </w:tabs>
        <w:spacing w:line="360" w:lineRule="auto"/>
        <w:rPr>
          <w:b w:val="0"/>
          <w:bCs w:val="0"/>
        </w:rPr>
      </w:pPr>
      <w:bookmarkStart w:id="642" w:name="_Toc334370888"/>
      <w:r w:rsidRPr="00ED62DC">
        <w:rPr>
          <w:rStyle w:val="2Char"/>
          <w:b/>
          <w:bCs/>
        </w:rPr>
        <w:t>Ισχύς Προσφορών</w:t>
      </w:r>
      <w:bookmarkEnd w:id="641"/>
      <w:bookmarkEnd w:id="642"/>
    </w:p>
    <w:p w:rsidR="00D20E5A" w:rsidRPr="00A11170" w:rsidRDefault="00D20E5A" w:rsidP="0044491A">
      <w:pPr>
        <w:spacing w:before="100" w:beforeAutospacing="1" w:after="100" w:afterAutospacing="1" w:line="360" w:lineRule="auto"/>
        <w:jc w:val="both"/>
      </w:pPr>
      <w:r w:rsidRPr="00A11170">
        <w:t xml:space="preserve">Οι </w:t>
      </w:r>
      <w:r>
        <w:t>Προσφο</w:t>
      </w:r>
      <w:r w:rsidRPr="00A11170">
        <w:t xml:space="preserve">ρές ισχύουν και δεσμεύουν τους υποψήφιους Αναδόχους για </w:t>
      </w:r>
      <w:r w:rsidRPr="004B5CF2">
        <w:rPr>
          <w:b/>
          <w:bCs/>
        </w:rPr>
        <w:t>έξι (6) μήνες</w:t>
      </w:r>
      <w:r w:rsidRPr="00A11170">
        <w:t xml:space="preserve"> από την επόμενη μέρα της καταληκτικής ημερομηνίας υποβολής τους. </w:t>
      </w:r>
      <w:r>
        <w:t>Προσφο</w:t>
      </w:r>
      <w:r w:rsidRPr="00A11170">
        <w:t>ρά που ορίζει μικρότερο χρόνο ισχύος απορρίπτεται ως απαράδεκτη.</w:t>
      </w:r>
    </w:p>
    <w:p w:rsidR="00D20E5A" w:rsidRPr="00A11170" w:rsidRDefault="00D20E5A" w:rsidP="0044491A">
      <w:pPr>
        <w:spacing w:before="100" w:beforeAutospacing="1" w:after="100" w:afterAutospacing="1" w:line="360" w:lineRule="auto"/>
        <w:jc w:val="both"/>
      </w:pPr>
      <w:r w:rsidRPr="00A11170">
        <w:t xml:space="preserve">Η ισχύς της </w:t>
      </w:r>
      <w:r>
        <w:t>Προσφο</w:t>
      </w:r>
      <w:r w:rsidRPr="00A11170">
        <w:t xml:space="preserve">ράς </w:t>
      </w:r>
      <w:r w:rsidRPr="00DE421D">
        <w:t>παρατείνεται υποχρεωτικά</w:t>
      </w:r>
      <w:r w:rsidRPr="00A11170">
        <w:t xml:space="preserve">, εφόσον ζητηθεί από την </w:t>
      </w:r>
      <w:r>
        <w:t>Αναθέτουσα</w:t>
      </w:r>
      <w:r w:rsidRPr="00A11170">
        <w:t xml:space="preserve"> Αρχή πριν από τη λήξη της, για διάστημα ακόμη </w:t>
      </w:r>
      <w:r w:rsidRPr="004B5CF2">
        <w:rPr>
          <w:b/>
          <w:bCs/>
        </w:rPr>
        <w:t>έξι (6) μηνών</w:t>
      </w:r>
      <w:r w:rsidRPr="00A11170">
        <w:t>.</w:t>
      </w:r>
    </w:p>
    <w:p w:rsidR="00D20E5A" w:rsidRPr="00A11170" w:rsidRDefault="00D20E5A" w:rsidP="0044491A">
      <w:pPr>
        <w:spacing w:before="100" w:beforeAutospacing="1" w:after="100" w:afterAutospacing="1" w:line="360" w:lineRule="auto"/>
        <w:jc w:val="both"/>
      </w:pPr>
      <w:r w:rsidRPr="00A11170">
        <w:t xml:space="preserve">Η ανακοίνωση της κατακύρωσης του Διαγωνισμού στον Ανάδοχο μπορεί να γίνει και μετά τη λήξη της ισχύος της </w:t>
      </w:r>
      <w:r>
        <w:t>Προσφο</w:t>
      </w:r>
      <w:r w:rsidRPr="00A11170">
        <w:t>ράς, τον δεσμεύει όμως μόνο εφόσον αυτός το αποδεχτεί.</w:t>
      </w:r>
    </w:p>
    <w:p w:rsidR="00D20E5A" w:rsidRPr="00A11170" w:rsidRDefault="00D20E5A" w:rsidP="0044491A">
      <w:pPr>
        <w:spacing w:before="100" w:beforeAutospacing="1" w:after="100" w:afterAutospacing="1" w:line="360" w:lineRule="auto"/>
        <w:jc w:val="both"/>
      </w:pPr>
      <w:r>
        <w:t>Σε περίπτωση που η εν ισχύ</w:t>
      </w:r>
      <w:r w:rsidRPr="00DE421D">
        <w:t xml:space="preserve"> Προσφορά  ή μέρος της αποσυρθεί</w:t>
      </w:r>
      <w:r w:rsidRPr="00A11170">
        <w:t xml:space="preserve">, ο υποψήφιος </w:t>
      </w:r>
      <w:r>
        <w:t>Ανάδοχος</w:t>
      </w:r>
      <w:r w:rsidRPr="00A11170">
        <w:t xml:space="preserve"> υπόκειται σε κυρώσεις και ειδικότερα:</w:t>
      </w:r>
    </w:p>
    <w:p w:rsidR="00D20E5A" w:rsidRPr="00A11170" w:rsidRDefault="00D20E5A" w:rsidP="004102BE">
      <w:pPr>
        <w:numPr>
          <w:ilvl w:val="0"/>
          <w:numId w:val="28"/>
        </w:numPr>
        <w:spacing w:before="100" w:beforeAutospacing="1" w:after="100" w:afterAutospacing="1" w:line="360" w:lineRule="auto"/>
        <w:jc w:val="both"/>
      </w:pPr>
      <w:r w:rsidRPr="00A11170">
        <w:lastRenderedPageBreak/>
        <w:t xml:space="preserve">απώλεια κάθε δικαιώματος για κατακύρωση </w:t>
      </w:r>
    </w:p>
    <w:p w:rsidR="00D20E5A" w:rsidRPr="00A11170" w:rsidRDefault="00D20E5A" w:rsidP="004102BE">
      <w:pPr>
        <w:numPr>
          <w:ilvl w:val="0"/>
          <w:numId w:val="28"/>
        </w:numPr>
        <w:spacing w:before="100" w:beforeAutospacing="1" w:after="100" w:afterAutospacing="1" w:line="360" w:lineRule="auto"/>
        <w:jc w:val="both"/>
      </w:pPr>
      <w:r w:rsidRPr="00A11170">
        <w:t>κατάπτωση της Εγγύησης Συμμετοχής χωρίς άλλη</w:t>
      </w:r>
      <w:r>
        <w:t xml:space="preserve"> διατύπωση ή δικαστική ενέργεια</w:t>
      </w:r>
    </w:p>
    <w:p w:rsidR="00D20E5A" w:rsidRPr="00ED62DC" w:rsidRDefault="00D20E5A" w:rsidP="004102BE">
      <w:pPr>
        <w:pStyle w:val="2"/>
        <w:numPr>
          <w:ilvl w:val="1"/>
          <w:numId w:val="38"/>
        </w:numPr>
        <w:tabs>
          <w:tab w:val="clear" w:pos="1080"/>
          <w:tab w:val="clear" w:pos="1440"/>
          <w:tab w:val="clear" w:pos="1980"/>
        </w:tabs>
        <w:spacing w:line="360" w:lineRule="auto"/>
        <w:rPr>
          <w:b w:val="0"/>
          <w:bCs w:val="0"/>
        </w:rPr>
      </w:pPr>
      <w:bookmarkStart w:id="643" w:name="_Toc278755376"/>
      <w:bookmarkStart w:id="644" w:name="_Toc334370889"/>
      <w:r w:rsidRPr="00ED62DC">
        <w:rPr>
          <w:rStyle w:val="2Char"/>
          <w:b/>
          <w:bCs/>
        </w:rPr>
        <w:t>Εναλλακτικές Προσφορές</w:t>
      </w:r>
      <w:bookmarkEnd w:id="643"/>
      <w:bookmarkEnd w:id="644"/>
    </w:p>
    <w:p w:rsidR="00D20E5A" w:rsidRPr="00A11170" w:rsidRDefault="00D20E5A" w:rsidP="0044491A">
      <w:pPr>
        <w:spacing w:before="100" w:beforeAutospacing="1" w:after="100" w:afterAutospacing="1" w:line="360" w:lineRule="auto"/>
        <w:jc w:val="both"/>
      </w:pPr>
      <w:r w:rsidRPr="00A11170">
        <w:t xml:space="preserve">Εναλλακτικές </w:t>
      </w:r>
      <w:r>
        <w:t>Προσφο</w:t>
      </w:r>
      <w:r w:rsidRPr="00A11170">
        <w:t>ρές δε</w:t>
      </w:r>
      <w:r>
        <w:t>ν</w:t>
      </w:r>
      <w:r w:rsidRPr="00A11170">
        <w:t xml:space="preserve"> γίνονται δεκτές και απορρίπτονται ως απαράδεκτες.</w:t>
      </w:r>
    </w:p>
    <w:p w:rsidR="00D20E5A" w:rsidRPr="00A11170" w:rsidRDefault="00D20E5A" w:rsidP="0044491A">
      <w:pPr>
        <w:spacing w:before="100" w:beforeAutospacing="1" w:after="100" w:afterAutospacing="1" w:line="360" w:lineRule="auto"/>
        <w:jc w:val="both"/>
      </w:pPr>
      <w:r w:rsidRPr="00A11170">
        <w:t xml:space="preserve">Εάν υποβληθούν τυχόν εναλλακτικές </w:t>
      </w:r>
      <w:r>
        <w:t>Προσφο</w:t>
      </w:r>
      <w:r w:rsidRPr="00A11170">
        <w:t xml:space="preserve">ρές, δεν θα ληφθούν υπόψη. Ο υποψήφιος </w:t>
      </w:r>
      <w:r>
        <w:t>Ανάδοχος</w:t>
      </w:r>
      <w:r w:rsidRPr="00A11170">
        <w:t>, ο οποίος θα υποβάλλει τέτοιας φύσης προτάσεις, δεν δικαιούται σε καμία περίπτωση να διαμαρτυρηθεί ή να επικαλεστεί λόγους προσφυγής κατά της απόρριψης των προτάσεων αυτών.</w:t>
      </w:r>
    </w:p>
    <w:p w:rsidR="00D20E5A" w:rsidRPr="00A11170" w:rsidRDefault="00D20E5A" w:rsidP="0044491A">
      <w:pPr>
        <w:spacing w:before="100" w:beforeAutospacing="1" w:after="100" w:afterAutospacing="1" w:line="360" w:lineRule="auto"/>
        <w:jc w:val="both"/>
      </w:pPr>
      <w:r w:rsidRPr="00A11170">
        <w:t xml:space="preserve">Η </w:t>
      </w:r>
      <w:r>
        <w:t>Προσφο</w:t>
      </w:r>
      <w:r w:rsidRPr="00A11170">
        <w:t xml:space="preserve">ρά προαιρετικών προϊόντων ή υπηρεσιών τα οποία δεν είναι απαραίτητα για την ικανοποίηση των απαιτήσεων της Διακήρυξης δεν αποκλείεται, θα διαχωρίζεται όμως σαφώς, τόσο στην Τεχνική όσο και στην Οικονομική </w:t>
      </w:r>
      <w:r>
        <w:t>Προσφο</w:t>
      </w:r>
      <w:r w:rsidRPr="00A11170">
        <w:t xml:space="preserve">ρά και θα διευκρινίζεται ότι πρόκειται περί </w:t>
      </w:r>
      <w:r>
        <w:t>Προσφο</w:t>
      </w:r>
      <w:r w:rsidRPr="00A11170">
        <w:t>ράς προαιρετικών προϊόντων ή υπηρεσιών.</w:t>
      </w:r>
      <w:bookmarkStart w:id="645" w:name="_Toc278755377"/>
    </w:p>
    <w:p w:rsidR="00D20E5A" w:rsidRPr="00ED62DC" w:rsidRDefault="00D20E5A" w:rsidP="004102BE">
      <w:pPr>
        <w:pStyle w:val="2"/>
        <w:numPr>
          <w:ilvl w:val="1"/>
          <w:numId w:val="38"/>
        </w:numPr>
        <w:tabs>
          <w:tab w:val="clear" w:pos="1080"/>
          <w:tab w:val="clear" w:pos="1440"/>
          <w:tab w:val="clear" w:pos="1980"/>
        </w:tabs>
        <w:spacing w:line="360" w:lineRule="auto"/>
        <w:rPr>
          <w:b w:val="0"/>
          <w:bCs w:val="0"/>
        </w:rPr>
      </w:pPr>
      <w:bookmarkStart w:id="646" w:name="_Toc334370890"/>
      <w:r w:rsidRPr="00ED62DC">
        <w:rPr>
          <w:rStyle w:val="2Char"/>
          <w:b/>
          <w:bCs/>
        </w:rPr>
        <w:t>Τιμές Προσφορών - Νόμισμα</w:t>
      </w:r>
      <w:bookmarkEnd w:id="645"/>
      <w:bookmarkEnd w:id="646"/>
    </w:p>
    <w:p w:rsidR="00D20E5A" w:rsidRPr="00A11170" w:rsidRDefault="00D20E5A" w:rsidP="0044491A">
      <w:pPr>
        <w:spacing w:before="100" w:beforeAutospacing="1" w:after="100" w:afterAutospacing="1" w:line="360" w:lineRule="auto"/>
        <w:jc w:val="both"/>
      </w:pPr>
      <w:r w:rsidRPr="00A11170">
        <w:t xml:space="preserve">Οι τιμές των </w:t>
      </w:r>
      <w:r>
        <w:t>Προσφο</w:t>
      </w:r>
      <w:r w:rsidRPr="00A11170">
        <w:t xml:space="preserve">ρών που αφορούν σε οποιοδήποτε προσφερόμενο είδος θα εκφράζονται σε </w:t>
      </w:r>
      <w:r>
        <w:t>Ε</w:t>
      </w:r>
      <w:r w:rsidRPr="00A11170">
        <w:t>υρώ. Στις τιμές θα περιλαμβάνονται οι τυχόν υπέρ τρίτων κρατήσεις, ως και κάθε άλλη επιβάρυνση, εκτός από τον ΦΠΑ, για παράδοση, εγκατάσταση και θέση σε λειτουργία του εξοπλισμού, ελεύθερου στον τόπο και με τον τρόπο που προβλέπεται από την παρούσα Διακήρυξη.</w:t>
      </w:r>
    </w:p>
    <w:p w:rsidR="00D20E5A" w:rsidRPr="00A11170" w:rsidRDefault="00D20E5A" w:rsidP="0044491A">
      <w:pPr>
        <w:spacing w:before="100" w:beforeAutospacing="1" w:after="100" w:afterAutospacing="1" w:line="360" w:lineRule="auto"/>
        <w:jc w:val="both"/>
      </w:pPr>
      <w:r w:rsidRPr="00A11170">
        <w:t xml:space="preserve">Σε ιδιαίτερη στήλη των ως άνω τιμών, ο υποψήφιος </w:t>
      </w:r>
      <w:r>
        <w:t>Ανάδοχος</w:t>
      </w:r>
      <w:r w:rsidRPr="00A11170">
        <w:t xml:space="preserve"> θα καθορίζει το ποσό με το οποίο θα επιβαρύνει αθροιστικά τις τιμές αυτές με τον ΦΠΑ. Σε περίπτωση που αναφέρεται εσφαλμένος ΦΠΑ αυτός θα διορθώνεται από την αρμόδια Επιτροπή.</w:t>
      </w:r>
    </w:p>
    <w:p w:rsidR="00D20E5A" w:rsidRPr="00A11170" w:rsidRDefault="00D20E5A" w:rsidP="0044491A">
      <w:pPr>
        <w:spacing w:before="100" w:beforeAutospacing="1" w:after="100" w:afterAutospacing="1" w:line="360" w:lineRule="auto"/>
        <w:jc w:val="both"/>
      </w:pPr>
      <w:r w:rsidRPr="00A11170">
        <w:lastRenderedPageBreak/>
        <w:t xml:space="preserve">Σε περίπτωση που ο υποψήφιος </w:t>
      </w:r>
      <w:r>
        <w:t>Ανάδοχος</w:t>
      </w:r>
      <w:r w:rsidRPr="00A11170">
        <w:t xml:space="preserve"> κάνει έκπτωση, οι τιμές που θα αναφέρονται στους Πίνακες Οικονομικής </w:t>
      </w:r>
      <w:r>
        <w:t>Προσφο</w:t>
      </w:r>
      <w:r w:rsidRPr="00A11170">
        <w:t xml:space="preserve">ράς για κάθε προσφερόμενο είδος θα είναι οι τελικές τιμές μετά την έκπτωση. Επίσης δεν επιτρέπονται στην Οικονομική </w:t>
      </w:r>
      <w:r>
        <w:t>Προσφο</w:t>
      </w:r>
      <w:r w:rsidRPr="00A11170">
        <w:t xml:space="preserve">ρά συνολικές εκπτώσεις σε επί επιμέρους αθροίσματα ή επί του συνολικού τιμήματος της </w:t>
      </w:r>
      <w:r>
        <w:t>Προσφο</w:t>
      </w:r>
      <w:r w:rsidRPr="00A11170">
        <w:t>ράς.</w:t>
      </w:r>
    </w:p>
    <w:p w:rsidR="00D20E5A" w:rsidRPr="00A11170" w:rsidRDefault="00D20E5A" w:rsidP="0044491A">
      <w:pPr>
        <w:spacing w:before="100" w:beforeAutospacing="1" w:after="100" w:afterAutospacing="1" w:line="360" w:lineRule="auto"/>
        <w:jc w:val="both"/>
      </w:pPr>
      <w:r w:rsidRPr="00A11170">
        <w:t xml:space="preserve">Από την Οικονομική </w:t>
      </w:r>
      <w:r>
        <w:t>Προσφο</w:t>
      </w:r>
      <w:r w:rsidRPr="00A11170">
        <w:t xml:space="preserve">ρά πρέπει να προκύπτει σαφώς η τιμή μονάδας για κάθε προσφερόμενο είδος, για να μπορεί να προσδιορίζεται το ακριβές κόστος, σε περίπτωση αυξομείωσης φυσικού αντικειμένου. Προσφερόμενο είδος το οποίο αναφέρεται στην Οικονομική </w:t>
      </w:r>
      <w:r>
        <w:t>Προσφο</w:t>
      </w:r>
      <w:r w:rsidRPr="00A11170">
        <w:t>ρά χωρίς τιμή, θεωρείται ότι προσφέρεται με μηδενική αξία.</w:t>
      </w:r>
    </w:p>
    <w:p w:rsidR="00D20E5A" w:rsidRPr="00A11170" w:rsidRDefault="00D20E5A" w:rsidP="0044491A">
      <w:pPr>
        <w:spacing w:before="100" w:beforeAutospacing="1" w:after="100" w:afterAutospacing="1" w:line="360" w:lineRule="auto"/>
        <w:jc w:val="both"/>
      </w:pPr>
      <w:r w:rsidRPr="00A11170">
        <w:t xml:space="preserve">Η τιμή χωρίς ΦΠΑ θα λαμβάνεται για τη σύγκριση των </w:t>
      </w:r>
      <w:r>
        <w:t>Προσφο</w:t>
      </w:r>
      <w:r w:rsidRPr="00A11170">
        <w:t>ρών.</w:t>
      </w:r>
    </w:p>
    <w:p w:rsidR="00D20E5A" w:rsidRPr="00A11170" w:rsidRDefault="00D20E5A" w:rsidP="0044491A">
      <w:pPr>
        <w:spacing w:before="100" w:beforeAutospacing="1" w:after="100" w:afterAutospacing="1" w:line="360" w:lineRule="auto"/>
        <w:jc w:val="both"/>
      </w:pPr>
      <w:r w:rsidRPr="00A11170">
        <w:t>Σε περίπτωση λογιστικής ασυμφωνίας μεταξύ της τιμής μονάδας και της συνολικής τιμής, υπερισχύει η τιμή μονάδας.</w:t>
      </w:r>
    </w:p>
    <w:p w:rsidR="00D20E5A" w:rsidRPr="00A11170" w:rsidRDefault="00D20E5A" w:rsidP="0044491A">
      <w:pPr>
        <w:spacing w:before="100" w:beforeAutospacing="1" w:after="100" w:afterAutospacing="1" w:line="360" w:lineRule="auto"/>
        <w:jc w:val="both"/>
      </w:pPr>
      <w:r>
        <w:t>Προσφο</w:t>
      </w:r>
      <w:r w:rsidRPr="00A11170">
        <w:t>ρά που δε δίδει τιμή σε ευρώ ή δίδει τιμή σε συνάλλαγμα ή με ρήτρα συναλλάγματος απορρίπτεται ως απαράδεκτη.</w:t>
      </w:r>
    </w:p>
    <w:p w:rsidR="00D20E5A" w:rsidRPr="00A11170" w:rsidRDefault="00D20E5A" w:rsidP="0044491A">
      <w:pPr>
        <w:spacing w:before="100" w:beforeAutospacing="1" w:after="100" w:afterAutospacing="1" w:line="360" w:lineRule="auto"/>
        <w:jc w:val="both"/>
      </w:pPr>
      <w:r w:rsidRPr="00A11170">
        <w:t xml:space="preserve">Για την ανάλυση των τιμών της </w:t>
      </w:r>
      <w:r>
        <w:t>Προσφο</w:t>
      </w:r>
      <w:r w:rsidRPr="00A11170">
        <w:t xml:space="preserve">ράς τους οι υποψήφιοι Ανάδοχοι είναι υποχρεωμένοι να συμπληρώσουν τους ΠΙΝΑΚΕΣ </w:t>
      </w:r>
      <w:r w:rsidRPr="004446EB">
        <w:t>ΟΙΚΟΝΟΜΙΚΗΣ ΠΡΟΣΦΟΡΑΣ (βλ. C.4).</w:t>
      </w:r>
    </w:p>
    <w:p w:rsidR="00D20E5A" w:rsidRPr="00A11170" w:rsidRDefault="00D20E5A" w:rsidP="0044491A">
      <w:pPr>
        <w:spacing w:before="100" w:beforeAutospacing="1" w:after="100" w:afterAutospacing="1" w:line="360" w:lineRule="auto"/>
        <w:jc w:val="both"/>
      </w:pPr>
      <w:r w:rsidRPr="00A11170">
        <w:t xml:space="preserve">Οι τιμές των </w:t>
      </w:r>
      <w:r>
        <w:t>Προσφο</w:t>
      </w:r>
      <w:r w:rsidRPr="00A11170">
        <w:t xml:space="preserve">ρών δεν υπόκεινται σε μεταβολή κατά τη διάρκεια ισχύος της </w:t>
      </w:r>
      <w:r>
        <w:t>Προσφο</w:t>
      </w:r>
      <w:r w:rsidRPr="00A11170">
        <w:t xml:space="preserve">ράς. Σε περίπτωση που ζητηθεί παράταση της διάρκειας της </w:t>
      </w:r>
      <w:r>
        <w:t>Προσφο</w:t>
      </w:r>
      <w:r w:rsidRPr="00A11170">
        <w:t>ράς, οι υποψήφιοι Ανάδοχοι δεν δικαιούνται, κατά τη γνωστοποίηση της συγκατάθεσής τους για την παράταση αυτή, να υποβάλλουν νέους πίνακες τιμών ή να τους τροποποιήσουν.</w:t>
      </w:r>
    </w:p>
    <w:p w:rsidR="00D20E5A" w:rsidRDefault="00D20E5A" w:rsidP="0044491A">
      <w:pPr>
        <w:spacing w:before="100" w:beforeAutospacing="1" w:after="100" w:afterAutospacing="1" w:line="360" w:lineRule="auto"/>
        <w:jc w:val="both"/>
      </w:pPr>
      <w:r w:rsidRPr="00A11170">
        <w:lastRenderedPageBreak/>
        <w:t xml:space="preserve">Η </w:t>
      </w:r>
      <w:r>
        <w:t>Αναθέτουσα Αρχή</w:t>
      </w:r>
      <w:r w:rsidRPr="00A11170">
        <w:t xml:space="preserve"> διατηρεί το δικαίωμα να ζητήσει από τους συμμετέχοντες στοιχεία απαραίτητα για τη τεκμηρίωση των προσφερομένων τιμών, οι δε προμηθευτές υποχρεούνται να τα παρέχουν.</w:t>
      </w:r>
    </w:p>
    <w:p w:rsidR="00D20E5A" w:rsidRDefault="00D20E5A" w:rsidP="004102BE">
      <w:pPr>
        <w:pStyle w:val="1"/>
        <w:numPr>
          <w:ilvl w:val="0"/>
          <w:numId w:val="38"/>
        </w:numPr>
      </w:pPr>
      <w:r w:rsidRPr="00A11170">
        <w:t xml:space="preserve"> </w:t>
      </w:r>
      <w:bookmarkStart w:id="647" w:name="_Toc334370891"/>
      <w:r w:rsidRPr="00A11170">
        <w:t xml:space="preserve">Διενέργεια Διαγωνισμού – Αξιολόγηση </w:t>
      </w:r>
      <w:r>
        <w:t>Προσφο</w:t>
      </w:r>
      <w:r w:rsidRPr="00A11170">
        <w:t>ρών</w:t>
      </w:r>
      <w:bookmarkEnd w:id="647"/>
    </w:p>
    <w:p w:rsidR="00D20E5A" w:rsidRPr="00A11170" w:rsidRDefault="00D20E5A" w:rsidP="004102BE">
      <w:pPr>
        <w:pStyle w:val="2"/>
        <w:numPr>
          <w:ilvl w:val="1"/>
          <w:numId w:val="38"/>
        </w:numPr>
        <w:tabs>
          <w:tab w:val="clear" w:pos="1080"/>
          <w:tab w:val="clear" w:pos="1440"/>
          <w:tab w:val="clear" w:pos="1980"/>
        </w:tabs>
        <w:spacing w:line="360" w:lineRule="auto"/>
      </w:pPr>
      <w:bookmarkStart w:id="648" w:name="_Toc334370892"/>
      <w:r w:rsidRPr="00A11170">
        <w:t xml:space="preserve">Διαδικασία Διενέργειας Διαγωνισμού, Αξιολόγησης </w:t>
      </w:r>
      <w:r>
        <w:t>Προσφο</w:t>
      </w:r>
      <w:r w:rsidRPr="00A11170">
        <w:t>ρών και Κατακύρωσης του Διαγωνισμού</w:t>
      </w:r>
      <w:bookmarkEnd w:id="648"/>
    </w:p>
    <w:p w:rsidR="00D20E5A" w:rsidRPr="00A11170" w:rsidRDefault="00D20E5A" w:rsidP="004102BE">
      <w:pPr>
        <w:pStyle w:val="3"/>
        <w:numPr>
          <w:ilvl w:val="2"/>
          <w:numId w:val="38"/>
        </w:numPr>
        <w:tabs>
          <w:tab w:val="clear" w:pos="2160"/>
        </w:tabs>
        <w:spacing w:line="360" w:lineRule="auto"/>
      </w:pPr>
      <w:bookmarkStart w:id="649" w:name="_Toc8643996"/>
      <w:bookmarkStart w:id="650" w:name="_Toc9048167"/>
      <w:bookmarkStart w:id="651" w:name="_Toc9048828"/>
      <w:bookmarkStart w:id="652" w:name="_Toc9048955"/>
      <w:bookmarkStart w:id="653" w:name="_Toc9049522"/>
      <w:bookmarkStart w:id="654" w:name="_Toc9050794"/>
      <w:bookmarkStart w:id="655" w:name="_Toc16061707"/>
      <w:bookmarkStart w:id="656" w:name="_Toc25743316"/>
      <w:bookmarkStart w:id="657" w:name="_Toc26592530"/>
      <w:bookmarkStart w:id="658" w:name="_Toc43634787"/>
      <w:bookmarkStart w:id="659" w:name="_Toc44821167"/>
      <w:bookmarkStart w:id="660" w:name="_Toc48552959"/>
      <w:bookmarkStart w:id="661" w:name="_Toc49074405"/>
      <w:bookmarkStart w:id="662" w:name="_Toc240445841"/>
      <w:bookmarkStart w:id="663" w:name="_Toc334370893"/>
      <w:r w:rsidRPr="00A11170">
        <w:t xml:space="preserve">Διαδικασία διενέργειας Διαγωνισμού - αποσφράγιση </w:t>
      </w:r>
      <w:r>
        <w:t>Προσφο</w:t>
      </w:r>
      <w:r w:rsidRPr="00A11170">
        <w:t>ρών</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D20E5A" w:rsidRPr="00A11170" w:rsidRDefault="00D20E5A" w:rsidP="00160F3D">
      <w:pPr>
        <w:spacing w:before="100" w:beforeAutospacing="1" w:after="100" w:afterAutospacing="1" w:line="360" w:lineRule="auto"/>
        <w:jc w:val="both"/>
      </w:pPr>
      <w:r w:rsidRPr="00A11170">
        <w:t xml:space="preserve">Η αποσφράγιση των </w:t>
      </w:r>
      <w:r>
        <w:t>Προσφο</w:t>
      </w:r>
      <w:r w:rsidRPr="00A11170">
        <w:t xml:space="preserve">ρών γίνεται δημόσια από την αρμόδια </w:t>
      </w:r>
      <w:r>
        <w:t>«</w:t>
      </w:r>
      <w:r w:rsidRPr="00195434">
        <w:t>Επιτροπή Διενέργειας Διαγωνισμού</w:t>
      </w:r>
      <w:r>
        <w:t>»</w:t>
      </w:r>
      <w:r w:rsidRPr="00195434">
        <w:t xml:space="preserve"> </w:t>
      </w:r>
      <w:r w:rsidRPr="000F6BE6">
        <w:t>την καταληκτική ημερομηνία και ώρα κατάθεσης των Προσφορών στα γραφεία της Αναθέτουσας Αρχής (Γιαννιτσών &amp; Λαχανά – Συγκρότημα Τσαλαπάτα – 383 34 – Βόλος), παρουσία των προσφερόντων ή των νομίμως εξουσιοδοτημένων εκπροσώπων τους</w:t>
      </w:r>
      <w:r w:rsidRPr="00A11170">
        <w:t>.</w:t>
      </w:r>
    </w:p>
    <w:p w:rsidR="00D20E5A" w:rsidRPr="00A11170" w:rsidRDefault="00D20E5A" w:rsidP="00160F3D">
      <w:pPr>
        <w:spacing w:before="100" w:beforeAutospacing="1" w:after="100" w:afterAutospacing="1" w:line="360" w:lineRule="auto"/>
        <w:jc w:val="both"/>
      </w:pPr>
      <w:r w:rsidRPr="00A11170">
        <w:t xml:space="preserve">Οι </w:t>
      </w:r>
      <w:r>
        <w:t>Προσφο</w:t>
      </w:r>
      <w:r w:rsidRPr="00A11170">
        <w:t>ρές κατά την παραλαβή τους από την αρμόδια Επιτροπή πρωτοκολλούνται και σε κάθε φάκελο σημειώνεται ο αριθμός πρωτοκόλλου, η ημερομηνία και η ώρα καταχώρησης.</w:t>
      </w:r>
    </w:p>
    <w:p w:rsidR="00D20E5A" w:rsidRPr="00A11170" w:rsidRDefault="00D20E5A" w:rsidP="00160F3D">
      <w:pPr>
        <w:spacing w:before="100" w:beforeAutospacing="1" w:after="100" w:afterAutospacing="1" w:line="360" w:lineRule="auto"/>
        <w:jc w:val="both"/>
      </w:pPr>
      <w:r w:rsidRPr="00A11170">
        <w:t xml:space="preserve">Η αρμόδια Επιτροπή προβαίνει στην έναρξη της διαδικασίας αποσφράγισης των </w:t>
      </w:r>
      <w:r>
        <w:t>Προσφο</w:t>
      </w:r>
      <w:r w:rsidRPr="00A11170">
        <w:t>ρών την ημερομηνία και ώρα που ορίζεται στην παρούσα Διακήρυξη.</w:t>
      </w:r>
    </w:p>
    <w:p w:rsidR="00D20E5A" w:rsidRPr="00A11170" w:rsidRDefault="00D20E5A" w:rsidP="00160F3D">
      <w:pPr>
        <w:spacing w:before="100" w:beforeAutospacing="1" w:after="100" w:afterAutospacing="1" w:line="360" w:lineRule="auto"/>
        <w:jc w:val="both"/>
      </w:pPr>
      <w:r w:rsidRPr="00A11170">
        <w:t xml:space="preserve">Η αποσφράγιση </w:t>
      </w:r>
      <w:r>
        <w:t>γίνεται με την εξής διαδικασία:</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 xml:space="preserve">Ανοίγονται, </w:t>
      </w:r>
      <w:r w:rsidRPr="00AC7ABC">
        <w:rPr>
          <w:rFonts w:ascii="Calibri" w:hAnsi="Calibri" w:cs="Calibri"/>
          <w:sz w:val="24"/>
          <w:szCs w:val="24"/>
        </w:rPr>
        <w:t>σε δημόσια συνεδρίαση,</w:t>
      </w:r>
      <w:r w:rsidRPr="00522D19">
        <w:rPr>
          <w:rFonts w:ascii="Calibri" w:hAnsi="Calibri" w:cs="Calibri"/>
          <w:sz w:val="24"/>
          <w:szCs w:val="24"/>
        </w:rPr>
        <w:t xml:space="preserve"> οι ενιαίοι φάκελοι και αποσφραγίζονται οι Φάκελοι Δικαιολογητικών Συμμετοχής, μονογράφονται και σφραγίζονται από την αρμόδια Επιτροπή όλα τα πρωτότυπα στοιχεία των Φακέλων Δικαιολογητικών Συμμετοχής κατά φύλλο, ή γίνεται διάτρηση αυτών με την ειδική διατρητική μηχανή της </w:t>
      </w:r>
      <w:r>
        <w:rPr>
          <w:rFonts w:ascii="Calibri" w:hAnsi="Calibri" w:cs="Calibri"/>
          <w:sz w:val="24"/>
          <w:szCs w:val="24"/>
        </w:rPr>
        <w:t>Αναθέτουσα</w:t>
      </w:r>
      <w:r w:rsidRPr="00522D19">
        <w:rPr>
          <w:rFonts w:ascii="Calibri" w:hAnsi="Calibri" w:cs="Calibri"/>
          <w:sz w:val="24"/>
          <w:szCs w:val="24"/>
        </w:rPr>
        <w:t>ς Αρχής, εφόσον διατίθεται.</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 xml:space="preserve">Οι Φάκελοι Τεχνικών και Οικονομικών Προσφορών δεν αποσφραγίζονται αλλά μονογράφονται, και αφού σφραγισθούν από την αρμόδια Επιτροπή </w:t>
      </w:r>
      <w:r w:rsidRPr="00522D19">
        <w:rPr>
          <w:rFonts w:ascii="Calibri" w:hAnsi="Calibri" w:cs="Calibri"/>
          <w:sz w:val="24"/>
          <w:szCs w:val="24"/>
        </w:rPr>
        <w:lastRenderedPageBreak/>
        <w:t>φυλάσσονται. Ειδικότερα οι Φάκελοι Οικονομικών Προσφορών τοποθετούνται σε νέο ενιαίο φάκελο ο οποίος επίσης σφραγίζεται, υπογράφεται από την αρμόδια Επιτροπή και φυλάσσεται.</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AA6D68">
        <w:rPr>
          <w:rFonts w:ascii="Calibri" w:hAnsi="Calibri" w:cs="Calibri"/>
          <w:sz w:val="24"/>
          <w:szCs w:val="24"/>
        </w:rPr>
        <w:t>Η αρμόδια Επιτροπή, σε κλειστή συνεδρίαση, ελέγχει μόνο ως προς την αριθμητική πληρότητα και εγκυρότητα (δηλ. έναντι του πίνακα δικαιολογητικών) τα δικαιολογητικά Συμμετοχής. Ανάλογα με τον αριθμό και τον όγκο των δικαιολογητικών η αρμόδια Επιτροπή, δύναται να ελέγξει το περιεχόμενο των δικαιολογητικών και την πλήρωση των ελαχίστων προϋποθέσεων συμμετοχής – κριτηρίων ποιοτικής επιλογής,</w:t>
      </w:r>
      <w:r w:rsidRPr="00AA6D68" w:rsidDel="00517BD6">
        <w:rPr>
          <w:rFonts w:ascii="Calibri" w:hAnsi="Calibri" w:cs="Calibri"/>
          <w:sz w:val="24"/>
          <w:szCs w:val="24"/>
        </w:rPr>
        <w:t xml:space="preserve"> </w:t>
      </w:r>
      <w:r w:rsidRPr="00AA6D68">
        <w:rPr>
          <w:rFonts w:ascii="Calibri" w:hAnsi="Calibri" w:cs="Calibri"/>
          <w:sz w:val="24"/>
          <w:szCs w:val="24"/>
        </w:rPr>
        <w:t>σε επόμενη συνεδρίαση.</w:t>
      </w:r>
    </w:p>
    <w:p w:rsidR="00D20E5A" w:rsidRPr="00CA163F"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 xml:space="preserve">Μετά τον έλεγχο της κάλυψης του κριτήριου συμμετοχής μέσω της εξέτασης του περιεχομένου των δικαιολογητικών συμμετοχής, η Επιτροπή εισηγείται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ς Αρχής, το οποίο αποφαίνεται σχετικά, και με </w:t>
      </w:r>
      <w:r w:rsidRPr="00CA163F">
        <w:rPr>
          <w:rFonts w:ascii="Calibri" w:hAnsi="Calibri" w:cs="Calibri"/>
          <w:sz w:val="24"/>
          <w:szCs w:val="24"/>
        </w:rPr>
        <w:t>μέριμνά του γνωστοποιείται στους υποψήφιους Αναδόχους η απόφασή του. Με την ίδια απόφαση δύναται να καθορισθούν και ο τόπος, η ώρα και η ημερομηνία της αποσφράγισης των Τεχνικών Προσφορών για τους υποψήφιους Αναδόχους των οποίων η Προσφορά ως προς τα δικαιολογητικά Συμμετοχής έχει γίνει αποδεκτή.</w:t>
      </w:r>
    </w:p>
    <w:p w:rsidR="00D20E5A" w:rsidRPr="00CA163F"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CA163F">
        <w:rPr>
          <w:rFonts w:ascii="Calibri" w:hAnsi="Calibri" w:cs="Calibri"/>
          <w:sz w:val="24"/>
          <w:szCs w:val="24"/>
        </w:rPr>
        <w:t>Μετά την παραπάνω διαδικασία, οι σφραγισμένοι Φάκελοι Τεχνικών Προσφορών επαναφέρονται στην αρμόδια Επιτροπή για την αποσφράγιση τους, όσες Προσφορές έγιναν αποδεκτές για συμμετοχή στο διαγωνισμό (βάσει των δικαιολογητικών Συμμετοχής)</w:t>
      </w:r>
      <w:r w:rsidRPr="00CA163F" w:rsidDel="00DD7F5C">
        <w:rPr>
          <w:rFonts w:ascii="Calibri" w:hAnsi="Calibri" w:cs="Calibri"/>
          <w:sz w:val="24"/>
          <w:szCs w:val="24"/>
        </w:rPr>
        <w:t xml:space="preserve"> </w:t>
      </w:r>
      <w:r w:rsidRPr="00CA163F">
        <w:rPr>
          <w:rFonts w:ascii="Calibri" w:hAnsi="Calibri" w:cs="Calibri"/>
          <w:sz w:val="24"/>
          <w:szCs w:val="24"/>
        </w:rPr>
        <w:t>σύμφωνα με τα οριζόμενα στην ανωτέρω απόφαση της Αναθέτουσα Αρχή. Οι Φάκελοι Τεχνικών Προσφορών για όσες Προσφορές δεν κρίθηκαν κατά την αξιολόγηση των δικαιολογητικών Συμμετοχής</w:t>
      </w:r>
      <w:r w:rsidRPr="00CA163F" w:rsidDel="00DD7F5C">
        <w:rPr>
          <w:rFonts w:ascii="Calibri" w:hAnsi="Calibri" w:cs="Calibri"/>
          <w:sz w:val="24"/>
          <w:szCs w:val="24"/>
        </w:rPr>
        <w:t xml:space="preserve"> </w:t>
      </w:r>
      <w:r w:rsidRPr="00CA163F">
        <w:rPr>
          <w:rFonts w:ascii="Calibri" w:hAnsi="Calibri" w:cs="Calibri"/>
          <w:sz w:val="24"/>
          <w:szCs w:val="24"/>
        </w:rPr>
        <w:t>αποδεκτές, δεν αποσφραγίζονται.</w:t>
      </w:r>
    </w:p>
    <w:p w:rsidR="00D20E5A" w:rsidRPr="00AC7ABC"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CA163F">
        <w:rPr>
          <w:rFonts w:ascii="Calibri" w:hAnsi="Calibri" w:cs="Calibri"/>
          <w:sz w:val="24"/>
          <w:szCs w:val="24"/>
        </w:rPr>
        <w:t>Κατά την αποσφράγιση του Φακέλου Τεχνικών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Αναθέτουσα Αρχή, (εκτός των τεχνικών φυλλαδίων</w:t>
      </w:r>
      <w:r w:rsidRPr="00AC7ABC">
        <w:rPr>
          <w:rFonts w:ascii="Calibri" w:hAnsi="Calibri" w:cs="Calibri"/>
          <w:sz w:val="24"/>
          <w:szCs w:val="24"/>
        </w:rPr>
        <w:t>).</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AC7ABC">
        <w:rPr>
          <w:rFonts w:ascii="Calibri" w:hAnsi="Calibri" w:cs="Calibri"/>
          <w:sz w:val="24"/>
          <w:szCs w:val="24"/>
        </w:rPr>
        <w:lastRenderedPageBreak/>
        <w:t>Η αρμόδια Επιτροπή, σε κλειστή συνεδρίαση, αξιολογεί τις Τεχνικές Προσφορές και εισηγείτ</w:t>
      </w:r>
      <w:r w:rsidRPr="00522D19">
        <w:rPr>
          <w:rFonts w:ascii="Calibri" w:hAnsi="Calibri" w:cs="Calibri"/>
          <w:sz w:val="24"/>
          <w:szCs w:val="24"/>
        </w:rPr>
        <w:t xml:space="preserve">αι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 Αρχή, το οποίο αποφαίνεται σχετικά και με μέριμνά του γνωστοποιείται στους υποψήφιους Αναδόχους η απόφασή του. Με την ίδια απόφαση δύναται να καθορισθούν και ο τόπος, ώρα και ημερομηνία της αποσφράγισης των Οικονομικών Προσφορών για τους υποψήφιους Αναδόχους των οποίων η Τεχνική Προσφορά έχει γίνει αποδεκτή.</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 xml:space="preserve">Μετά την παραπάνω διαδικασία, οι σφραγισμένοι φάκελοι των Οικονομικών Προσφορών επαναφέρονται - για όσες Προσφορές έγιναν αποδεκτές - στην αρμόδια Επιτροπή για την αποσφράγισή τους, σύμφωνα με τα οριζόμενα στην ανωτέρω απόφαση της </w:t>
      </w:r>
      <w:r>
        <w:rPr>
          <w:rFonts w:ascii="Calibri" w:hAnsi="Calibri" w:cs="Calibri"/>
          <w:sz w:val="24"/>
          <w:szCs w:val="24"/>
        </w:rPr>
        <w:t>Αναθέτουσα</w:t>
      </w:r>
      <w:r w:rsidRPr="00522D19">
        <w:rPr>
          <w:rFonts w:ascii="Calibri" w:hAnsi="Calibri" w:cs="Calibri"/>
          <w:sz w:val="24"/>
          <w:szCs w:val="24"/>
        </w:rPr>
        <w:t xml:space="preserve"> Αρχή Όσες δεν κρίθηκαν αποδεκτές δεν αποσφραγίζονται, αλλά επιστρέφονται. Ομοίως επιστρέφονται και οι Φάκελοι Τεχνικών Προσφορών που δεν είχαν αποσφραγισθεί.</w:t>
      </w:r>
    </w:p>
    <w:p w:rsidR="00D20E5A" w:rsidRPr="00AC7ABC"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Κατά την αποσφράγι</w:t>
      </w:r>
      <w:r w:rsidRPr="00AC7ABC">
        <w:rPr>
          <w:rFonts w:ascii="Calibri" w:hAnsi="Calibri" w:cs="Calibri"/>
          <w:sz w:val="24"/>
          <w:szCs w:val="24"/>
        </w:rPr>
        <w:t xml:space="preserve">ση του Φακέλου Οικονομικών Προσφορών, μονογράφονται και σφραγίζονται από την αρμόδια Επιτροπή, σε δημόσια συνεδρίαση, όλα τα πρωτότυπα στοιχεία του κατά φύλλο ή γίνεται διάτρηση αυτών με ειδική διατρητική μηχανή της </w:t>
      </w:r>
      <w:r>
        <w:rPr>
          <w:rFonts w:ascii="Calibri" w:hAnsi="Calibri" w:cs="Calibri"/>
          <w:sz w:val="24"/>
          <w:szCs w:val="24"/>
        </w:rPr>
        <w:t>Αναθέτουσα</w:t>
      </w:r>
      <w:r w:rsidRPr="00AC7ABC">
        <w:rPr>
          <w:rFonts w:ascii="Calibri" w:hAnsi="Calibri" w:cs="Calibri"/>
          <w:sz w:val="24"/>
          <w:szCs w:val="24"/>
        </w:rPr>
        <w:t xml:space="preserve"> Αρχή.</w:t>
      </w:r>
    </w:p>
    <w:p w:rsidR="00D20E5A" w:rsidRPr="00AC7ABC"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BE50EF">
        <w:rPr>
          <w:rFonts w:ascii="Calibri" w:hAnsi="Calibri" w:cs="Calibri"/>
          <w:sz w:val="24"/>
          <w:szCs w:val="24"/>
        </w:rPr>
        <w:t>Μετά το πέρας και της οικονομικής αξιολόγησης, η αρμόδια Επιτροπή, σε κλειστή συνεδρίαση, συντάσσει τον τελικό Πίνακα Κατάταξης των διαγωνιζομένων κατά φθίνουσα σειρά αξιολόγησης σύμφωνα με τα κριτήρια αξιολόγησης</w:t>
      </w:r>
      <w:r>
        <w:rPr>
          <w:rFonts w:ascii="Calibri" w:hAnsi="Calibri" w:cs="Calibri"/>
          <w:sz w:val="24"/>
          <w:szCs w:val="24"/>
        </w:rPr>
        <w:t xml:space="preserve"> </w:t>
      </w:r>
      <w:r w:rsidRPr="00BE50EF">
        <w:rPr>
          <w:rFonts w:ascii="Calibri" w:hAnsi="Calibri" w:cs="Calibri"/>
          <w:sz w:val="24"/>
          <w:szCs w:val="24"/>
        </w:rPr>
        <w:t xml:space="preserve">το κριτήριο ανάθεσης του διαγωνισμού, από τον οποίο προκύπτει ο προτεινόμενος προς κατακύρωση του </w:t>
      </w:r>
      <w:r>
        <w:rPr>
          <w:rFonts w:ascii="Calibri" w:hAnsi="Calibri" w:cs="Calibri"/>
          <w:sz w:val="24"/>
          <w:szCs w:val="24"/>
        </w:rPr>
        <w:t>Έργο</w:t>
      </w:r>
      <w:r w:rsidRPr="00BE50EF">
        <w:rPr>
          <w:rFonts w:ascii="Calibri" w:hAnsi="Calibri" w:cs="Calibri"/>
          <w:sz w:val="24"/>
          <w:szCs w:val="24"/>
        </w:rPr>
        <w:t>υ, επικρατέστερος Ανάδοχος.</w:t>
      </w:r>
    </w:p>
    <w:p w:rsidR="00D20E5A" w:rsidRPr="00AC7ABC"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AC7ABC">
        <w:rPr>
          <w:rFonts w:ascii="Calibri" w:hAnsi="Calibri" w:cs="Calibri"/>
          <w:sz w:val="24"/>
          <w:szCs w:val="24"/>
        </w:rPr>
        <w:t xml:space="preserve">Η αρμόδια Επιτροπή διαβιβάζει το Πρακτικό της στο αρμόδιο όργανο της </w:t>
      </w:r>
      <w:r>
        <w:rPr>
          <w:rFonts w:ascii="Calibri" w:hAnsi="Calibri" w:cs="Calibri"/>
          <w:sz w:val="24"/>
          <w:szCs w:val="24"/>
        </w:rPr>
        <w:t>Αναθέτουσα</w:t>
      </w:r>
      <w:r w:rsidRPr="00AC7ABC">
        <w:rPr>
          <w:rFonts w:ascii="Calibri" w:hAnsi="Calibri" w:cs="Calibri"/>
          <w:sz w:val="24"/>
          <w:szCs w:val="24"/>
        </w:rPr>
        <w:t xml:space="preserve">ς Αρχής το οποίο αποφαίνεται σχετικά και με μέριμνά του γνωστοποιείται στους συμμετέχοντες το αποτέλεσμα του Διαγωνισμού. </w:t>
      </w:r>
    </w:p>
    <w:p w:rsidR="00D20E5A"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AC7ABC">
        <w:rPr>
          <w:rFonts w:ascii="Calibri" w:hAnsi="Calibri" w:cs="Calibri"/>
          <w:sz w:val="24"/>
          <w:szCs w:val="24"/>
        </w:rPr>
        <w:t xml:space="preserve">Ο ουσιαστικός έλεγχος και η αξιολόγηση των Προσφορών, (Δικαιολογητικά Συμμετοχής, Τεχνική και Οικονομική Προσφορά) γίνεται από την αρμόδια </w:t>
      </w:r>
      <w:r w:rsidRPr="00AC7ABC">
        <w:rPr>
          <w:rFonts w:ascii="Calibri" w:hAnsi="Calibri" w:cs="Calibri"/>
          <w:sz w:val="24"/>
          <w:szCs w:val="24"/>
        </w:rPr>
        <w:lastRenderedPageBreak/>
        <w:t>Επιτροπή  σε κλειστές συνεδριάσεις, εντός των χρονικών ορίων που έχουν καθορισθεί με την απόφαση ορισμού της.</w:t>
      </w:r>
    </w:p>
    <w:p w:rsidR="00D20E5A" w:rsidRPr="0068467B"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1F1B63">
        <w:rPr>
          <w:rFonts w:ascii="Calibri" w:hAnsi="Calibri" w:cs="Calibri"/>
          <w:sz w:val="24"/>
          <w:szCs w:val="24"/>
        </w:rPr>
        <w:t xml:space="preserve">Κατά την ημερομηνία διενέργειας του Διαγωνισμού οι παρευρισκόμενοι λαμβάνουν γνώση μόνο των συμμετεχόντων στο Διαγωνισμό. Όσοι από τους υποψήφιους Αναδόχους επιθυμούν, μπορούν να πληροφορηθούν το περιεχόμενο των άλλων Προσφορών (σε κάθε στάδιο της διαδικασίας αξιολόγησης) ύστερα από σχετική ειδοποίησή τους από την αρμόδια Επιτροπή. Η εξέταση των Προσφορών θα γίνει, χωρίς απομάκρυνσή τους από το χώρο της Αναθέτουσα Αρχής και χωρίς να επιτρέπεται η φωτοαντιγραφή ή με οποιοδήποτε άλλο τρόπο ψηφιοποίησης, αναπαραγωγής ή αναμετάδοσης. </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AC7ABC">
        <w:rPr>
          <w:rFonts w:ascii="Calibri" w:hAnsi="Calibri" w:cs="Calibri"/>
          <w:sz w:val="24"/>
          <w:szCs w:val="24"/>
        </w:rPr>
        <w:t>Σε περίπτωση που μ</w:t>
      </w:r>
      <w:r w:rsidRPr="00522D19">
        <w:rPr>
          <w:rFonts w:ascii="Calibri" w:hAnsi="Calibri" w:cs="Calibri"/>
          <w:sz w:val="24"/>
          <w:szCs w:val="24"/>
        </w:rPr>
        <w:t xml:space="preserve">ε την Προσφορά υποβάλλονται στοιχεία και πληροφορίες εμπιστευτικού χαρακτήρα, η γνωστοποίηση των οποίων στους Συνδιαγωνιζόμενους θα έθιγε τα έννομα συμφέροντά τους, τότε ο υποψήφιος Ανάδοχος οφείλει να σημειώνει επ’ αυτών την ένδειξη </w:t>
      </w:r>
      <w:r w:rsidRPr="00522D19">
        <w:rPr>
          <w:rFonts w:ascii="Calibri" w:hAnsi="Calibri" w:cs="Calibri"/>
          <w:i/>
          <w:iCs/>
          <w:sz w:val="24"/>
          <w:szCs w:val="24"/>
        </w:rPr>
        <w:t>«πληροφορίες εμπιστευτικού χαρακτήρα»</w:t>
      </w:r>
      <w:r w:rsidRPr="00522D19">
        <w:rPr>
          <w:rFonts w:ascii="Calibri" w:hAnsi="Calibri" w:cs="Calibri"/>
          <w:sz w:val="24"/>
          <w:szCs w:val="24"/>
        </w:rPr>
        <w:t xml:space="preserve"> και να ενημερώνει την αρμόδια Επιτροπή κατά την ημερομηνία διενέργειας του Διαγωνισμού. Όλες οι πληροφορίες εμπιστευτικού χαρακτήρα θα πρέπει να αναφέρονται ανακεφαλαιωτικά στην αρχή της Προσφοράς. Σε αντίθετη περίπτωση θα δύναται να λαμβάνουν γνώση αυτών των πληροφοριών οι Συνδιαγωνιζόμενοι. Η έννοια της πληροφορίας εμπιστευτικού χαρακτήρα αφορά μόνο στην προστασία του απορρήτου που καλύπτει τεχνικά ή εμπορικά ζητήματα της επιχείρησης του ενδιαφερομένου.</w:t>
      </w:r>
    </w:p>
    <w:p w:rsidR="00D20E5A" w:rsidRPr="00522D19" w:rsidRDefault="00D20E5A" w:rsidP="004102BE">
      <w:pPr>
        <w:pStyle w:val="ColorfulList-Accent11"/>
        <w:numPr>
          <w:ilvl w:val="0"/>
          <w:numId w:val="36"/>
        </w:numPr>
        <w:spacing w:before="100" w:beforeAutospacing="1" w:after="100" w:afterAutospacing="1" w:line="360" w:lineRule="auto"/>
        <w:rPr>
          <w:rFonts w:ascii="Calibri" w:hAnsi="Calibri" w:cs="Calibri"/>
          <w:sz w:val="24"/>
          <w:szCs w:val="24"/>
        </w:rPr>
      </w:pPr>
      <w:r w:rsidRPr="00522D19">
        <w:rPr>
          <w:rFonts w:ascii="Calibri" w:hAnsi="Calibri" w:cs="Calibri"/>
          <w:sz w:val="24"/>
          <w:szCs w:val="24"/>
        </w:rPr>
        <w:t xml:space="preserve">Σε κάθε στάδιο της διαδικασίας αποσφράγισης των Προσφορών η αρμόδια Επιτροπή συντάσσει πρακτικά τα οποία παραδίδει στο αρμόδιο όργανο της </w:t>
      </w:r>
      <w:r>
        <w:rPr>
          <w:rFonts w:ascii="Calibri" w:hAnsi="Calibri" w:cs="Calibri"/>
          <w:sz w:val="24"/>
          <w:szCs w:val="24"/>
        </w:rPr>
        <w:t>Αναθέτουσα</w:t>
      </w:r>
      <w:r w:rsidRPr="00522D19">
        <w:rPr>
          <w:rFonts w:ascii="Calibri" w:hAnsi="Calibri" w:cs="Calibri"/>
          <w:sz w:val="24"/>
          <w:szCs w:val="24"/>
        </w:rPr>
        <w:t xml:space="preserve"> Αρχή σε δύο (2) όμοια αντίτυπα.</w:t>
      </w:r>
    </w:p>
    <w:p w:rsidR="00D20E5A" w:rsidRPr="00A11170" w:rsidRDefault="00D20E5A" w:rsidP="00160F3D">
      <w:pPr>
        <w:spacing w:before="100" w:beforeAutospacing="1" w:after="100" w:afterAutospacing="1" w:line="360" w:lineRule="auto"/>
        <w:jc w:val="both"/>
        <w:rPr>
          <w:i/>
          <w:iCs/>
        </w:rPr>
      </w:pPr>
      <w:r w:rsidRPr="00A11170">
        <w:rPr>
          <w:i/>
          <w:iCs/>
        </w:rPr>
        <w:t>Σημείωση:</w:t>
      </w:r>
    </w:p>
    <w:p w:rsidR="00D20E5A" w:rsidRPr="00A11170" w:rsidRDefault="00D20E5A" w:rsidP="00160F3D">
      <w:pPr>
        <w:spacing w:before="100" w:beforeAutospacing="1" w:after="100" w:afterAutospacing="1" w:line="360" w:lineRule="auto"/>
        <w:jc w:val="both"/>
      </w:pPr>
      <w:r w:rsidRPr="00A11170">
        <w:lastRenderedPageBreak/>
        <w:t xml:space="preserve">Η αρμόδια Επιτροπή ελέγχει τα μέσα (cds) που περιέχουν τα ηλεκτρονικά αρχεία των Τεχνικών και των Οικονομικών </w:t>
      </w:r>
      <w:r>
        <w:t>Προσφο</w:t>
      </w:r>
      <w:r w:rsidRPr="00A11170">
        <w:t>ρών αναφορικά με:</w:t>
      </w:r>
    </w:p>
    <w:p w:rsidR="00D20E5A" w:rsidRPr="00A11170" w:rsidRDefault="00D20E5A" w:rsidP="004102BE">
      <w:pPr>
        <w:numPr>
          <w:ilvl w:val="0"/>
          <w:numId w:val="35"/>
        </w:numPr>
        <w:spacing w:before="100" w:beforeAutospacing="1" w:after="100" w:afterAutospacing="1" w:line="360" w:lineRule="auto"/>
        <w:jc w:val="both"/>
      </w:pPr>
      <w:r w:rsidRPr="00A11170">
        <w:t>το κατά πόσον είναι αναγνώσιμα και μη επανεγγράψιμα</w:t>
      </w:r>
      <w:r>
        <w:t>,</w:t>
      </w:r>
    </w:p>
    <w:p w:rsidR="00D20E5A" w:rsidRPr="00A11170" w:rsidRDefault="00D20E5A" w:rsidP="004102BE">
      <w:pPr>
        <w:numPr>
          <w:ilvl w:val="0"/>
          <w:numId w:val="35"/>
        </w:numPr>
        <w:spacing w:before="100" w:beforeAutospacing="1" w:after="100" w:afterAutospacing="1" w:line="360" w:lineRule="auto"/>
        <w:jc w:val="both"/>
      </w:pPr>
      <w:r w:rsidRPr="00A11170">
        <w:t>οποιαδήποτε άλλη παράλειψη που υποπέσει στην αντίληψή της.</w:t>
      </w:r>
    </w:p>
    <w:p w:rsidR="00D20E5A" w:rsidRDefault="00D20E5A" w:rsidP="00160F3D">
      <w:pPr>
        <w:spacing w:before="100" w:beforeAutospacing="1" w:after="100" w:afterAutospacing="1" w:line="360" w:lineRule="auto"/>
        <w:jc w:val="both"/>
      </w:pPr>
      <w:r w:rsidRPr="00A11170">
        <w:t xml:space="preserve">Σε περίπτωση που παρουσιαστεί πρόβλημα σε κάποιο μέσο (cd) αυτό επιστρέφεται στον υποψήφιο Ανάδοχο, ο οποίος αναλαμβάνει την υποχρέωση να προσκομίσει νέο, σύμφωνα με τις προαναφερθείσες απαιτήσεις της Διακήρυξης, εντός </w:t>
      </w:r>
      <w:r w:rsidRPr="00A11170">
        <w:rPr>
          <w:b/>
          <w:bCs/>
        </w:rPr>
        <w:t>δύο (2) ημερών</w:t>
      </w:r>
      <w:r>
        <w:rPr>
          <w:b/>
          <w:bCs/>
        </w:rPr>
        <w:t xml:space="preserve"> </w:t>
      </w:r>
      <w:r w:rsidRPr="00A632CF">
        <w:rPr>
          <w:b/>
          <w:bCs/>
        </w:rPr>
        <w:t>από την με απόδειξη παραλαβής, έγγραφη ενημέρωση</w:t>
      </w:r>
      <w:r w:rsidRPr="00A11170">
        <w:t>.</w:t>
      </w:r>
    </w:p>
    <w:p w:rsidR="00D20E5A" w:rsidRPr="00A11170" w:rsidRDefault="00D20E5A" w:rsidP="004102BE">
      <w:pPr>
        <w:pStyle w:val="3"/>
        <w:numPr>
          <w:ilvl w:val="2"/>
          <w:numId w:val="38"/>
        </w:numPr>
        <w:tabs>
          <w:tab w:val="clear" w:pos="2160"/>
        </w:tabs>
        <w:spacing w:line="360" w:lineRule="auto"/>
      </w:pPr>
      <w:bookmarkStart w:id="664" w:name="_Toc306707252"/>
      <w:bookmarkStart w:id="665" w:name="_Toc306707253"/>
      <w:bookmarkStart w:id="666" w:name="_Toc306707254"/>
      <w:bookmarkStart w:id="667" w:name="_Toc306707255"/>
      <w:bookmarkStart w:id="668" w:name="_Toc306707256"/>
      <w:bookmarkStart w:id="669" w:name="_Toc306707257"/>
      <w:bookmarkStart w:id="670" w:name="_Toc306707258"/>
      <w:bookmarkStart w:id="671" w:name="_Toc306707259"/>
      <w:bookmarkStart w:id="672" w:name="_Toc306707260"/>
      <w:bookmarkStart w:id="673" w:name="_Toc306707261"/>
      <w:bookmarkStart w:id="674" w:name="_Toc306707262"/>
      <w:bookmarkStart w:id="675" w:name="_Toc306707263"/>
      <w:bookmarkStart w:id="676" w:name="_Toc306707264"/>
      <w:bookmarkStart w:id="677" w:name="_Toc306707265"/>
      <w:bookmarkStart w:id="678" w:name="_Toc306707266"/>
      <w:bookmarkStart w:id="679" w:name="_Toc306707267"/>
      <w:bookmarkStart w:id="680" w:name="_Toc306707268"/>
      <w:bookmarkStart w:id="681" w:name="_Toc306707269"/>
      <w:bookmarkStart w:id="682" w:name="_Toc306707270"/>
      <w:bookmarkStart w:id="683" w:name="_Toc306707271"/>
      <w:bookmarkStart w:id="684" w:name="_Toc306707272"/>
      <w:bookmarkStart w:id="685" w:name="_Toc306707273"/>
      <w:bookmarkStart w:id="686" w:name="_Toc306707274"/>
      <w:bookmarkStart w:id="687" w:name="_Toc306707275"/>
      <w:bookmarkStart w:id="688" w:name="_Toc286788433"/>
      <w:bookmarkStart w:id="689" w:name="_Toc334370894"/>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r w:rsidRPr="00A11170">
        <w:t xml:space="preserve">Διαδικασία αξιολόγησης </w:t>
      </w:r>
      <w:r>
        <w:t>Προσφο</w:t>
      </w:r>
      <w:r w:rsidRPr="00A11170">
        <w:t>ρών</w:t>
      </w:r>
      <w:bookmarkEnd w:id="688"/>
      <w:bookmarkEnd w:id="689"/>
    </w:p>
    <w:p w:rsidR="00D20E5A" w:rsidRPr="00A11170" w:rsidRDefault="00D20E5A" w:rsidP="00EA7CC4">
      <w:pPr>
        <w:spacing w:before="100" w:beforeAutospacing="1" w:after="100" w:afterAutospacing="1" w:line="360" w:lineRule="auto"/>
        <w:jc w:val="both"/>
        <w:rPr>
          <w:color w:val="000000"/>
        </w:rPr>
      </w:pPr>
      <w:r w:rsidRPr="00A11170">
        <w:rPr>
          <w:color w:val="000000"/>
        </w:rPr>
        <w:t xml:space="preserve">Η αξιολόγηση θα γίνει με κριτήριο ανάθεσης την πλέον συμφέρουσα από οικονομική άποψη </w:t>
      </w:r>
      <w:r>
        <w:rPr>
          <w:color w:val="000000"/>
        </w:rPr>
        <w:t>Προσφο</w:t>
      </w:r>
      <w:r w:rsidRPr="00A11170">
        <w:rPr>
          <w:color w:val="000000"/>
        </w:rPr>
        <w:t>ρά.</w:t>
      </w:r>
    </w:p>
    <w:p w:rsidR="00D20E5A" w:rsidRPr="00A11170" w:rsidRDefault="00D20E5A" w:rsidP="00EA7CC4">
      <w:pPr>
        <w:spacing w:before="100" w:beforeAutospacing="1" w:after="100" w:afterAutospacing="1" w:line="360" w:lineRule="auto"/>
        <w:jc w:val="both"/>
        <w:rPr>
          <w:color w:val="000000"/>
        </w:rPr>
      </w:pPr>
      <w:r w:rsidRPr="00A11170">
        <w:rPr>
          <w:color w:val="000000"/>
        </w:rPr>
        <w:t xml:space="preserve">Για την επιλογή της συμφερότερης </w:t>
      </w:r>
      <w:r>
        <w:rPr>
          <w:color w:val="000000"/>
        </w:rPr>
        <w:t>Προσφο</w:t>
      </w:r>
      <w:r w:rsidRPr="00A11170">
        <w:rPr>
          <w:color w:val="000000"/>
        </w:rPr>
        <w:t xml:space="preserve">ράς η </w:t>
      </w:r>
      <w:r w:rsidRPr="00A11170">
        <w:t xml:space="preserve">αρμόδια Επιτροπή </w:t>
      </w:r>
      <w:r w:rsidRPr="00A11170">
        <w:rPr>
          <w:color w:val="000000"/>
        </w:rPr>
        <w:t>θα προβεί στα παρακάτω:</w:t>
      </w:r>
    </w:p>
    <w:p w:rsidR="00D20E5A" w:rsidRPr="00A11170" w:rsidRDefault="00D20E5A" w:rsidP="004102BE">
      <w:pPr>
        <w:numPr>
          <w:ilvl w:val="0"/>
          <w:numId w:val="31"/>
        </w:numPr>
        <w:spacing w:before="100" w:beforeAutospacing="1" w:after="100" w:afterAutospacing="1" w:line="360" w:lineRule="auto"/>
        <w:jc w:val="both"/>
      </w:pPr>
      <w:r w:rsidRPr="00A11170">
        <w:t xml:space="preserve">Αξιολόγηση και βαθμολόγηση των τεχνικών </w:t>
      </w:r>
      <w:r>
        <w:t>Προσφο</w:t>
      </w:r>
      <w:r w:rsidRPr="00A11170">
        <w:t xml:space="preserve">ρών για όσες </w:t>
      </w:r>
      <w:r>
        <w:t>Προσφο</w:t>
      </w:r>
      <w:r w:rsidRPr="00A11170">
        <w:t>ρές δεν έχουν απορριφθεί κατά τον έλεγχο και την αξιολόγηση των δικαιολογητικών και ελάχιστων προϋποθέσεων συμμετοχής</w:t>
      </w:r>
    </w:p>
    <w:p w:rsidR="00D20E5A" w:rsidRPr="00A11170" w:rsidRDefault="00D20E5A" w:rsidP="004102BE">
      <w:pPr>
        <w:numPr>
          <w:ilvl w:val="0"/>
          <w:numId w:val="31"/>
        </w:numPr>
        <w:spacing w:before="100" w:beforeAutospacing="1" w:after="100" w:afterAutospacing="1" w:line="360" w:lineRule="auto"/>
        <w:jc w:val="both"/>
      </w:pPr>
      <w:r w:rsidRPr="00A11170">
        <w:t xml:space="preserve">Αξιολόγηση των οικονομικών </w:t>
      </w:r>
      <w:r>
        <w:t>Προσφο</w:t>
      </w:r>
      <w:r w:rsidRPr="00A11170">
        <w:t xml:space="preserve">ρών για όσες </w:t>
      </w:r>
      <w:r>
        <w:t>Προσφο</w:t>
      </w:r>
      <w:r w:rsidRPr="00A11170">
        <w:t>ρές δεν έχουν απορριφθεί σε προηγούμενο στάδιο της αξιολόγησης</w:t>
      </w:r>
    </w:p>
    <w:p w:rsidR="00D20E5A" w:rsidRPr="00A11170" w:rsidRDefault="00D20E5A" w:rsidP="004102BE">
      <w:pPr>
        <w:numPr>
          <w:ilvl w:val="0"/>
          <w:numId w:val="31"/>
        </w:numPr>
        <w:spacing w:before="100" w:beforeAutospacing="1" w:after="100" w:afterAutospacing="1" w:line="360" w:lineRule="auto"/>
        <w:jc w:val="both"/>
      </w:pPr>
      <w:r w:rsidRPr="00A11170">
        <w:t xml:space="preserve">Κατάταξη των </w:t>
      </w:r>
      <w:r>
        <w:t>Προσφο</w:t>
      </w:r>
      <w:r w:rsidRPr="00A11170">
        <w:t xml:space="preserve">ρών για την τελική επιλογή της συμφερότερης </w:t>
      </w:r>
      <w:r>
        <w:t>Προσφο</w:t>
      </w:r>
      <w:r w:rsidRPr="00A11170">
        <w:t>ράς με βάση τον ακόλουθο τύπο:</w:t>
      </w:r>
    </w:p>
    <w:p w:rsidR="00D20E5A" w:rsidRPr="004F4308" w:rsidRDefault="00D20E5A" w:rsidP="00EA7CC4">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center"/>
        <w:rPr>
          <w:lang w:val="en-GB"/>
        </w:rPr>
      </w:pPr>
      <w:r w:rsidRPr="00C76F31">
        <w:t>Λ</w:t>
      </w:r>
      <w:r w:rsidRPr="00C76F31">
        <w:rPr>
          <w:vertAlign w:val="subscript"/>
          <w:lang w:val="en-US"/>
        </w:rPr>
        <w:t>i</w:t>
      </w:r>
      <w:r w:rsidRPr="00C76F31">
        <w:rPr>
          <w:lang w:val="en-GB"/>
        </w:rPr>
        <w:t xml:space="preserve"> = 70 * ( </w:t>
      </w:r>
      <w:r w:rsidRPr="00C76F31">
        <w:t>Β</w:t>
      </w:r>
      <w:r w:rsidRPr="00C76F31">
        <w:rPr>
          <w:vertAlign w:val="subscript"/>
          <w:lang w:val="en-US"/>
        </w:rPr>
        <w:t>i</w:t>
      </w:r>
      <w:r w:rsidRPr="00C76F31">
        <w:rPr>
          <w:vertAlign w:val="subscript"/>
          <w:lang w:val="en-GB"/>
        </w:rPr>
        <w:t xml:space="preserve"> </w:t>
      </w:r>
      <w:r w:rsidRPr="00C76F31">
        <w:rPr>
          <w:lang w:val="en-GB"/>
        </w:rPr>
        <w:t xml:space="preserve">/ </w:t>
      </w:r>
      <w:r w:rsidRPr="00C76F31">
        <w:t>Β</w:t>
      </w:r>
      <w:r w:rsidRPr="00C76F31">
        <w:rPr>
          <w:vertAlign w:val="subscript"/>
          <w:lang w:val="en-US"/>
        </w:rPr>
        <w:t>max</w:t>
      </w:r>
      <w:r w:rsidRPr="00C76F31">
        <w:rPr>
          <w:vertAlign w:val="subscript"/>
          <w:lang w:val="en-GB"/>
        </w:rPr>
        <w:t xml:space="preserve"> </w:t>
      </w:r>
      <w:r w:rsidRPr="00C76F31">
        <w:rPr>
          <w:lang w:val="en-GB"/>
        </w:rPr>
        <w:t>) + 30 * (</w:t>
      </w:r>
      <w:r w:rsidRPr="00C76F31">
        <w:rPr>
          <w:lang w:val="en-US"/>
        </w:rPr>
        <w:t>K</w:t>
      </w:r>
      <w:r w:rsidRPr="00C76F31">
        <w:rPr>
          <w:vertAlign w:val="subscript"/>
          <w:lang w:val="en-US"/>
        </w:rPr>
        <w:t>min</w:t>
      </w:r>
      <w:r w:rsidRPr="00C76F31">
        <w:rPr>
          <w:lang w:val="en-GB"/>
        </w:rPr>
        <w:t>/</w:t>
      </w:r>
      <w:r w:rsidRPr="00C76F31">
        <w:rPr>
          <w:lang w:val="en-US"/>
        </w:rPr>
        <w:t>K</w:t>
      </w:r>
      <w:r w:rsidRPr="00C76F31">
        <w:rPr>
          <w:vertAlign w:val="subscript"/>
          <w:lang w:val="en-US"/>
        </w:rPr>
        <w:t>i</w:t>
      </w:r>
      <w:r w:rsidRPr="00C76F31">
        <w:rPr>
          <w:lang w:val="en-GB"/>
        </w:rPr>
        <w:t>)</w:t>
      </w:r>
    </w:p>
    <w:p w:rsidR="00D20E5A" w:rsidRPr="00A11170" w:rsidRDefault="00D20E5A" w:rsidP="00EA7CC4">
      <w:pPr>
        <w:spacing w:before="100" w:beforeAutospacing="1" w:after="100" w:afterAutospacing="1" w:line="360" w:lineRule="auto"/>
        <w:ind w:left="284"/>
        <w:jc w:val="both"/>
        <w:rPr>
          <w:color w:val="000000"/>
        </w:rPr>
      </w:pPr>
      <w:r w:rsidRPr="00A11170">
        <w:rPr>
          <w:color w:val="000000"/>
        </w:rPr>
        <w:t>όπου:</w:t>
      </w:r>
    </w:p>
    <w:p w:rsidR="00D20E5A" w:rsidRPr="00A11170" w:rsidRDefault="00D20E5A" w:rsidP="00EA7CC4">
      <w:pPr>
        <w:tabs>
          <w:tab w:val="left" w:pos="1080"/>
        </w:tabs>
        <w:spacing w:before="100" w:beforeAutospacing="1" w:after="100" w:afterAutospacing="1" w:line="360" w:lineRule="auto"/>
        <w:ind w:left="284"/>
        <w:jc w:val="both"/>
        <w:rPr>
          <w:color w:val="000000"/>
        </w:rPr>
      </w:pPr>
      <w:r w:rsidRPr="00A11170">
        <w:rPr>
          <w:color w:val="000000"/>
        </w:rPr>
        <w:t>Β</w:t>
      </w:r>
      <w:r w:rsidRPr="00A11170">
        <w:rPr>
          <w:color w:val="000000"/>
          <w:vertAlign w:val="subscript"/>
        </w:rPr>
        <w:t xml:space="preserve">max </w:t>
      </w:r>
      <w:r w:rsidRPr="00A11170">
        <w:rPr>
          <w:color w:val="000000"/>
          <w:vertAlign w:val="subscript"/>
        </w:rPr>
        <w:tab/>
      </w:r>
      <w:r w:rsidRPr="00A11170">
        <w:rPr>
          <w:color w:val="000000"/>
        </w:rPr>
        <w:t xml:space="preserve">η συνολική βαθμολογία που έλαβε η καλύτερη Τεχνική </w:t>
      </w:r>
      <w:r>
        <w:rPr>
          <w:color w:val="000000"/>
        </w:rPr>
        <w:t>Προσφο</w:t>
      </w:r>
      <w:r w:rsidRPr="00A11170">
        <w:rPr>
          <w:color w:val="000000"/>
        </w:rPr>
        <w:t xml:space="preserve">ρά </w:t>
      </w:r>
    </w:p>
    <w:p w:rsidR="00D20E5A" w:rsidRPr="00A11170" w:rsidRDefault="00D20E5A" w:rsidP="00EA7CC4">
      <w:pPr>
        <w:tabs>
          <w:tab w:val="left" w:pos="1080"/>
        </w:tabs>
        <w:spacing w:before="100" w:beforeAutospacing="1" w:after="100" w:afterAutospacing="1" w:line="360" w:lineRule="auto"/>
        <w:ind w:left="284"/>
        <w:jc w:val="both"/>
        <w:rPr>
          <w:color w:val="000000"/>
        </w:rPr>
      </w:pPr>
      <w:r w:rsidRPr="00A11170">
        <w:rPr>
          <w:color w:val="000000"/>
        </w:rPr>
        <w:lastRenderedPageBreak/>
        <w:t>Β</w:t>
      </w:r>
      <w:r w:rsidRPr="00A11170">
        <w:rPr>
          <w:color w:val="000000"/>
          <w:vertAlign w:val="subscript"/>
        </w:rPr>
        <w:t>i</w:t>
      </w:r>
      <w:r w:rsidRPr="00A11170">
        <w:rPr>
          <w:color w:val="000000"/>
          <w:vertAlign w:val="subscript"/>
        </w:rPr>
        <w:tab/>
      </w:r>
      <w:r w:rsidRPr="00A11170">
        <w:rPr>
          <w:color w:val="000000"/>
        </w:rPr>
        <w:t xml:space="preserve">η συνολική βαθμολογία της Τεχνικής </w:t>
      </w:r>
      <w:r>
        <w:rPr>
          <w:color w:val="000000"/>
        </w:rPr>
        <w:t>Προσφο</w:t>
      </w:r>
      <w:r w:rsidRPr="00A11170">
        <w:rPr>
          <w:color w:val="000000"/>
        </w:rPr>
        <w:t>ράς i</w:t>
      </w:r>
    </w:p>
    <w:p w:rsidR="00D20E5A" w:rsidRPr="00A11170" w:rsidRDefault="00D20E5A" w:rsidP="00EA7CC4">
      <w:pPr>
        <w:tabs>
          <w:tab w:val="left" w:pos="1080"/>
        </w:tabs>
        <w:spacing w:before="100" w:beforeAutospacing="1" w:after="100" w:afterAutospacing="1" w:line="360" w:lineRule="auto"/>
        <w:ind w:left="284"/>
        <w:jc w:val="both"/>
        <w:rPr>
          <w:color w:val="000000"/>
        </w:rPr>
      </w:pPr>
      <w:r w:rsidRPr="00A11170">
        <w:rPr>
          <w:color w:val="000000"/>
        </w:rPr>
        <w:t>K</w:t>
      </w:r>
      <w:r w:rsidRPr="00A11170">
        <w:rPr>
          <w:color w:val="000000"/>
          <w:vertAlign w:val="subscript"/>
        </w:rPr>
        <w:t xml:space="preserve">min </w:t>
      </w:r>
      <w:r w:rsidRPr="00A11170">
        <w:rPr>
          <w:color w:val="000000"/>
          <w:vertAlign w:val="subscript"/>
        </w:rPr>
        <w:tab/>
      </w:r>
      <w:r w:rsidRPr="00A11170">
        <w:rPr>
          <w:color w:val="000000"/>
        </w:rPr>
        <w:t xml:space="preserve">το συνολικό συγκριτικό κόστος της </w:t>
      </w:r>
      <w:r>
        <w:rPr>
          <w:color w:val="000000"/>
        </w:rPr>
        <w:t>Προσφο</w:t>
      </w:r>
      <w:r w:rsidRPr="00A11170">
        <w:rPr>
          <w:color w:val="000000"/>
        </w:rPr>
        <w:t xml:space="preserve">ράς με τη μικρότερη τιμή </w:t>
      </w:r>
    </w:p>
    <w:p w:rsidR="00D20E5A" w:rsidRPr="00A11170" w:rsidRDefault="00D20E5A" w:rsidP="00EA7CC4">
      <w:pPr>
        <w:tabs>
          <w:tab w:val="left" w:pos="1080"/>
        </w:tabs>
        <w:spacing w:before="100" w:beforeAutospacing="1" w:after="100" w:afterAutospacing="1" w:line="360" w:lineRule="auto"/>
        <w:ind w:left="284"/>
        <w:jc w:val="both"/>
        <w:rPr>
          <w:color w:val="000000"/>
        </w:rPr>
      </w:pPr>
      <w:r w:rsidRPr="00A11170">
        <w:rPr>
          <w:color w:val="000000"/>
        </w:rPr>
        <w:t>Κ</w:t>
      </w:r>
      <w:r w:rsidRPr="00A11170">
        <w:rPr>
          <w:color w:val="000000"/>
          <w:vertAlign w:val="subscript"/>
        </w:rPr>
        <w:t>i</w:t>
      </w:r>
      <w:r w:rsidRPr="00A11170">
        <w:rPr>
          <w:color w:val="000000"/>
          <w:vertAlign w:val="subscript"/>
        </w:rPr>
        <w:tab/>
      </w:r>
      <w:r w:rsidRPr="00A11170">
        <w:rPr>
          <w:color w:val="000000"/>
        </w:rPr>
        <w:t xml:space="preserve">το συνολικό συγκριτικό κόστος της </w:t>
      </w:r>
      <w:r>
        <w:rPr>
          <w:color w:val="000000"/>
        </w:rPr>
        <w:t>Προσφο</w:t>
      </w:r>
      <w:r w:rsidRPr="00A11170">
        <w:rPr>
          <w:color w:val="000000"/>
        </w:rPr>
        <w:t xml:space="preserve">ράς i </w:t>
      </w:r>
    </w:p>
    <w:p w:rsidR="00D20E5A" w:rsidRPr="00A11170" w:rsidRDefault="00D20E5A" w:rsidP="00EA7CC4">
      <w:pPr>
        <w:tabs>
          <w:tab w:val="left" w:pos="1080"/>
        </w:tabs>
        <w:spacing w:before="100" w:beforeAutospacing="1" w:after="100" w:afterAutospacing="1" w:line="360" w:lineRule="auto"/>
        <w:ind w:left="284"/>
        <w:jc w:val="both"/>
        <w:rPr>
          <w:color w:val="000000"/>
        </w:rPr>
      </w:pPr>
      <w:r w:rsidRPr="00A11170">
        <w:rPr>
          <w:color w:val="000000"/>
        </w:rPr>
        <w:t>Λ</w:t>
      </w:r>
      <w:r w:rsidRPr="00A11170">
        <w:rPr>
          <w:color w:val="000000"/>
          <w:vertAlign w:val="subscript"/>
        </w:rPr>
        <w:t>i</w:t>
      </w:r>
      <w:r w:rsidRPr="00A11170">
        <w:rPr>
          <w:color w:val="000000"/>
        </w:rPr>
        <w:tab/>
      </w:r>
      <w:r w:rsidRPr="00A11170">
        <w:t>το οποίο στρογγυλοποιείται στα 2 δεκαδικά ψηφία.</w:t>
      </w:r>
    </w:p>
    <w:p w:rsidR="00D20E5A" w:rsidRDefault="00D20E5A" w:rsidP="00EA7CC4">
      <w:pPr>
        <w:spacing w:before="100" w:beforeAutospacing="1" w:after="100" w:afterAutospacing="1" w:line="360" w:lineRule="auto"/>
        <w:jc w:val="both"/>
      </w:pPr>
      <w:r w:rsidRPr="00A11170">
        <w:t xml:space="preserve">Επικρατέστερη είναι η </w:t>
      </w:r>
      <w:r>
        <w:t>Προσφο</w:t>
      </w:r>
      <w:r w:rsidRPr="00A11170">
        <w:t>ρά με το μεγαλύτερο Λ.</w:t>
      </w:r>
    </w:p>
    <w:p w:rsidR="00D20E5A" w:rsidRPr="00A11170" w:rsidRDefault="00D20E5A" w:rsidP="00EA7CC4">
      <w:pPr>
        <w:spacing w:before="100" w:beforeAutospacing="1" w:after="100" w:afterAutospacing="1" w:line="360" w:lineRule="auto"/>
        <w:jc w:val="both"/>
      </w:pPr>
      <w:r w:rsidRPr="00A11170">
        <w:t xml:space="preserve">Σε κάθε στάδιο της αξιολόγησης των </w:t>
      </w:r>
      <w:r>
        <w:t>Προσφο</w:t>
      </w:r>
      <w:r w:rsidRPr="00A11170">
        <w:t xml:space="preserve">ρών, η αρμόδια Επιτροπή συντάσσει πρακτικά στα οποία τεκμηριώνει την αποδοχή ή την απόρριψη των </w:t>
      </w:r>
      <w:r>
        <w:t>Προσφο</w:t>
      </w:r>
      <w:r w:rsidRPr="00A11170">
        <w:t xml:space="preserve">ρών και τη βαθμολόγηση των τεχνικών </w:t>
      </w:r>
      <w:r>
        <w:t>Προσφο</w:t>
      </w:r>
      <w:r w:rsidRPr="00A11170">
        <w:t xml:space="preserve">ρών, τα οποία παραδίδει στο αρμόδιο όργανο της </w:t>
      </w:r>
      <w:r>
        <w:t>Αναθέτουσα</w:t>
      </w:r>
      <w:r w:rsidRPr="00A11170">
        <w:t xml:space="preserve"> Αρχή σε δύο (2) αντίτυπα.</w:t>
      </w:r>
    </w:p>
    <w:p w:rsidR="00D20E5A" w:rsidRPr="00A11170" w:rsidRDefault="00D20E5A" w:rsidP="004102BE">
      <w:pPr>
        <w:pStyle w:val="3"/>
        <w:numPr>
          <w:ilvl w:val="2"/>
          <w:numId w:val="38"/>
        </w:numPr>
        <w:tabs>
          <w:tab w:val="clear" w:pos="2160"/>
        </w:tabs>
        <w:spacing w:line="360" w:lineRule="auto"/>
      </w:pPr>
      <w:bookmarkStart w:id="690" w:name="_Toc306707277"/>
      <w:bookmarkStart w:id="691" w:name="_Toc306707278"/>
      <w:bookmarkStart w:id="692" w:name="_Toc306707279"/>
      <w:bookmarkStart w:id="693" w:name="_Toc306707280"/>
      <w:bookmarkStart w:id="694" w:name="_Toc306707281"/>
      <w:bookmarkStart w:id="695" w:name="_Toc306707282"/>
      <w:bookmarkStart w:id="696" w:name="_Toc306707283"/>
      <w:bookmarkStart w:id="697" w:name="_Toc306707284"/>
      <w:bookmarkStart w:id="698" w:name="_Toc306707285"/>
      <w:bookmarkStart w:id="699" w:name="_Toc306707286"/>
      <w:bookmarkStart w:id="700" w:name="_Toc306707287"/>
      <w:bookmarkStart w:id="701" w:name="_Toc306707288"/>
      <w:bookmarkStart w:id="702" w:name="_Toc306707289"/>
      <w:bookmarkStart w:id="703" w:name="_Toc306707290"/>
      <w:bookmarkStart w:id="704" w:name="_Toc306707291"/>
      <w:bookmarkStart w:id="705" w:name="_Toc306707292"/>
      <w:bookmarkStart w:id="706" w:name="_Toc306707293"/>
      <w:bookmarkStart w:id="707" w:name="_Toc306707294"/>
      <w:bookmarkStart w:id="708" w:name="_Toc306707295"/>
      <w:bookmarkStart w:id="709" w:name="_Toc286788434"/>
      <w:bookmarkStart w:id="710" w:name="_Toc334370895"/>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r w:rsidRPr="00A11170">
        <w:t xml:space="preserve">Βαθμολόγηση τεχνικών </w:t>
      </w:r>
      <w:r>
        <w:t>Προσφο</w:t>
      </w:r>
      <w:r w:rsidRPr="00A11170">
        <w:t>ρών</w:t>
      </w:r>
      <w:bookmarkEnd w:id="709"/>
      <w:bookmarkEnd w:id="710"/>
      <w:r w:rsidRPr="00A11170">
        <w:t xml:space="preserve"> </w:t>
      </w:r>
    </w:p>
    <w:p w:rsidR="00D20E5A" w:rsidRDefault="00D20E5A">
      <w:pPr>
        <w:spacing w:before="100" w:beforeAutospacing="1" w:after="100" w:afterAutospacing="1" w:line="360" w:lineRule="auto"/>
        <w:jc w:val="both"/>
      </w:pPr>
      <w:r w:rsidRPr="00A11170">
        <w:t xml:space="preserve">Η Βαθμολόγηση των τεχνικών </w:t>
      </w:r>
      <w:r>
        <w:t>Προσφο</w:t>
      </w:r>
      <w:r w:rsidRPr="00A11170">
        <w:t xml:space="preserve">ρών θα γίνει σύμφωνα με τα “Κριτήρια Αξιολόγησης”, όπως αυτά προσδιορίζονται στον Πίνακα </w:t>
      </w:r>
      <w:r w:rsidRPr="00311294">
        <w:t xml:space="preserve">της </w:t>
      </w:r>
      <w:r w:rsidRPr="00AA6D68">
        <w:t xml:space="preserve">παρ. </w:t>
      </w:r>
      <w:r w:rsidRPr="004446EB">
        <w:rPr>
          <w:b/>
          <w:bCs/>
        </w:rPr>
        <w:t>Β4.1.4.</w:t>
      </w:r>
      <w:r w:rsidRPr="00AA6D68">
        <w:t xml:space="preserve"> </w:t>
      </w:r>
    </w:p>
    <w:p w:rsidR="00D20E5A" w:rsidRDefault="00D20E5A">
      <w:pPr>
        <w:spacing w:before="100" w:beforeAutospacing="1" w:after="100" w:afterAutospacing="1" w:line="360" w:lineRule="auto"/>
        <w:jc w:val="both"/>
      </w:pPr>
      <w:r w:rsidRPr="00C945CF">
        <w:t>Όλα τα επί μέρους κριτήρια βαθμολογούνται αυτόνομα 100 έως 120 βαθμούς.</w:t>
      </w:r>
    </w:p>
    <w:p w:rsidR="00D20E5A" w:rsidRDefault="00D20E5A">
      <w:pPr>
        <w:spacing w:before="100" w:beforeAutospacing="1" w:after="100" w:afterAutospacing="1" w:line="360" w:lineRule="auto"/>
        <w:jc w:val="both"/>
      </w:pPr>
      <w:r w:rsidRPr="00A11170">
        <w:t>Η βαθμολογία των επί μέρους κριτηρίων:</w:t>
      </w:r>
    </w:p>
    <w:p w:rsidR="00D20E5A" w:rsidRDefault="00D20E5A">
      <w:pPr>
        <w:spacing w:line="360" w:lineRule="auto"/>
        <w:jc w:val="both"/>
      </w:pPr>
      <w:r w:rsidRPr="00A11170">
        <w:t>-</w:t>
      </w:r>
      <w:r w:rsidRPr="004446EB">
        <w:rPr>
          <w:sz w:val="14"/>
          <w:szCs w:val="14"/>
        </w:rPr>
        <w:t xml:space="preserve"> </w:t>
      </w:r>
      <w:r w:rsidRPr="004446EB">
        <w:rPr>
          <w:sz w:val="14"/>
          <w:szCs w:val="14"/>
        </w:rPr>
        <w:tab/>
      </w:r>
      <w:r w:rsidRPr="00A11170">
        <w:t xml:space="preserve">είναι 100 όταν καλύπτονται ακριβώς </w:t>
      </w:r>
      <w:r w:rsidRPr="004446EB">
        <w:rPr>
          <w:b/>
          <w:bCs/>
        </w:rPr>
        <w:t xml:space="preserve">όλες </w:t>
      </w:r>
      <w:r w:rsidRPr="00A11170">
        <w:t>οι υποχρεωτικές απαιτήσεις / προδιαγραφές [απαράβατοι όροι],</w:t>
      </w:r>
    </w:p>
    <w:p w:rsidR="00D20E5A" w:rsidRDefault="00D20E5A">
      <w:pPr>
        <w:spacing w:line="360" w:lineRule="auto"/>
        <w:jc w:val="both"/>
      </w:pPr>
      <w:r w:rsidRPr="00C945CF">
        <w:t xml:space="preserve">- </w:t>
      </w:r>
      <w:r w:rsidRPr="00C945CF">
        <w:tab/>
        <w:t xml:space="preserve">αυξάνεται έως 120 όταν καλύπτονται </w:t>
      </w:r>
      <w:r w:rsidRPr="004446EB">
        <w:rPr>
          <w:b/>
          <w:bCs/>
        </w:rPr>
        <w:t>εκτός</w:t>
      </w:r>
      <w:r w:rsidRPr="00C945CF">
        <w:t xml:space="preserve"> από τις υποχρεωτικές [απαράβατοι</w:t>
      </w:r>
      <w:r w:rsidRPr="00A11170">
        <w:t xml:space="preserve"> όροι] και λοιπές απαιτήσεις της Διακήρυξης, και υπερκαλύπτονται κάποιες από τις υποχρεωτικές ή/και λοιπές απαιτήσεις της Διακήρυξης</w:t>
      </w:r>
      <w:r>
        <w:t>.</w:t>
      </w:r>
    </w:p>
    <w:p w:rsidR="00D20E5A" w:rsidRPr="000F6BA9" w:rsidRDefault="00D20E5A">
      <w:pPr>
        <w:spacing w:before="100" w:beforeAutospacing="1" w:after="100" w:afterAutospacing="1" w:line="360" w:lineRule="auto"/>
        <w:jc w:val="both"/>
      </w:pPr>
      <w:r w:rsidRPr="00A11170">
        <w:t xml:space="preserve">Η σταθμισμένη βαθμολογία του κάθε κριτηρίου είναι το γινόμενο του επί μέρους συντελεστή βαρύτητας του κριτηρίου επί τη βαθμολογία του, το οποίο στρογγυλοποιείται στα 2 δεκαδικά ψηφία, και η συνολική βαθμολογία της κάθε </w:t>
      </w:r>
      <w:r>
        <w:lastRenderedPageBreak/>
        <w:t>Προσφο</w:t>
      </w:r>
      <w:r w:rsidRPr="00A11170">
        <w:t xml:space="preserve">ράς είναι το άθροισμα των σταθμισμένων βαθμολογιών όλων των </w:t>
      </w:r>
      <w:r w:rsidRPr="000F6BE6">
        <w:t>κριτηρίων.</w:t>
      </w:r>
    </w:p>
    <w:p w:rsidR="00D20E5A" w:rsidRPr="000F6BA9" w:rsidRDefault="00D20E5A">
      <w:pPr>
        <w:spacing w:before="100" w:beforeAutospacing="1" w:after="100" w:afterAutospacing="1" w:line="360" w:lineRule="auto"/>
        <w:jc w:val="both"/>
      </w:pPr>
    </w:p>
    <w:p w:rsidR="00D20E5A" w:rsidRPr="000F6BA9" w:rsidRDefault="00D20E5A">
      <w:pPr>
        <w:spacing w:before="100" w:beforeAutospacing="1" w:after="100" w:afterAutospacing="1" w:line="360" w:lineRule="auto"/>
        <w:jc w:val="both"/>
      </w:pPr>
    </w:p>
    <w:p w:rsidR="00D20E5A" w:rsidRPr="000F6BA9" w:rsidRDefault="00D20E5A">
      <w:pPr>
        <w:spacing w:before="100" w:beforeAutospacing="1" w:after="100" w:afterAutospacing="1" w:line="360" w:lineRule="auto"/>
        <w:jc w:val="both"/>
      </w:pPr>
    </w:p>
    <w:p w:rsidR="00D20E5A" w:rsidRPr="000F6BA9" w:rsidRDefault="00D20E5A">
      <w:pPr>
        <w:spacing w:before="100" w:beforeAutospacing="1" w:after="100" w:afterAutospacing="1" w:line="360" w:lineRule="auto"/>
        <w:jc w:val="both"/>
      </w:pPr>
    </w:p>
    <w:p w:rsidR="00D20E5A" w:rsidRPr="000F6BA9" w:rsidRDefault="00D20E5A">
      <w:pPr>
        <w:spacing w:before="100" w:beforeAutospacing="1" w:after="100" w:afterAutospacing="1" w:line="360" w:lineRule="auto"/>
        <w:jc w:val="both"/>
      </w:pPr>
    </w:p>
    <w:p w:rsidR="00D20E5A" w:rsidRPr="006B5720" w:rsidRDefault="00D20E5A" w:rsidP="004102BE">
      <w:pPr>
        <w:pStyle w:val="3"/>
        <w:numPr>
          <w:ilvl w:val="2"/>
          <w:numId w:val="38"/>
        </w:numPr>
        <w:tabs>
          <w:tab w:val="clear" w:pos="2160"/>
        </w:tabs>
        <w:spacing w:line="360" w:lineRule="auto"/>
      </w:pPr>
      <w:bookmarkStart w:id="711" w:name="_Toc306707297"/>
      <w:bookmarkStart w:id="712" w:name="_Toc306707298"/>
      <w:bookmarkStart w:id="713" w:name="_Toc306707299"/>
      <w:bookmarkStart w:id="714" w:name="_Toc306707300"/>
      <w:bookmarkStart w:id="715" w:name="_Toc306707301"/>
      <w:bookmarkStart w:id="716" w:name="_Toc306707302"/>
      <w:bookmarkStart w:id="717" w:name="_Toc306707303"/>
      <w:bookmarkStart w:id="718" w:name="_Toc306707304"/>
      <w:bookmarkStart w:id="719" w:name="_Toc286788435"/>
      <w:bookmarkEnd w:id="711"/>
      <w:bookmarkEnd w:id="712"/>
      <w:bookmarkEnd w:id="713"/>
      <w:bookmarkEnd w:id="714"/>
      <w:bookmarkEnd w:id="715"/>
      <w:bookmarkEnd w:id="716"/>
      <w:bookmarkEnd w:id="717"/>
      <w:bookmarkEnd w:id="718"/>
      <w:r w:rsidRPr="006B5720">
        <w:t xml:space="preserve"> </w:t>
      </w:r>
      <w:bookmarkStart w:id="720" w:name="_Toc334370896"/>
      <w:r w:rsidRPr="006B5720">
        <w:t>Ομάδες και συντελεστές κριτηρίων τεχνικής αξιολόγησης</w:t>
      </w:r>
      <w:bookmarkEnd w:id="719"/>
      <w:bookmarkEnd w:id="720"/>
    </w:p>
    <w:p w:rsidR="00D20E5A" w:rsidRDefault="00D20E5A" w:rsidP="006B5720">
      <w:pPr>
        <w:spacing w:before="100" w:beforeAutospacing="1" w:after="100" w:afterAutospacing="1"/>
        <w:jc w:val="both"/>
      </w:pPr>
      <w:r w:rsidRPr="004446EB">
        <w:t>Η αξιολόγηση των Προσφορών των υποψηφίων Αναδόχων, για την επιλογή του καταλληλότερου, θα γίνει με βάση τα ακόλουθα κριτήρια: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4"/>
        <w:gridCol w:w="4382"/>
        <w:gridCol w:w="1248"/>
        <w:gridCol w:w="1728"/>
      </w:tblGrid>
      <w:tr w:rsidR="00D20E5A" w:rsidRPr="00CE317B">
        <w:trPr>
          <w:jc w:val="center"/>
        </w:trPr>
        <w:tc>
          <w:tcPr>
            <w:tcW w:w="1164"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b/>
                <w:bCs/>
              </w:rPr>
            </w:pPr>
          </w:p>
        </w:tc>
        <w:tc>
          <w:tcPr>
            <w:tcW w:w="4382"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jc w:val="center"/>
              <w:rPr>
                <w:b/>
                <w:bCs/>
              </w:rPr>
            </w:pPr>
            <w:r w:rsidRPr="006B5720">
              <w:rPr>
                <w:b/>
                <w:bCs/>
              </w:rPr>
              <w:t>ΚΡΙΤΗΡΙΑ ΑΞΙΟΛΟΓΗΣΗΣ</w:t>
            </w:r>
          </w:p>
        </w:tc>
        <w:tc>
          <w:tcPr>
            <w:tcW w:w="1248"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sz w:val="20"/>
                <w:szCs w:val="20"/>
              </w:rPr>
            </w:pPr>
            <w:r w:rsidRPr="006B5720">
              <w:rPr>
                <w:sz w:val="20"/>
                <w:szCs w:val="20"/>
              </w:rPr>
              <w:t>Συντελεστής βαρύτητας (%)</w:t>
            </w:r>
          </w:p>
        </w:tc>
        <w:tc>
          <w:tcPr>
            <w:tcW w:w="1728"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sz w:val="20"/>
                <w:szCs w:val="20"/>
              </w:rPr>
            </w:pPr>
            <w:r w:rsidRPr="006B5720">
              <w:rPr>
                <w:sz w:val="20"/>
                <w:szCs w:val="20"/>
              </w:rPr>
              <w:t>Σχετικές παρ. Α ΜΕΡΟΥΣ &amp; Πινάκων Συμμόρφωσης</w:t>
            </w:r>
          </w:p>
        </w:tc>
      </w:tr>
      <w:tr w:rsidR="00D20E5A" w:rsidRPr="00CE317B">
        <w:trPr>
          <w:jc w:val="center"/>
        </w:trPr>
        <w:tc>
          <w:tcPr>
            <w:tcW w:w="1164"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b/>
                <w:bCs/>
              </w:rPr>
            </w:pPr>
            <w:r w:rsidRPr="006B5720">
              <w:rPr>
                <w:b/>
                <w:bCs/>
              </w:rPr>
              <w:t>1</w:t>
            </w:r>
          </w:p>
        </w:tc>
        <w:tc>
          <w:tcPr>
            <w:tcW w:w="4382"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b/>
                <w:bCs/>
              </w:rPr>
            </w:pPr>
            <w:r w:rsidRPr="006B5720">
              <w:rPr>
                <w:b/>
                <w:bCs/>
              </w:rPr>
              <w:t>Προδιαγραφές Τεχνικής Λύσης</w:t>
            </w:r>
          </w:p>
        </w:tc>
        <w:tc>
          <w:tcPr>
            <w:tcW w:w="1248" w:type="dxa"/>
            <w:shd w:val="clear" w:color="auto" w:fill="B3B3B3"/>
            <w:vAlign w:val="center"/>
          </w:tcPr>
          <w:p w:rsidR="00D20E5A" w:rsidRPr="006B5720" w:rsidRDefault="00D20E5A">
            <w:pPr>
              <w:numPr>
                <w:ilvl w:val="12"/>
                <w:numId w:val="0"/>
              </w:numPr>
              <w:spacing w:before="100" w:beforeAutospacing="1" w:after="100" w:afterAutospacing="1" w:line="360" w:lineRule="auto"/>
              <w:rPr>
                <w:sz w:val="20"/>
                <w:szCs w:val="20"/>
              </w:rPr>
            </w:pPr>
            <w:r w:rsidRPr="006B5720">
              <w:rPr>
                <w:b/>
                <w:bCs/>
                <w:sz w:val="18"/>
                <w:szCs w:val="18"/>
                <w:lang w:val="en-US"/>
              </w:rPr>
              <w:t>55%</w:t>
            </w:r>
          </w:p>
        </w:tc>
        <w:tc>
          <w:tcPr>
            <w:tcW w:w="1728" w:type="dxa"/>
            <w:shd w:val="clear" w:color="auto" w:fill="B3B3B3"/>
            <w:vAlign w:val="center"/>
          </w:tcPr>
          <w:p w:rsidR="00D20E5A" w:rsidRPr="006B5720" w:rsidRDefault="00D20E5A" w:rsidP="0044491A">
            <w:pPr>
              <w:numPr>
                <w:ilvl w:val="12"/>
                <w:numId w:val="0"/>
              </w:numPr>
              <w:spacing w:before="100" w:beforeAutospacing="1" w:after="100" w:afterAutospacing="1" w:line="360" w:lineRule="auto"/>
              <w:rPr>
                <w:sz w:val="20"/>
                <w:szCs w:val="20"/>
              </w:rPr>
            </w:pPr>
          </w:p>
        </w:tc>
      </w:tr>
      <w:tr w:rsidR="00D20E5A" w:rsidRPr="00CE317B">
        <w:trPr>
          <w:jc w:val="center"/>
        </w:trPr>
        <w:tc>
          <w:tcPr>
            <w:tcW w:w="1164" w:type="dxa"/>
            <w:vAlign w:val="center"/>
          </w:tcPr>
          <w:p w:rsidR="00D20E5A" w:rsidRPr="006B5720" w:rsidRDefault="00D20E5A" w:rsidP="004415C8">
            <w:pPr>
              <w:jc w:val="center"/>
              <w:rPr>
                <w:rFonts w:eastAsia="Microsoft YaHei"/>
              </w:rPr>
            </w:pPr>
            <w:r w:rsidRPr="006B5720">
              <w:rPr>
                <w:rFonts w:eastAsia="Microsoft YaHei"/>
                <w:sz w:val="22"/>
                <w:szCs w:val="22"/>
              </w:rPr>
              <w:t>1.1</w:t>
            </w:r>
          </w:p>
        </w:tc>
        <w:tc>
          <w:tcPr>
            <w:tcW w:w="4382" w:type="dxa"/>
            <w:vAlign w:val="center"/>
          </w:tcPr>
          <w:p w:rsidR="00D20E5A" w:rsidRPr="006B5720" w:rsidRDefault="00D20E5A" w:rsidP="004415C8">
            <w:r w:rsidRPr="006B5720">
              <w:t>Υπηρεσίες Συστήματος</w:t>
            </w:r>
          </w:p>
          <w:p w:rsidR="00D20E5A" w:rsidRPr="006B5720" w:rsidRDefault="00D20E5A" w:rsidP="004415C8"/>
        </w:tc>
        <w:tc>
          <w:tcPr>
            <w:tcW w:w="1248" w:type="dxa"/>
            <w:vAlign w:val="center"/>
          </w:tcPr>
          <w:p w:rsidR="00D20E5A" w:rsidRPr="006B5720" w:rsidRDefault="00D20E5A" w:rsidP="00293BE3">
            <w:pPr>
              <w:rPr>
                <w:sz w:val="18"/>
                <w:szCs w:val="18"/>
                <w:lang w:val="en-US"/>
              </w:rPr>
            </w:pPr>
            <w:r w:rsidRPr="006B5720">
              <w:rPr>
                <w:sz w:val="18"/>
                <w:szCs w:val="18"/>
              </w:rPr>
              <w:t xml:space="preserve">25% </w:t>
            </w:r>
          </w:p>
        </w:tc>
        <w:tc>
          <w:tcPr>
            <w:tcW w:w="1728" w:type="dxa"/>
            <w:vAlign w:val="center"/>
          </w:tcPr>
          <w:p w:rsidR="00D20E5A" w:rsidRPr="006B5720" w:rsidRDefault="00D20E5A" w:rsidP="004415C8">
            <w:r w:rsidRPr="006B5720">
              <w:rPr>
                <w:sz w:val="22"/>
                <w:szCs w:val="22"/>
              </w:rPr>
              <w:t xml:space="preserve">Α2.1, Α2.3, </w:t>
            </w:r>
            <w:r w:rsidRPr="006B5720">
              <w:rPr>
                <w:sz w:val="22"/>
                <w:szCs w:val="22"/>
                <w:lang w:val="en-US"/>
              </w:rPr>
              <w:t xml:space="preserve">C3.5, C3.6, C3.7, C3.8, C3.11 </w:t>
            </w:r>
          </w:p>
        </w:tc>
      </w:tr>
      <w:tr w:rsidR="00D20E5A" w:rsidRPr="00CE317B">
        <w:trPr>
          <w:jc w:val="center"/>
        </w:trPr>
        <w:tc>
          <w:tcPr>
            <w:tcW w:w="1164" w:type="dxa"/>
            <w:vAlign w:val="center"/>
          </w:tcPr>
          <w:p w:rsidR="00D20E5A" w:rsidRPr="006B5720" w:rsidRDefault="00D20E5A" w:rsidP="004415C8">
            <w:pPr>
              <w:jc w:val="center"/>
              <w:rPr>
                <w:rFonts w:eastAsia="Microsoft YaHei"/>
                <w:lang w:val="en-US"/>
              </w:rPr>
            </w:pPr>
            <w:r w:rsidRPr="006B5720">
              <w:rPr>
                <w:rFonts w:eastAsia="Microsoft YaHei"/>
                <w:sz w:val="22"/>
                <w:szCs w:val="22"/>
                <w:lang w:val="en-US"/>
              </w:rPr>
              <w:t>1.2</w:t>
            </w:r>
          </w:p>
        </w:tc>
        <w:tc>
          <w:tcPr>
            <w:tcW w:w="4382" w:type="dxa"/>
          </w:tcPr>
          <w:p w:rsidR="00D20E5A" w:rsidRPr="006B5720" w:rsidRDefault="00D20E5A" w:rsidP="004415C8">
            <w:r w:rsidRPr="006B5720">
              <w:t>Αρχιτεκτονική Συστήματος</w:t>
            </w:r>
          </w:p>
          <w:p w:rsidR="00D20E5A" w:rsidRPr="006B5720" w:rsidRDefault="00D20E5A" w:rsidP="004415C8"/>
        </w:tc>
        <w:tc>
          <w:tcPr>
            <w:tcW w:w="1248" w:type="dxa"/>
            <w:vAlign w:val="center"/>
          </w:tcPr>
          <w:p w:rsidR="00D20E5A" w:rsidRPr="006B5720" w:rsidRDefault="00D20E5A" w:rsidP="00293BE3">
            <w:pPr>
              <w:rPr>
                <w:sz w:val="18"/>
                <w:szCs w:val="18"/>
                <w:lang w:val="en-US"/>
              </w:rPr>
            </w:pPr>
            <w:r w:rsidRPr="006B5720">
              <w:rPr>
                <w:sz w:val="18"/>
                <w:szCs w:val="18"/>
              </w:rPr>
              <w:t xml:space="preserve">10% </w:t>
            </w:r>
          </w:p>
        </w:tc>
        <w:tc>
          <w:tcPr>
            <w:tcW w:w="1728" w:type="dxa"/>
            <w:vAlign w:val="center"/>
          </w:tcPr>
          <w:p w:rsidR="00D20E5A" w:rsidRPr="006B5720" w:rsidRDefault="00D20E5A" w:rsidP="004415C8">
            <w:pPr>
              <w:jc w:val="center"/>
            </w:pPr>
            <w:r w:rsidRPr="006B5720">
              <w:rPr>
                <w:sz w:val="22"/>
                <w:szCs w:val="22"/>
              </w:rPr>
              <w:t>Α2.2</w:t>
            </w:r>
            <w:r w:rsidRPr="006B5720">
              <w:rPr>
                <w:sz w:val="22"/>
                <w:szCs w:val="22"/>
                <w:lang w:val="en-US"/>
              </w:rPr>
              <w:t>, C3.5, C3.6, C3.7, C3.8, C3.11</w:t>
            </w:r>
            <w:r w:rsidRPr="006B5720">
              <w:rPr>
                <w:sz w:val="22"/>
                <w:szCs w:val="22"/>
              </w:rPr>
              <w:tab/>
            </w:r>
          </w:p>
        </w:tc>
      </w:tr>
      <w:tr w:rsidR="00D20E5A" w:rsidRPr="00CE317B">
        <w:trPr>
          <w:trHeight w:val="965"/>
          <w:jc w:val="center"/>
        </w:trPr>
        <w:tc>
          <w:tcPr>
            <w:tcW w:w="1164" w:type="dxa"/>
            <w:vAlign w:val="center"/>
          </w:tcPr>
          <w:p w:rsidR="00D20E5A" w:rsidRPr="006B5720" w:rsidRDefault="00D20E5A" w:rsidP="004415C8">
            <w:pPr>
              <w:jc w:val="center"/>
              <w:rPr>
                <w:rFonts w:eastAsia="Microsoft YaHei"/>
                <w:lang w:val="en-US"/>
              </w:rPr>
            </w:pPr>
            <w:r w:rsidRPr="006B5720">
              <w:rPr>
                <w:rFonts w:eastAsia="Microsoft YaHei"/>
                <w:sz w:val="22"/>
                <w:szCs w:val="22"/>
                <w:lang w:val="en-US"/>
              </w:rPr>
              <w:t>1.4</w:t>
            </w:r>
          </w:p>
        </w:tc>
        <w:tc>
          <w:tcPr>
            <w:tcW w:w="4382" w:type="dxa"/>
          </w:tcPr>
          <w:p w:rsidR="00D20E5A" w:rsidRPr="006B5720" w:rsidRDefault="00D20E5A" w:rsidP="004415C8">
            <w:r w:rsidRPr="006B5720">
              <w:t>Πολυκαναλική προσέγγιση</w:t>
            </w:r>
          </w:p>
          <w:p w:rsidR="00D20E5A" w:rsidRPr="006B5720" w:rsidRDefault="00D20E5A" w:rsidP="004415C8"/>
        </w:tc>
        <w:tc>
          <w:tcPr>
            <w:tcW w:w="1248" w:type="dxa"/>
            <w:vAlign w:val="center"/>
          </w:tcPr>
          <w:p w:rsidR="00D20E5A" w:rsidRPr="006B5720" w:rsidRDefault="00D20E5A" w:rsidP="00293BE3">
            <w:pPr>
              <w:numPr>
                <w:ilvl w:val="12"/>
                <w:numId w:val="0"/>
              </w:numPr>
              <w:spacing w:before="100" w:beforeAutospacing="1" w:after="100" w:afterAutospacing="1" w:line="360" w:lineRule="auto"/>
              <w:rPr>
                <w:sz w:val="18"/>
                <w:szCs w:val="18"/>
                <w:lang w:val="en-US"/>
              </w:rPr>
            </w:pPr>
            <w:r w:rsidRPr="006B5720">
              <w:rPr>
                <w:sz w:val="18"/>
                <w:szCs w:val="18"/>
              </w:rPr>
              <w:t xml:space="preserve">5% </w:t>
            </w:r>
          </w:p>
        </w:tc>
        <w:tc>
          <w:tcPr>
            <w:tcW w:w="1728" w:type="dxa"/>
            <w:vAlign w:val="center"/>
          </w:tcPr>
          <w:p w:rsidR="00D20E5A" w:rsidRPr="006B5720" w:rsidRDefault="00D20E5A" w:rsidP="004415C8">
            <w:pPr>
              <w:jc w:val="center"/>
            </w:pPr>
            <w:r w:rsidRPr="006B5720">
              <w:rPr>
                <w:sz w:val="22"/>
                <w:szCs w:val="22"/>
              </w:rPr>
              <w:t>Α2.4</w:t>
            </w:r>
            <w:r w:rsidRPr="006B5720">
              <w:rPr>
                <w:sz w:val="22"/>
                <w:szCs w:val="22"/>
                <w:lang w:val="en-US"/>
              </w:rPr>
              <w:t>, C3.5, C3.6, C3.7, C3.8, C3.11</w:t>
            </w:r>
            <w:r w:rsidRPr="006B5720">
              <w:rPr>
                <w:sz w:val="22"/>
                <w:szCs w:val="22"/>
              </w:rPr>
              <w:tab/>
            </w:r>
          </w:p>
        </w:tc>
      </w:tr>
      <w:tr w:rsidR="00D20E5A" w:rsidRPr="00CE317B">
        <w:trPr>
          <w:jc w:val="center"/>
        </w:trPr>
        <w:tc>
          <w:tcPr>
            <w:tcW w:w="1164" w:type="dxa"/>
            <w:vAlign w:val="center"/>
          </w:tcPr>
          <w:p w:rsidR="00D20E5A" w:rsidRPr="006B5720" w:rsidRDefault="00D20E5A" w:rsidP="004415C8">
            <w:pPr>
              <w:jc w:val="center"/>
              <w:rPr>
                <w:rFonts w:eastAsia="Microsoft YaHei"/>
                <w:lang w:val="en-US"/>
              </w:rPr>
            </w:pPr>
            <w:r w:rsidRPr="006B5720">
              <w:rPr>
                <w:rFonts w:eastAsia="Microsoft YaHei"/>
                <w:sz w:val="22"/>
                <w:szCs w:val="22"/>
                <w:lang w:val="en-US"/>
              </w:rPr>
              <w:t>1.5</w:t>
            </w:r>
          </w:p>
        </w:tc>
        <w:tc>
          <w:tcPr>
            <w:tcW w:w="4382" w:type="dxa"/>
          </w:tcPr>
          <w:p w:rsidR="00D20E5A" w:rsidRPr="006B5720" w:rsidRDefault="00D20E5A" w:rsidP="004415C8">
            <w:r w:rsidRPr="006B5720">
              <w:t>Ασφάλεια Συστήματος</w:t>
            </w:r>
          </w:p>
          <w:p w:rsidR="00D20E5A" w:rsidRPr="006B5720" w:rsidRDefault="00D20E5A" w:rsidP="004415C8"/>
        </w:tc>
        <w:tc>
          <w:tcPr>
            <w:tcW w:w="1248" w:type="dxa"/>
            <w:vAlign w:val="center"/>
          </w:tcPr>
          <w:p w:rsidR="00D20E5A" w:rsidRPr="006B5720" w:rsidRDefault="00D20E5A" w:rsidP="00293BE3">
            <w:pPr>
              <w:numPr>
                <w:ilvl w:val="12"/>
                <w:numId w:val="0"/>
              </w:numPr>
              <w:spacing w:before="100" w:beforeAutospacing="1" w:after="100" w:afterAutospacing="1" w:line="360" w:lineRule="auto"/>
              <w:rPr>
                <w:sz w:val="18"/>
                <w:szCs w:val="18"/>
              </w:rPr>
            </w:pPr>
            <w:r w:rsidRPr="006B5720">
              <w:rPr>
                <w:sz w:val="18"/>
                <w:szCs w:val="18"/>
              </w:rPr>
              <w:t xml:space="preserve">5% </w:t>
            </w:r>
          </w:p>
        </w:tc>
        <w:tc>
          <w:tcPr>
            <w:tcW w:w="1728" w:type="dxa"/>
            <w:vAlign w:val="center"/>
          </w:tcPr>
          <w:p w:rsidR="00D20E5A" w:rsidRPr="006B5720" w:rsidRDefault="00D20E5A" w:rsidP="004415C8">
            <w:pPr>
              <w:jc w:val="center"/>
            </w:pPr>
            <w:r w:rsidRPr="006B5720">
              <w:rPr>
                <w:sz w:val="22"/>
                <w:szCs w:val="22"/>
              </w:rPr>
              <w:t>Α2.5</w:t>
            </w:r>
            <w:r w:rsidRPr="006B5720">
              <w:rPr>
                <w:sz w:val="22"/>
                <w:szCs w:val="22"/>
                <w:lang w:val="en-US"/>
              </w:rPr>
              <w:t>, C3.5, C3.6, C3.7, C3.8, C3.11</w:t>
            </w:r>
            <w:r w:rsidRPr="006B5720">
              <w:rPr>
                <w:sz w:val="22"/>
                <w:szCs w:val="22"/>
              </w:rPr>
              <w:tab/>
            </w:r>
          </w:p>
        </w:tc>
      </w:tr>
      <w:tr w:rsidR="00D20E5A" w:rsidRPr="00CE317B">
        <w:trPr>
          <w:jc w:val="center"/>
        </w:trPr>
        <w:tc>
          <w:tcPr>
            <w:tcW w:w="1164" w:type="dxa"/>
            <w:vAlign w:val="center"/>
          </w:tcPr>
          <w:p w:rsidR="00D20E5A" w:rsidRPr="006B5720" w:rsidRDefault="00D20E5A" w:rsidP="004415C8">
            <w:pPr>
              <w:jc w:val="center"/>
              <w:rPr>
                <w:rFonts w:eastAsia="Microsoft YaHei"/>
                <w:lang w:val="en-US"/>
              </w:rPr>
            </w:pPr>
            <w:r w:rsidRPr="006B5720">
              <w:rPr>
                <w:rFonts w:eastAsia="Microsoft YaHei"/>
                <w:sz w:val="22"/>
                <w:szCs w:val="22"/>
                <w:lang w:val="en-US"/>
              </w:rPr>
              <w:t>1.6</w:t>
            </w:r>
          </w:p>
        </w:tc>
        <w:tc>
          <w:tcPr>
            <w:tcW w:w="4382" w:type="dxa"/>
          </w:tcPr>
          <w:p w:rsidR="00D20E5A" w:rsidRPr="006B5720" w:rsidRDefault="00D20E5A" w:rsidP="004415C8">
            <w:r w:rsidRPr="006B5720">
              <w:t>Προσβασιμότητα Συστήματος</w:t>
            </w:r>
          </w:p>
          <w:p w:rsidR="00D20E5A" w:rsidRPr="006B5720" w:rsidRDefault="00D20E5A" w:rsidP="004415C8"/>
        </w:tc>
        <w:tc>
          <w:tcPr>
            <w:tcW w:w="1248" w:type="dxa"/>
            <w:vAlign w:val="center"/>
          </w:tcPr>
          <w:p w:rsidR="00D20E5A" w:rsidRPr="006B5720" w:rsidRDefault="00D20E5A" w:rsidP="00293BE3">
            <w:pPr>
              <w:numPr>
                <w:ilvl w:val="12"/>
                <w:numId w:val="0"/>
              </w:numPr>
              <w:spacing w:before="100" w:beforeAutospacing="1" w:after="100" w:afterAutospacing="1" w:line="360" w:lineRule="auto"/>
              <w:rPr>
                <w:sz w:val="18"/>
                <w:szCs w:val="18"/>
              </w:rPr>
            </w:pPr>
            <w:r w:rsidRPr="006B5720">
              <w:rPr>
                <w:sz w:val="18"/>
                <w:szCs w:val="18"/>
              </w:rPr>
              <w:t xml:space="preserve">10% </w:t>
            </w:r>
          </w:p>
        </w:tc>
        <w:tc>
          <w:tcPr>
            <w:tcW w:w="1728" w:type="dxa"/>
            <w:vAlign w:val="center"/>
          </w:tcPr>
          <w:p w:rsidR="00D20E5A" w:rsidRPr="006B5720" w:rsidRDefault="00D20E5A" w:rsidP="004415C8">
            <w:pPr>
              <w:jc w:val="center"/>
            </w:pPr>
            <w:r w:rsidRPr="006B5720">
              <w:rPr>
                <w:sz w:val="22"/>
                <w:szCs w:val="22"/>
              </w:rPr>
              <w:t>Α2.6</w:t>
            </w:r>
            <w:r w:rsidRPr="006B5720">
              <w:rPr>
                <w:sz w:val="22"/>
                <w:szCs w:val="22"/>
                <w:lang w:val="en-US"/>
              </w:rPr>
              <w:t>, C3.5, C3.6, C3.7, C3.8, C3.11</w:t>
            </w:r>
            <w:r w:rsidRPr="006B5720">
              <w:rPr>
                <w:sz w:val="22"/>
                <w:szCs w:val="22"/>
              </w:rPr>
              <w:tab/>
            </w:r>
          </w:p>
        </w:tc>
      </w:tr>
      <w:tr w:rsidR="00D20E5A" w:rsidRPr="00CE317B">
        <w:trPr>
          <w:jc w:val="center"/>
        </w:trPr>
        <w:tc>
          <w:tcPr>
            <w:tcW w:w="1164" w:type="dxa"/>
            <w:shd w:val="solid" w:color="A6A6A6" w:fill="auto"/>
          </w:tcPr>
          <w:p w:rsidR="00D20E5A" w:rsidRPr="006B5720" w:rsidRDefault="00D20E5A" w:rsidP="0044491A">
            <w:pPr>
              <w:numPr>
                <w:ilvl w:val="12"/>
                <w:numId w:val="0"/>
              </w:numPr>
              <w:spacing w:before="100" w:beforeAutospacing="1" w:after="100" w:afterAutospacing="1" w:line="360" w:lineRule="auto"/>
              <w:rPr>
                <w:b/>
                <w:bCs/>
              </w:rPr>
            </w:pPr>
            <w:r w:rsidRPr="006B5720">
              <w:rPr>
                <w:b/>
                <w:bCs/>
              </w:rPr>
              <w:t>2</w:t>
            </w:r>
          </w:p>
        </w:tc>
        <w:tc>
          <w:tcPr>
            <w:tcW w:w="4382" w:type="dxa"/>
            <w:shd w:val="solid" w:color="A6A6A6" w:fill="auto"/>
          </w:tcPr>
          <w:p w:rsidR="00D20E5A" w:rsidRPr="006B5720" w:rsidRDefault="00D20E5A" w:rsidP="0044491A">
            <w:pPr>
              <w:numPr>
                <w:ilvl w:val="12"/>
                <w:numId w:val="0"/>
              </w:numPr>
              <w:spacing w:before="100" w:beforeAutospacing="1" w:after="100" w:afterAutospacing="1" w:line="360" w:lineRule="auto"/>
              <w:rPr>
                <w:b/>
                <w:bCs/>
              </w:rPr>
            </w:pPr>
            <w:r w:rsidRPr="006B5720">
              <w:rPr>
                <w:b/>
                <w:bCs/>
              </w:rPr>
              <w:t>Προδιαγραφές Υπηρεσιών</w:t>
            </w:r>
          </w:p>
        </w:tc>
        <w:tc>
          <w:tcPr>
            <w:tcW w:w="1248" w:type="dxa"/>
            <w:shd w:val="solid" w:color="A6A6A6" w:fill="auto"/>
            <w:vAlign w:val="center"/>
          </w:tcPr>
          <w:p w:rsidR="00D20E5A" w:rsidRPr="006B5720" w:rsidRDefault="00D20E5A">
            <w:pPr>
              <w:numPr>
                <w:ilvl w:val="12"/>
                <w:numId w:val="0"/>
              </w:numPr>
              <w:spacing w:before="100" w:beforeAutospacing="1" w:after="100" w:afterAutospacing="1" w:line="360" w:lineRule="auto"/>
              <w:rPr>
                <w:sz w:val="20"/>
                <w:szCs w:val="20"/>
              </w:rPr>
            </w:pPr>
            <w:r w:rsidRPr="006B5720">
              <w:rPr>
                <w:b/>
                <w:bCs/>
                <w:sz w:val="18"/>
                <w:szCs w:val="18"/>
              </w:rPr>
              <w:t>35%</w:t>
            </w:r>
          </w:p>
        </w:tc>
        <w:tc>
          <w:tcPr>
            <w:tcW w:w="1728" w:type="dxa"/>
            <w:shd w:val="solid" w:color="A6A6A6" w:fill="auto"/>
          </w:tcPr>
          <w:p w:rsidR="00D20E5A" w:rsidRPr="006B5720" w:rsidRDefault="00D20E5A" w:rsidP="00FB336F">
            <w:pPr>
              <w:numPr>
                <w:ilvl w:val="12"/>
                <w:numId w:val="0"/>
              </w:numPr>
              <w:spacing w:before="100" w:beforeAutospacing="1" w:after="100" w:afterAutospacing="1"/>
              <w:rPr>
                <w:sz w:val="18"/>
                <w:szCs w:val="18"/>
              </w:rPr>
            </w:pPr>
          </w:p>
        </w:tc>
      </w:tr>
      <w:tr w:rsidR="00D20E5A" w:rsidRPr="00CE317B">
        <w:trPr>
          <w:jc w:val="center"/>
        </w:trPr>
        <w:tc>
          <w:tcPr>
            <w:tcW w:w="1164" w:type="dxa"/>
            <w:vAlign w:val="center"/>
          </w:tcPr>
          <w:p w:rsidR="00D20E5A" w:rsidRPr="006B5720" w:rsidDel="003903E4" w:rsidRDefault="00D20E5A" w:rsidP="004415C8">
            <w:pPr>
              <w:jc w:val="center"/>
              <w:rPr>
                <w:rFonts w:eastAsia="Microsoft YaHei"/>
                <w:lang w:val="en-US"/>
              </w:rPr>
            </w:pPr>
            <w:r w:rsidRPr="006B5720">
              <w:rPr>
                <w:rFonts w:eastAsia="Microsoft YaHei"/>
                <w:sz w:val="22"/>
                <w:szCs w:val="22"/>
                <w:lang w:val="en-US"/>
              </w:rPr>
              <w:lastRenderedPageBreak/>
              <w:t>2.1</w:t>
            </w:r>
          </w:p>
        </w:tc>
        <w:tc>
          <w:tcPr>
            <w:tcW w:w="4382" w:type="dxa"/>
            <w:vAlign w:val="center"/>
          </w:tcPr>
          <w:p w:rsidR="00D20E5A" w:rsidRPr="006B5720" w:rsidDel="003903E4" w:rsidRDefault="00D20E5A" w:rsidP="00293BE3">
            <w:pPr>
              <w:pStyle w:val="2"/>
              <w:ind w:left="0" w:firstLine="0"/>
              <w:rPr>
                <w:b w:val="0"/>
                <w:bCs w:val="0"/>
                <w:sz w:val="20"/>
                <w:szCs w:val="20"/>
              </w:rPr>
            </w:pPr>
            <w:bookmarkStart w:id="721" w:name="_Toc308093532"/>
            <w:bookmarkStart w:id="722" w:name="_Toc334370897"/>
            <w:r w:rsidRPr="006B5720">
              <w:rPr>
                <w:b w:val="0"/>
                <w:bCs w:val="0"/>
                <w:sz w:val="20"/>
                <w:szCs w:val="20"/>
              </w:rPr>
              <w:t>Μεθοδολογία Σχεδιασμού, Ανάπτυξης  και αποτελεσματικής Χρήσης προσομοιώσεων στην Πανεπιστημιακή εκπαίδευση και προσαρμογή στις απαιτήσεις και προδιαγραφές</w:t>
            </w:r>
            <w:bookmarkEnd w:id="721"/>
            <w:bookmarkEnd w:id="722"/>
          </w:p>
        </w:tc>
        <w:tc>
          <w:tcPr>
            <w:tcW w:w="1248" w:type="dxa"/>
            <w:vAlign w:val="center"/>
          </w:tcPr>
          <w:p w:rsidR="00D20E5A" w:rsidRPr="006B5720" w:rsidRDefault="00D20E5A" w:rsidP="0044491A">
            <w:pPr>
              <w:numPr>
                <w:ilvl w:val="12"/>
                <w:numId w:val="0"/>
              </w:numPr>
              <w:spacing w:before="100" w:beforeAutospacing="1" w:after="100" w:afterAutospacing="1" w:line="360" w:lineRule="auto"/>
              <w:rPr>
                <w:sz w:val="18"/>
                <w:szCs w:val="18"/>
              </w:rPr>
            </w:pPr>
            <w:r w:rsidRPr="006B5720">
              <w:rPr>
                <w:sz w:val="18"/>
                <w:szCs w:val="18"/>
              </w:rPr>
              <w:t>15%</w:t>
            </w:r>
          </w:p>
        </w:tc>
        <w:tc>
          <w:tcPr>
            <w:tcW w:w="1728" w:type="dxa"/>
          </w:tcPr>
          <w:p w:rsidR="00D20E5A" w:rsidRPr="006B5720" w:rsidRDefault="00D20E5A" w:rsidP="004415C8">
            <w:r w:rsidRPr="006B5720">
              <w:rPr>
                <w:sz w:val="22"/>
                <w:szCs w:val="22"/>
              </w:rPr>
              <w:t>C3.1,C3.2, C3.3, C3.16</w:t>
            </w:r>
          </w:p>
        </w:tc>
      </w:tr>
      <w:tr w:rsidR="00D20E5A" w:rsidRPr="00CE317B">
        <w:trPr>
          <w:jc w:val="center"/>
        </w:trPr>
        <w:tc>
          <w:tcPr>
            <w:tcW w:w="1164" w:type="dxa"/>
            <w:vAlign w:val="center"/>
          </w:tcPr>
          <w:p w:rsidR="00D20E5A" w:rsidRPr="006B5720" w:rsidDel="003903E4" w:rsidRDefault="00D20E5A" w:rsidP="004415C8">
            <w:pPr>
              <w:rPr>
                <w:rFonts w:eastAsia="Microsoft YaHei"/>
                <w:lang w:val="en-US"/>
              </w:rPr>
            </w:pPr>
            <w:r w:rsidRPr="006B5720">
              <w:rPr>
                <w:rFonts w:eastAsia="Microsoft YaHei"/>
                <w:sz w:val="22"/>
                <w:szCs w:val="22"/>
              </w:rPr>
              <w:t>2.</w:t>
            </w:r>
            <w:r w:rsidRPr="006B5720">
              <w:rPr>
                <w:rFonts w:eastAsia="Microsoft YaHei"/>
                <w:sz w:val="22"/>
                <w:szCs w:val="22"/>
                <w:lang w:val="en-US"/>
              </w:rPr>
              <w:t>2</w:t>
            </w:r>
          </w:p>
        </w:tc>
        <w:tc>
          <w:tcPr>
            <w:tcW w:w="4382" w:type="dxa"/>
            <w:vAlign w:val="center"/>
          </w:tcPr>
          <w:p w:rsidR="00D20E5A" w:rsidRPr="006B5720" w:rsidDel="003903E4" w:rsidRDefault="00D20E5A" w:rsidP="004415C8">
            <w:r w:rsidRPr="006B5720">
              <w:rPr>
                <w:sz w:val="22"/>
                <w:szCs w:val="22"/>
              </w:rPr>
              <w:t>Υπηρεσίες Ευαισθητοποίησης - Εκπαίδευσης</w:t>
            </w:r>
          </w:p>
        </w:tc>
        <w:tc>
          <w:tcPr>
            <w:tcW w:w="1248" w:type="dxa"/>
            <w:vAlign w:val="center"/>
          </w:tcPr>
          <w:p w:rsidR="00D20E5A" w:rsidRPr="006B5720" w:rsidRDefault="00D20E5A">
            <w:pPr>
              <w:numPr>
                <w:ilvl w:val="12"/>
                <w:numId w:val="0"/>
              </w:numPr>
              <w:spacing w:before="100" w:beforeAutospacing="1" w:after="100" w:afterAutospacing="1" w:line="360" w:lineRule="auto"/>
              <w:rPr>
                <w:sz w:val="18"/>
                <w:szCs w:val="18"/>
              </w:rPr>
            </w:pPr>
            <w:r w:rsidRPr="006B5720">
              <w:rPr>
                <w:sz w:val="18"/>
                <w:szCs w:val="18"/>
              </w:rPr>
              <w:t xml:space="preserve">5% </w:t>
            </w:r>
          </w:p>
        </w:tc>
        <w:tc>
          <w:tcPr>
            <w:tcW w:w="1728" w:type="dxa"/>
          </w:tcPr>
          <w:p w:rsidR="00D20E5A" w:rsidRPr="006B5720" w:rsidRDefault="00D20E5A" w:rsidP="004415C8">
            <w:r w:rsidRPr="006B5720">
              <w:rPr>
                <w:sz w:val="22"/>
                <w:szCs w:val="22"/>
              </w:rPr>
              <w:t>Α3.1, C3.4, C3.9, C3.15, C3.10, C3.12, C3.13</w:t>
            </w:r>
          </w:p>
        </w:tc>
      </w:tr>
      <w:tr w:rsidR="00D20E5A" w:rsidRPr="00CE317B">
        <w:trPr>
          <w:jc w:val="center"/>
        </w:trPr>
        <w:tc>
          <w:tcPr>
            <w:tcW w:w="1164" w:type="dxa"/>
            <w:vAlign w:val="center"/>
          </w:tcPr>
          <w:p w:rsidR="00D20E5A" w:rsidRPr="006B5720" w:rsidDel="003903E4" w:rsidRDefault="00D20E5A" w:rsidP="004415C8">
            <w:pPr>
              <w:jc w:val="center"/>
              <w:rPr>
                <w:rFonts w:eastAsia="Microsoft YaHei"/>
                <w:lang w:val="en-US"/>
              </w:rPr>
            </w:pPr>
            <w:r w:rsidRPr="006B5720">
              <w:rPr>
                <w:rFonts w:eastAsia="Microsoft YaHei"/>
                <w:sz w:val="22"/>
                <w:szCs w:val="22"/>
              </w:rPr>
              <w:t>2.3</w:t>
            </w:r>
          </w:p>
        </w:tc>
        <w:tc>
          <w:tcPr>
            <w:tcW w:w="4382" w:type="dxa"/>
            <w:vAlign w:val="center"/>
          </w:tcPr>
          <w:p w:rsidR="00D20E5A" w:rsidRPr="006B5720" w:rsidDel="003903E4" w:rsidRDefault="00D20E5A" w:rsidP="00293BE3">
            <w:r w:rsidRPr="006B5720">
              <w:rPr>
                <w:sz w:val="22"/>
                <w:szCs w:val="22"/>
              </w:rPr>
              <w:t xml:space="preserve">Υπηρεσίες Εγγύησης Λειτουργίας &amp; Συντήρησης </w:t>
            </w:r>
          </w:p>
        </w:tc>
        <w:tc>
          <w:tcPr>
            <w:tcW w:w="1248" w:type="dxa"/>
            <w:vAlign w:val="center"/>
          </w:tcPr>
          <w:p w:rsidR="00D20E5A" w:rsidRPr="006B5720" w:rsidRDefault="00D20E5A">
            <w:pPr>
              <w:numPr>
                <w:ilvl w:val="12"/>
                <w:numId w:val="0"/>
              </w:numPr>
              <w:spacing w:before="100" w:beforeAutospacing="1" w:after="100" w:afterAutospacing="1" w:line="360" w:lineRule="auto"/>
              <w:rPr>
                <w:sz w:val="18"/>
                <w:szCs w:val="18"/>
              </w:rPr>
            </w:pPr>
            <w:r w:rsidRPr="006B5720">
              <w:rPr>
                <w:sz w:val="18"/>
                <w:szCs w:val="18"/>
              </w:rPr>
              <w:t xml:space="preserve">15% </w:t>
            </w:r>
          </w:p>
        </w:tc>
        <w:tc>
          <w:tcPr>
            <w:tcW w:w="1728" w:type="dxa"/>
          </w:tcPr>
          <w:p w:rsidR="00D20E5A" w:rsidRPr="006B5720" w:rsidRDefault="00D20E5A" w:rsidP="004415C8">
            <w:r w:rsidRPr="006B5720">
              <w:rPr>
                <w:sz w:val="22"/>
                <w:szCs w:val="22"/>
              </w:rPr>
              <w:t>Α3.2</w:t>
            </w:r>
          </w:p>
        </w:tc>
      </w:tr>
      <w:tr w:rsidR="00D20E5A" w:rsidRPr="00E750C8" w:rsidTr="00E750C8">
        <w:trPr>
          <w:jc w:val="center"/>
        </w:trPr>
        <w:tc>
          <w:tcPr>
            <w:tcW w:w="1164" w:type="dxa"/>
            <w:shd w:val="clear" w:color="auto" w:fill="auto"/>
          </w:tcPr>
          <w:p w:rsidR="00D20E5A" w:rsidRPr="00E750C8" w:rsidRDefault="00D20E5A" w:rsidP="00E750C8">
            <w:r w:rsidRPr="00E750C8">
              <w:t>3</w:t>
            </w:r>
          </w:p>
        </w:tc>
        <w:tc>
          <w:tcPr>
            <w:tcW w:w="4382" w:type="dxa"/>
            <w:shd w:val="clear" w:color="auto" w:fill="auto"/>
          </w:tcPr>
          <w:p w:rsidR="00D20E5A" w:rsidRPr="00E750C8" w:rsidRDefault="00D20E5A" w:rsidP="00E750C8">
            <w:r w:rsidRPr="00E750C8">
              <w:t xml:space="preserve">Μεθοδολογία Οργάνωσης και Διοίκησης Φυσικού Αντικειμένου Διαγωνισμού </w:t>
            </w:r>
          </w:p>
        </w:tc>
        <w:tc>
          <w:tcPr>
            <w:tcW w:w="1248" w:type="dxa"/>
            <w:shd w:val="clear" w:color="auto" w:fill="auto"/>
            <w:vAlign w:val="center"/>
          </w:tcPr>
          <w:p w:rsidR="00D20E5A" w:rsidRPr="00E750C8" w:rsidRDefault="00D20E5A" w:rsidP="00E750C8">
            <w:pPr>
              <w:rPr>
                <w:sz w:val="18"/>
                <w:szCs w:val="18"/>
              </w:rPr>
            </w:pPr>
            <w:r w:rsidRPr="00E750C8">
              <w:rPr>
                <w:sz w:val="18"/>
                <w:szCs w:val="18"/>
              </w:rPr>
              <w:t>1</w:t>
            </w:r>
            <w:r w:rsidRPr="00E750C8">
              <w:rPr>
                <w:sz w:val="18"/>
                <w:szCs w:val="18"/>
                <w:lang w:val="en-US"/>
              </w:rPr>
              <w:t>0</w:t>
            </w:r>
            <w:r w:rsidRPr="00E750C8">
              <w:rPr>
                <w:sz w:val="18"/>
                <w:szCs w:val="18"/>
              </w:rPr>
              <w:t>%</w:t>
            </w:r>
          </w:p>
        </w:tc>
        <w:tc>
          <w:tcPr>
            <w:tcW w:w="1728" w:type="dxa"/>
            <w:shd w:val="clear" w:color="auto" w:fill="auto"/>
          </w:tcPr>
          <w:p w:rsidR="00D20E5A" w:rsidRPr="00E750C8" w:rsidRDefault="00D20E5A" w:rsidP="00E750C8"/>
        </w:tc>
      </w:tr>
      <w:tr w:rsidR="00D20E5A" w:rsidRPr="00CE317B">
        <w:trPr>
          <w:jc w:val="center"/>
        </w:trPr>
        <w:tc>
          <w:tcPr>
            <w:tcW w:w="1164" w:type="dxa"/>
            <w:shd w:val="clear" w:color="A6A6A6" w:fill="FFFFFF"/>
            <w:vAlign w:val="center"/>
          </w:tcPr>
          <w:p w:rsidR="00D20E5A" w:rsidRPr="006B5720" w:rsidRDefault="00D20E5A" w:rsidP="004415C8">
            <w:pPr>
              <w:jc w:val="center"/>
              <w:rPr>
                <w:rFonts w:eastAsia="Microsoft YaHei"/>
              </w:rPr>
            </w:pPr>
            <w:r w:rsidRPr="006B5720">
              <w:rPr>
                <w:rFonts w:eastAsia="Microsoft YaHei"/>
                <w:sz w:val="22"/>
                <w:szCs w:val="22"/>
              </w:rPr>
              <w:t>3.1</w:t>
            </w:r>
          </w:p>
        </w:tc>
        <w:tc>
          <w:tcPr>
            <w:tcW w:w="4382" w:type="dxa"/>
            <w:shd w:val="clear" w:color="A6A6A6" w:fill="FFFFFF"/>
            <w:vAlign w:val="center"/>
          </w:tcPr>
          <w:p w:rsidR="00D20E5A" w:rsidRPr="006B5720" w:rsidRDefault="00D20E5A" w:rsidP="004415C8">
            <w:r w:rsidRPr="006B5720">
              <w:rPr>
                <w:sz w:val="22"/>
                <w:szCs w:val="22"/>
              </w:rPr>
              <w:t>Χρονοδιάγραμμα Υλοποίησης και Παραδοτέα</w:t>
            </w:r>
          </w:p>
        </w:tc>
        <w:tc>
          <w:tcPr>
            <w:tcW w:w="1248" w:type="dxa"/>
            <w:shd w:val="clear" w:color="A6A6A6" w:fill="FFFFFF"/>
            <w:vAlign w:val="center"/>
          </w:tcPr>
          <w:p w:rsidR="00D20E5A" w:rsidRPr="006B5720" w:rsidRDefault="00D20E5A">
            <w:pPr>
              <w:numPr>
                <w:ilvl w:val="12"/>
                <w:numId w:val="0"/>
              </w:numPr>
              <w:spacing w:before="100" w:beforeAutospacing="1" w:after="100" w:afterAutospacing="1" w:line="360" w:lineRule="auto"/>
              <w:rPr>
                <w:sz w:val="18"/>
                <w:szCs w:val="18"/>
              </w:rPr>
            </w:pPr>
            <w:r w:rsidRPr="006B5720">
              <w:rPr>
                <w:sz w:val="18"/>
                <w:szCs w:val="18"/>
                <w:lang w:val="en-US"/>
              </w:rPr>
              <w:t>6</w:t>
            </w:r>
            <w:r w:rsidRPr="006B5720">
              <w:rPr>
                <w:sz w:val="18"/>
                <w:szCs w:val="18"/>
              </w:rPr>
              <w:t>%</w:t>
            </w:r>
          </w:p>
        </w:tc>
        <w:tc>
          <w:tcPr>
            <w:tcW w:w="1728" w:type="dxa"/>
            <w:shd w:val="clear" w:color="A6A6A6" w:fill="FFFFFF"/>
          </w:tcPr>
          <w:p w:rsidR="00D20E5A" w:rsidRPr="006B5720" w:rsidRDefault="00D20E5A" w:rsidP="004415C8">
            <w:r w:rsidRPr="006B5720">
              <w:rPr>
                <w:sz w:val="22"/>
                <w:szCs w:val="22"/>
              </w:rPr>
              <w:t>A2.6, Α2.8</w:t>
            </w:r>
          </w:p>
        </w:tc>
      </w:tr>
      <w:tr w:rsidR="00D20E5A" w:rsidRPr="00CE317B">
        <w:trPr>
          <w:jc w:val="center"/>
        </w:trPr>
        <w:tc>
          <w:tcPr>
            <w:tcW w:w="1164" w:type="dxa"/>
            <w:shd w:val="clear" w:color="A6A6A6" w:fill="FFFFFF"/>
            <w:vAlign w:val="center"/>
          </w:tcPr>
          <w:p w:rsidR="00D20E5A" w:rsidRPr="006B5720" w:rsidRDefault="00D20E5A" w:rsidP="004415C8">
            <w:pPr>
              <w:jc w:val="center"/>
              <w:rPr>
                <w:rFonts w:eastAsia="Microsoft YaHei"/>
              </w:rPr>
            </w:pPr>
            <w:r w:rsidRPr="006B5720">
              <w:rPr>
                <w:rFonts w:eastAsia="Microsoft YaHei"/>
                <w:sz w:val="22"/>
                <w:szCs w:val="22"/>
              </w:rPr>
              <w:t>3.2</w:t>
            </w:r>
          </w:p>
        </w:tc>
        <w:tc>
          <w:tcPr>
            <w:tcW w:w="4382" w:type="dxa"/>
            <w:shd w:val="clear" w:color="A6A6A6" w:fill="FFFFFF"/>
            <w:vAlign w:val="center"/>
          </w:tcPr>
          <w:p w:rsidR="00D20E5A" w:rsidRPr="006B5720" w:rsidRDefault="00D20E5A" w:rsidP="004415C8">
            <w:pPr>
              <w:rPr>
                <w:rFonts w:eastAsia="Microsoft YaHei"/>
              </w:rPr>
            </w:pPr>
            <w:r w:rsidRPr="006B5720">
              <w:rPr>
                <w:rFonts w:eastAsia="Microsoft YaHei"/>
                <w:sz w:val="22"/>
                <w:szCs w:val="22"/>
              </w:rPr>
              <w:t>Σχήμα Διοίκησης και Οργάνωσης του ΦΑ του διαγωνισμού</w:t>
            </w:r>
          </w:p>
        </w:tc>
        <w:tc>
          <w:tcPr>
            <w:tcW w:w="1248" w:type="dxa"/>
            <w:shd w:val="clear" w:color="A6A6A6" w:fill="FFFFFF"/>
            <w:vAlign w:val="center"/>
          </w:tcPr>
          <w:p w:rsidR="00D20E5A" w:rsidRPr="006B5720" w:rsidRDefault="00D20E5A">
            <w:pPr>
              <w:numPr>
                <w:ilvl w:val="12"/>
                <w:numId w:val="0"/>
              </w:numPr>
              <w:spacing w:before="100" w:beforeAutospacing="1" w:after="100" w:afterAutospacing="1" w:line="360" w:lineRule="auto"/>
              <w:rPr>
                <w:sz w:val="18"/>
                <w:szCs w:val="18"/>
              </w:rPr>
            </w:pPr>
            <w:r w:rsidRPr="006B5720">
              <w:rPr>
                <w:sz w:val="18"/>
                <w:szCs w:val="18"/>
                <w:lang w:val="en-US"/>
              </w:rPr>
              <w:t>4</w:t>
            </w:r>
            <w:r w:rsidRPr="006B5720">
              <w:rPr>
                <w:sz w:val="18"/>
                <w:szCs w:val="18"/>
              </w:rPr>
              <w:t>%</w:t>
            </w:r>
          </w:p>
        </w:tc>
        <w:tc>
          <w:tcPr>
            <w:tcW w:w="1728" w:type="dxa"/>
            <w:shd w:val="clear" w:color="A6A6A6" w:fill="FFFFFF"/>
          </w:tcPr>
          <w:p w:rsidR="00D20E5A" w:rsidRPr="006B5720" w:rsidRDefault="00D20E5A" w:rsidP="004415C8">
            <w:r w:rsidRPr="006B5720">
              <w:rPr>
                <w:sz w:val="22"/>
                <w:szCs w:val="22"/>
              </w:rPr>
              <w:t xml:space="preserve">Α4.2 </w:t>
            </w:r>
          </w:p>
        </w:tc>
      </w:tr>
      <w:tr w:rsidR="00D20E5A" w:rsidRPr="00A11170">
        <w:trPr>
          <w:jc w:val="center"/>
        </w:trPr>
        <w:tc>
          <w:tcPr>
            <w:tcW w:w="5546" w:type="dxa"/>
            <w:gridSpan w:val="2"/>
            <w:shd w:val="clear" w:color="auto" w:fill="E0E0E0"/>
          </w:tcPr>
          <w:p w:rsidR="00D20E5A" w:rsidRPr="006B5720" w:rsidRDefault="00D20E5A">
            <w:pPr>
              <w:numPr>
                <w:ilvl w:val="12"/>
                <w:numId w:val="0"/>
              </w:numPr>
              <w:tabs>
                <w:tab w:val="left" w:pos="3550"/>
              </w:tabs>
              <w:spacing w:before="100" w:beforeAutospacing="1" w:after="100" w:afterAutospacing="1" w:line="360" w:lineRule="auto"/>
              <w:rPr>
                <w:b/>
                <w:bCs/>
              </w:rPr>
            </w:pPr>
            <w:r w:rsidRPr="006B5720">
              <w:rPr>
                <w:b/>
                <w:bCs/>
              </w:rPr>
              <w:t>ΣΥΝΟΛΟ</w:t>
            </w:r>
          </w:p>
        </w:tc>
        <w:tc>
          <w:tcPr>
            <w:tcW w:w="1248" w:type="dxa"/>
            <w:shd w:val="clear" w:color="auto" w:fill="E0E0E0"/>
            <w:vAlign w:val="center"/>
          </w:tcPr>
          <w:p w:rsidR="00D20E5A" w:rsidRPr="006B5720" w:rsidRDefault="00D20E5A">
            <w:pPr>
              <w:numPr>
                <w:ilvl w:val="12"/>
                <w:numId w:val="0"/>
              </w:numPr>
              <w:tabs>
                <w:tab w:val="left" w:pos="3550"/>
              </w:tabs>
              <w:spacing w:before="100" w:beforeAutospacing="1" w:after="100" w:afterAutospacing="1" w:line="360" w:lineRule="auto"/>
              <w:rPr>
                <w:b/>
                <w:bCs/>
              </w:rPr>
            </w:pPr>
            <w:r w:rsidRPr="006B5720">
              <w:rPr>
                <w:b/>
                <w:bCs/>
              </w:rPr>
              <w:t>100</w:t>
            </w:r>
          </w:p>
        </w:tc>
        <w:tc>
          <w:tcPr>
            <w:tcW w:w="1728" w:type="dxa"/>
            <w:tcBorders>
              <w:bottom w:val="nil"/>
              <w:right w:val="nil"/>
            </w:tcBorders>
          </w:tcPr>
          <w:p w:rsidR="00D20E5A" w:rsidRPr="006B5720" w:rsidRDefault="00D20E5A" w:rsidP="0044491A">
            <w:pPr>
              <w:numPr>
                <w:ilvl w:val="12"/>
                <w:numId w:val="0"/>
              </w:numPr>
              <w:spacing w:before="100" w:beforeAutospacing="1" w:after="100" w:afterAutospacing="1" w:line="360" w:lineRule="auto"/>
              <w:rPr>
                <w:sz w:val="18"/>
                <w:szCs w:val="18"/>
              </w:rPr>
            </w:pPr>
          </w:p>
        </w:tc>
      </w:tr>
    </w:tbl>
    <w:p w:rsidR="00D20E5A" w:rsidRDefault="00D20E5A" w:rsidP="00E8750E">
      <w:bookmarkStart w:id="723" w:name="_20_2____Διαδικασία_αξιολόγησης_προσ"/>
      <w:bookmarkStart w:id="724" w:name="_20_3____Βαθμολόγηση_τεχνικών_προσφο"/>
      <w:bookmarkStart w:id="725" w:name="_20_5____Διαμόρφωση_του_συγκριτικού_"/>
      <w:bookmarkStart w:id="726" w:name="_Toc73535362"/>
      <w:bookmarkStart w:id="727" w:name="_Toc9049526"/>
      <w:bookmarkStart w:id="728" w:name="_Toc9050798"/>
      <w:bookmarkStart w:id="729" w:name="_Toc16061711"/>
      <w:bookmarkStart w:id="730" w:name="_Toc25743321"/>
      <w:bookmarkStart w:id="731" w:name="_Toc26592535"/>
      <w:bookmarkStart w:id="732" w:name="_Toc43634791"/>
      <w:bookmarkStart w:id="733" w:name="_Toc44821171"/>
      <w:bookmarkStart w:id="734" w:name="_Toc48552963"/>
      <w:bookmarkStart w:id="735" w:name="_Toc49074409"/>
      <w:bookmarkStart w:id="736" w:name="_Toc240445845"/>
      <w:bookmarkEnd w:id="723"/>
      <w:bookmarkEnd w:id="724"/>
      <w:bookmarkEnd w:id="725"/>
      <w:bookmarkEnd w:id="726"/>
    </w:p>
    <w:p w:rsidR="00D20E5A" w:rsidRDefault="00D20E5A" w:rsidP="007138EC"/>
    <w:p w:rsidR="00D20E5A" w:rsidRPr="00A11170" w:rsidRDefault="00D20E5A" w:rsidP="004102BE">
      <w:pPr>
        <w:pStyle w:val="3"/>
        <w:numPr>
          <w:ilvl w:val="2"/>
          <w:numId w:val="38"/>
        </w:numPr>
        <w:tabs>
          <w:tab w:val="clear" w:pos="2160"/>
        </w:tabs>
        <w:spacing w:line="360" w:lineRule="auto"/>
      </w:pPr>
      <w:bookmarkStart w:id="737" w:name="_Toc334370898"/>
      <w:r w:rsidRPr="00A11170">
        <w:t xml:space="preserve">Διαμόρφωση συγκριτικού κόστους </w:t>
      </w:r>
      <w:r>
        <w:t>Προσφο</w:t>
      </w:r>
      <w:r w:rsidRPr="00A11170">
        <w:t>ράς</w:t>
      </w:r>
      <w:bookmarkEnd w:id="727"/>
      <w:bookmarkEnd w:id="728"/>
      <w:bookmarkEnd w:id="729"/>
      <w:bookmarkEnd w:id="730"/>
      <w:bookmarkEnd w:id="731"/>
      <w:bookmarkEnd w:id="732"/>
      <w:bookmarkEnd w:id="733"/>
      <w:bookmarkEnd w:id="734"/>
      <w:bookmarkEnd w:id="735"/>
      <w:bookmarkEnd w:id="736"/>
      <w:bookmarkEnd w:id="737"/>
    </w:p>
    <w:p w:rsidR="00D20E5A" w:rsidRDefault="00D20E5A" w:rsidP="000858B9">
      <w:pPr>
        <w:spacing w:line="360" w:lineRule="auto"/>
        <w:jc w:val="both"/>
      </w:pPr>
      <w:r w:rsidRPr="005C517E">
        <w:t xml:space="preserve">Το </w:t>
      </w:r>
      <w:r w:rsidRPr="00FC43EF">
        <w:rPr>
          <w:b/>
          <w:bCs/>
        </w:rPr>
        <w:t>συγκριτικό κόστος Κ</w:t>
      </w:r>
      <w:r w:rsidRPr="005C517E">
        <w:t xml:space="preserve"> κάθε προσφοράς περιλαμβάνει το κόστος παροχής των απαιτούμενων υπηρεσιών και κάθε άλλο κόστος το οποίο ορίζει ο </w:t>
      </w:r>
      <w:r>
        <w:t>υ</w:t>
      </w:r>
      <w:r w:rsidRPr="005C517E">
        <w:t>ποψ</w:t>
      </w:r>
      <w:r>
        <w:t>ή</w:t>
      </w:r>
      <w:r w:rsidRPr="005C517E">
        <w:t>φιος Αν</w:t>
      </w:r>
      <w:r>
        <w:t>ά</w:t>
      </w:r>
      <w:r w:rsidRPr="005C517E">
        <w:t>δοχος στην Οικονομική του Προσφορά</w:t>
      </w:r>
      <w:r>
        <w:t>.</w:t>
      </w:r>
      <w:r w:rsidRPr="005C517E">
        <w:t xml:space="preserve"> Για την οικονομική αξιολόγηση των προσφορών θα ληφθεί υπόψη το συνολικό κόστος χωρίς ΦΠΑ.</w:t>
      </w:r>
    </w:p>
    <w:p w:rsidR="00D20E5A" w:rsidRPr="00A11170" w:rsidRDefault="00D20E5A" w:rsidP="004102BE">
      <w:pPr>
        <w:pStyle w:val="3"/>
        <w:numPr>
          <w:ilvl w:val="2"/>
          <w:numId w:val="38"/>
        </w:numPr>
        <w:tabs>
          <w:tab w:val="clear" w:pos="2160"/>
        </w:tabs>
        <w:spacing w:line="360" w:lineRule="auto"/>
      </w:pPr>
      <w:bookmarkStart w:id="738" w:name="_Ref190491159"/>
      <w:bookmarkStart w:id="739" w:name="_Toc240445846"/>
      <w:bookmarkStart w:id="740" w:name="_Toc334370899"/>
      <w:r w:rsidRPr="00A11170">
        <w:t>Διαδικασία κατακύρωσης Διαγωνισμού</w:t>
      </w:r>
      <w:bookmarkEnd w:id="738"/>
      <w:bookmarkEnd w:id="739"/>
      <w:bookmarkEnd w:id="740"/>
    </w:p>
    <w:p w:rsidR="00D20E5A" w:rsidRPr="00A11170" w:rsidRDefault="00D20E5A" w:rsidP="00C10AA5">
      <w:pPr>
        <w:spacing w:before="100" w:beforeAutospacing="1" w:after="100" w:afterAutospacing="1" w:line="360" w:lineRule="auto"/>
        <w:jc w:val="both"/>
      </w:pPr>
      <w:r w:rsidRPr="00A11170">
        <w:t xml:space="preserve">Μετά την ολοκλήρωση της διαδικασίας Διενέργειας του Διαγωνισμού και της Αξιολόγησης των </w:t>
      </w:r>
      <w:r>
        <w:t>Προσφο</w:t>
      </w:r>
      <w:r w:rsidRPr="00A11170">
        <w:t xml:space="preserve">ρών, με Απόφαση της </w:t>
      </w:r>
      <w:r>
        <w:t>Αναθέτουσα</w:t>
      </w:r>
      <w:r w:rsidRPr="00A11170">
        <w:t xml:space="preserve"> Αρχή, ο </w:t>
      </w:r>
      <w:r>
        <w:t>Ανάδοχος</w:t>
      </w:r>
      <w:r w:rsidRPr="00A11170">
        <w:t xml:space="preserve"> στον οποίο πρόκειται να κατακυρωθεί ο Διαγωνισμός, καλείται να υποβάλλει στην </w:t>
      </w:r>
      <w:r>
        <w:t>Αναθέτουσα</w:t>
      </w:r>
      <w:r w:rsidRPr="00A11170">
        <w:t xml:space="preserve"> Αρχή, εντός </w:t>
      </w:r>
      <w:r w:rsidRPr="00A11170">
        <w:rPr>
          <w:b/>
          <w:bCs/>
        </w:rPr>
        <w:t>προθεσμίας που δεν μπορεί να είναι μικρότερη των είκοσι (20) ημερών (Ν. 3614/2007, άρθρο 25)</w:t>
      </w:r>
      <w:r w:rsidRPr="00A11170">
        <w:t xml:space="preserve"> από την κοινοποίηση της σχετικής έγγραφης ειδοποίησης, τον Φάκελο Δικαιολογητικών Κατακύρωσης (βλ</w:t>
      </w:r>
      <w:r w:rsidRPr="00CE6905">
        <w:rPr>
          <w:b/>
          <w:bCs/>
        </w:rPr>
        <w:t xml:space="preserve">. </w:t>
      </w:r>
      <w:r w:rsidR="00770A0E">
        <w:fldChar w:fldCharType="begin"/>
      </w:r>
      <w:r w:rsidR="00770A0E">
        <w:instrText xml:space="preserve"> REF _Ref279594973 \r \h  \* MERGEFORMAT </w:instrText>
      </w:r>
      <w:r w:rsidR="00770A0E">
        <w:fldChar w:fldCharType="separate"/>
      </w:r>
      <w:r w:rsidRPr="004446EB">
        <w:rPr>
          <w:b/>
          <w:bCs/>
        </w:rPr>
        <w:t>Β1.1</w:t>
      </w:r>
      <w:r w:rsidR="00770A0E">
        <w:fldChar w:fldCharType="end"/>
      </w:r>
      <w:r w:rsidRPr="00CE6905">
        <w:rPr>
          <w:b/>
          <w:bCs/>
        </w:rPr>
        <w:t>),</w:t>
      </w:r>
      <w:r w:rsidRPr="00A11170">
        <w:t xml:space="preserve"> </w:t>
      </w:r>
      <w:r w:rsidRPr="00CA04E7">
        <w:t>προκειμένου αυτά να ελεγχθούν από αρμόδια Επιτροπή. Τα δικαιολογητικά κατακύρωσης υποβάλλονται σε ένα πρωτότυπο και ένα αντίγραφο.</w:t>
      </w:r>
    </w:p>
    <w:p w:rsidR="00D20E5A" w:rsidRPr="00A11170" w:rsidRDefault="00D20E5A" w:rsidP="00C10AA5">
      <w:pPr>
        <w:spacing w:before="100" w:beforeAutospacing="1" w:after="100" w:afterAutospacing="1" w:line="360" w:lineRule="auto"/>
        <w:jc w:val="both"/>
      </w:pPr>
      <w:r w:rsidRPr="00A11170">
        <w:lastRenderedPageBreak/>
        <w:t xml:space="preserve">Σε ημερομηνία που θα καθορίζεται με την ανωτέρω απόφαση αποσφραγίζεται ο Φάκελος Δικαιολογητικών Κατακύρωσης, μονογράφονται δε και σφραγίζονται από την αρμόδια Επιτροπή όλα τα πρωτότυπα στοιχεία του Φακέλου κατά φύλλο, ή γίνεται διάτρηση αυτών με την ειδική διατρητική μηχανή της </w:t>
      </w:r>
      <w:r>
        <w:t>Αναθέτουσα</w:t>
      </w:r>
      <w:r w:rsidRPr="00A11170">
        <w:t>ς Αρχής.</w:t>
      </w:r>
      <w:r w:rsidRPr="00A11170">
        <w:rPr>
          <w:b/>
          <w:bCs/>
        </w:rPr>
        <w:t xml:space="preserve"> Στη διαδικασία αυτή καλούνται να παραστούν όσοι έχουν υποβάλλει παραδεκτή τεχνική και οικονομική </w:t>
      </w:r>
      <w:r>
        <w:rPr>
          <w:b/>
          <w:bCs/>
        </w:rPr>
        <w:t>Προσφο</w:t>
      </w:r>
      <w:r w:rsidRPr="00A11170">
        <w:rPr>
          <w:b/>
          <w:bCs/>
        </w:rPr>
        <w:t>ρά.</w:t>
      </w:r>
    </w:p>
    <w:p w:rsidR="00D20E5A" w:rsidRPr="00A11170" w:rsidRDefault="00D20E5A" w:rsidP="00C10AA5">
      <w:pPr>
        <w:spacing w:before="100" w:beforeAutospacing="1" w:after="100" w:afterAutospacing="1" w:line="360" w:lineRule="auto"/>
        <w:jc w:val="both"/>
      </w:pPr>
      <w:r w:rsidRPr="00A11170">
        <w:t xml:space="preserve">Η αρμόδια Επιτροπή ελέγχει τα Δικαιολογητικά Κατακύρωσης και εισηγείται στο αρμόδιο όργανο της </w:t>
      </w:r>
      <w:r>
        <w:t>Αναθέτουσα</w:t>
      </w:r>
      <w:r w:rsidRPr="00A11170">
        <w:t>ς Αρχής, το οποίο αποφαίνεται με σχετική του απόφαση και με μέριμνά του γνωστοποιείται στους υποψήφιους Αναδόχους η απόφασή του.</w:t>
      </w:r>
    </w:p>
    <w:p w:rsidR="00D20E5A" w:rsidRPr="00A11170" w:rsidRDefault="00D20E5A" w:rsidP="00C10AA5">
      <w:pPr>
        <w:spacing w:before="100" w:beforeAutospacing="1" w:after="100" w:afterAutospacing="1" w:line="360" w:lineRule="auto"/>
        <w:jc w:val="both"/>
      </w:pPr>
      <w:r w:rsidRPr="00A11170">
        <w:t xml:space="preserve">Σε περίπτωση αποδοχής των Δικαιολογητικών Κατακύρωσης, η </w:t>
      </w:r>
      <w:r>
        <w:t>Αναθέτουσα</w:t>
      </w:r>
      <w:r w:rsidRPr="00A11170">
        <w:t xml:space="preserve"> Αρχή καλεί εγγράφως τον Ανάδοχο στον οποίο έχει κατακυρωθεί ο Διαγωνισμός, να υποβάλλει τα απαραίτητα Δικαιολογητικά και Νομιμοποιητικά έγγραφα για την υπογραφή της Σύμβασης, τα οποία θα είναι σύμφωνα με την επιστολή της πρόσκλησης.</w:t>
      </w:r>
    </w:p>
    <w:p w:rsidR="00D20E5A" w:rsidRPr="00A11170" w:rsidRDefault="00D20E5A" w:rsidP="00C10AA5">
      <w:pPr>
        <w:spacing w:before="100" w:beforeAutospacing="1" w:after="100" w:afterAutospacing="1" w:line="360" w:lineRule="auto"/>
        <w:jc w:val="both"/>
      </w:pPr>
      <w:r w:rsidRPr="00A11170">
        <w:t xml:space="preserve">Η μη έγκαιρη και προσήκουσα υποβολή των Δικαιολογητικών κατακύρωσης συνιστά λόγο αποκλεισμού του προσφέροντος και </w:t>
      </w:r>
      <w:r>
        <w:t>κατάπτωση</w:t>
      </w:r>
      <w:r w:rsidRPr="00A11170">
        <w:t xml:space="preserve"> της Εγγυητικής Συμμετοχής του. Σε αυτή την περίπτωση η </w:t>
      </w:r>
      <w:r>
        <w:t>Αναθέτουσα</w:t>
      </w:r>
      <w:r w:rsidRPr="00A11170">
        <w:t xml:space="preserve"> Αρχή</w:t>
      </w:r>
      <w:r w:rsidRPr="00A11170">
        <w:rPr>
          <w:b/>
          <w:bCs/>
        </w:rPr>
        <w:t xml:space="preserve"> </w:t>
      </w:r>
      <w:r w:rsidRPr="00A11170">
        <w:t>καλεί τον επόμενο στον τελικό Πίνακα Κατάταξης των διαγωνιζομένων υποψήφιο Ανάδοχο, να υποβάλλει τα Δικαιολογητικά Κατακύρωσης και συνεχίζεται η διαδικασία ως ανωτέρω.</w:t>
      </w:r>
    </w:p>
    <w:p w:rsidR="00D20E5A" w:rsidRPr="00A11170" w:rsidRDefault="00D20E5A" w:rsidP="004102BE">
      <w:pPr>
        <w:pStyle w:val="2"/>
        <w:numPr>
          <w:ilvl w:val="1"/>
          <w:numId w:val="38"/>
        </w:numPr>
        <w:tabs>
          <w:tab w:val="clear" w:pos="1080"/>
          <w:tab w:val="clear" w:pos="1440"/>
          <w:tab w:val="clear" w:pos="1980"/>
        </w:tabs>
        <w:spacing w:line="360" w:lineRule="auto"/>
      </w:pPr>
      <w:bookmarkStart w:id="741" w:name="_Toc305413256"/>
      <w:bookmarkStart w:id="742" w:name="_Toc334370900"/>
      <w:r w:rsidRPr="00A11170">
        <w:t xml:space="preserve">Απόρριψη </w:t>
      </w:r>
      <w:r>
        <w:t>Προσφο</w:t>
      </w:r>
      <w:r w:rsidRPr="00A11170">
        <w:t>ρών</w:t>
      </w:r>
      <w:bookmarkEnd w:id="741"/>
      <w:bookmarkEnd w:id="742"/>
    </w:p>
    <w:p w:rsidR="00D20E5A" w:rsidRPr="00A11170" w:rsidRDefault="00D20E5A" w:rsidP="00C10AA5">
      <w:pPr>
        <w:spacing w:before="100" w:beforeAutospacing="1" w:after="100" w:afterAutospacing="1" w:line="360" w:lineRule="auto"/>
        <w:jc w:val="both"/>
      </w:pPr>
      <w:r w:rsidRPr="00A11170">
        <w:t xml:space="preserve">Η απόρριψη </w:t>
      </w:r>
      <w:r>
        <w:t>Προσφο</w:t>
      </w:r>
      <w:r w:rsidRPr="00A11170">
        <w:t xml:space="preserve">ράς γίνεται με απόφαση του αρμοδίου οργάνου της </w:t>
      </w:r>
      <w:r>
        <w:t>Αναθέτουσα</w:t>
      </w:r>
      <w:r w:rsidRPr="00A11170">
        <w:t xml:space="preserve"> Αρχή, ύστερα από γνωμοδότηση της αρμόδιας Επιτροπής.</w:t>
      </w:r>
    </w:p>
    <w:p w:rsidR="00D20E5A" w:rsidRPr="00A11170" w:rsidRDefault="00D20E5A" w:rsidP="00C10AA5">
      <w:pPr>
        <w:spacing w:before="100" w:beforeAutospacing="1" w:after="100" w:afterAutospacing="1" w:line="360" w:lineRule="auto"/>
        <w:jc w:val="both"/>
      </w:pPr>
      <w:r w:rsidRPr="00A11170">
        <w:t xml:space="preserve">Η </w:t>
      </w:r>
      <w:r>
        <w:t>Προσφο</w:t>
      </w:r>
      <w:r w:rsidRPr="00A11170">
        <w:t>ρά του υποψήφιου Αναδόχου απορρίπτεται ως απαράδεκτη σε κάθε μία ή περισσότερες από τις κάτωθι περιπτώσεις:</w:t>
      </w:r>
    </w:p>
    <w:p w:rsidR="00D20E5A" w:rsidRDefault="00D20E5A" w:rsidP="004102BE">
      <w:pPr>
        <w:numPr>
          <w:ilvl w:val="0"/>
          <w:numId w:val="32"/>
        </w:numPr>
        <w:spacing w:before="100" w:beforeAutospacing="1" w:after="100" w:afterAutospacing="1" w:line="360" w:lineRule="auto"/>
        <w:jc w:val="both"/>
      </w:pPr>
      <w:r w:rsidRPr="00A11170">
        <w:lastRenderedPageBreak/>
        <w:t xml:space="preserve">Έλλειψη δικαιώματος συμμετοχής σύμφωνα με τα αναφερόμενα στην παρ. </w:t>
      </w:r>
      <w:r w:rsidR="00770A0E">
        <w:fldChar w:fldCharType="begin"/>
      </w:r>
      <w:r w:rsidR="00770A0E">
        <w:instrText xml:space="preserve"> REF _Ref280489435 \r \h  \* MERGEFORMAT </w:instrText>
      </w:r>
      <w:r w:rsidR="00770A0E">
        <w:fldChar w:fldCharType="separate"/>
      </w:r>
      <w:r w:rsidRPr="004446EB">
        <w:rPr>
          <w:b/>
          <w:bCs/>
        </w:rPr>
        <w:t>Β1.1</w:t>
      </w:r>
      <w:r w:rsidR="00770A0E">
        <w:fldChar w:fldCharType="end"/>
      </w:r>
      <w:r>
        <w:t>.</w:t>
      </w:r>
    </w:p>
    <w:p w:rsidR="00D20E5A" w:rsidRPr="00207245" w:rsidRDefault="00D20E5A" w:rsidP="004102BE">
      <w:pPr>
        <w:numPr>
          <w:ilvl w:val="0"/>
          <w:numId w:val="32"/>
        </w:numPr>
        <w:spacing w:before="100" w:beforeAutospacing="1" w:after="100" w:afterAutospacing="1" w:line="360" w:lineRule="auto"/>
        <w:jc w:val="both"/>
      </w:pPr>
      <w:r w:rsidRPr="00207245">
        <w:t>Έλλειψη οποιουδήποτε δικαιολογητικού ή/ και παράβαση οποιασδήποτε υποχρέωσης της παρ.</w:t>
      </w:r>
      <w:r>
        <w:t xml:space="preserve"> </w:t>
      </w:r>
      <w:r w:rsidR="00770A0E">
        <w:fldChar w:fldCharType="begin"/>
      </w:r>
      <w:r w:rsidR="00770A0E">
        <w:instrText xml:space="preserve"> REF _Ref280489461 \r \h  \* MERGEFORMAT </w:instrText>
      </w:r>
      <w:r w:rsidR="00770A0E">
        <w:fldChar w:fldCharType="separate"/>
      </w:r>
      <w:r w:rsidRPr="004446EB">
        <w:rPr>
          <w:b/>
          <w:bCs/>
        </w:rPr>
        <w:t>Β1.1</w:t>
      </w:r>
      <w:r w:rsidR="00770A0E">
        <w:fldChar w:fldCharType="end"/>
      </w:r>
      <w:r>
        <w:t>.</w:t>
      </w:r>
    </w:p>
    <w:p w:rsidR="00D20E5A" w:rsidRPr="00207245" w:rsidRDefault="00D20E5A" w:rsidP="004102BE">
      <w:pPr>
        <w:numPr>
          <w:ilvl w:val="0"/>
          <w:numId w:val="32"/>
        </w:numPr>
        <w:spacing w:before="100" w:beforeAutospacing="1" w:after="100" w:afterAutospacing="1" w:line="360" w:lineRule="auto"/>
        <w:jc w:val="both"/>
      </w:pPr>
      <w:r w:rsidRPr="00A11170">
        <w:t xml:space="preserve">Έλλειψη πλήρους και αιτιολογημένης τεκμηρίωσης των ελάχιστων προϋποθέσεων συμμετοχής της παρ. </w:t>
      </w:r>
      <w:r w:rsidRPr="0055571D">
        <w:rPr>
          <w:b/>
          <w:bCs/>
        </w:rPr>
        <w:t>Β2.6</w:t>
      </w:r>
    </w:p>
    <w:p w:rsidR="00D20E5A" w:rsidRPr="00A11170" w:rsidRDefault="00D20E5A" w:rsidP="004102BE">
      <w:pPr>
        <w:numPr>
          <w:ilvl w:val="0"/>
          <w:numId w:val="32"/>
        </w:numPr>
        <w:spacing w:before="100" w:beforeAutospacing="1" w:after="100" w:afterAutospacing="1" w:line="360" w:lineRule="auto"/>
        <w:jc w:val="both"/>
      </w:pPr>
      <w:r w:rsidRPr="00A11170">
        <w:t xml:space="preserve">Χρόνος ισχύος </w:t>
      </w:r>
      <w:r>
        <w:t>Προσφο</w:t>
      </w:r>
      <w:r w:rsidRPr="00A11170">
        <w:t>ράς μικρότερος από το ζητούμενο.</w:t>
      </w:r>
    </w:p>
    <w:p w:rsidR="00D20E5A" w:rsidRPr="00A11170" w:rsidRDefault="00D20E5A" w:rsidP="004102BE">
      <w:pPr>
        <w:numPr>
          <w:ilvl w:val="0"/>
          <w:numId w:val="32"/>
        </w:numPr>
        <w:spacing w:before="100" w:beforeAutospacing="1" w:after="100" w:afterAutospacing="1" w:line="360" w:lineRule="auto"/>
        <w:jc w:val="both"/>
      </w:pPr>
      <w:r w:rsidRPr="00A11170">
        <w:t xml:space="preserve">Χρόνος παράδοσης </w:t>
      </w:r>
      <w:r>
        <w:t>Έργο</w:t>
      </w:r>
      <w:r w:rsidRPr="00A11170">
        <w:t>υ μεγαλύτερος από τον προβλεπόμενο.</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ρά που είναι αόριστη, ανεπίδεκτη εκτίμησης, υπό αίρεση ή/ και δεν προκύπτει με σαφήνεια η προσφερόμενη τιμή.</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ρά που δεν καλύπτει πλήρως απαράβατους όρους της Διακήρυξης.</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ρά που παρουσιάζει ουσιώδεις αποκλίσεις από τους όρους και τις τεχνικές προδιαγραφές της Διακήρυξης.</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 xml:space="preserve">ρά που η </w:t>
      </w:r>
      <w:r w:rsidRPr="00A11170">
        <w:rPr>
          <w:b/>
          <w:bCs/>
        </w:rPr>
        <w:t>προσφερόμενη</w:t>
      </w:r>
      <w:r w:rsidRPr="00A11170">
        <w:t xml:space="preserve"> εγγύηση είναι μικρότερης χρονικής διάρκειας από την </w:t>
      </w:r>
      <w:r w:rsidRPr="00A11170">
        <w:rPr>
          <w:b/>
          <w:bCs/>
        </w:rPr>
        <w:t>ελάχιστη ζητούμενη</w:t>
      </w:r>
      <w:r w:rsidRPr="00A11170">
        <w:t>, δεν διαρκεί ακέραιο αριθμό ετών</w:t>
      </w:r>
      <w:r w:rsidRPr="00A11170">
        <w:rPr>
          <w:b/>
          <w:bCs/>
        </w:rPr>
        <w:t xml:space="preserve"> </w:t>
      </w:r>
      <w:r w:rsidRPr="00A11170">
        <w:t>και δεν καλύπτει το σύνολο της προσφερόμενης λύσης.</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ρά που δεν συνοδεύεται από τη νόμιμη εγγυητική επιστολή συμμετοχής στο διαγωνισμό.</w:t>
      </w:r>
    </w:p>
    <w:p w:rsidR="00D20E5A" w:rsidRPr="00A11170" w:rsidRDefault="00D20E5A" w:rsidP="004102BE">
      <w:pPr>
        <w:numPr>
          <w:ilvl w:val="0"/>
          <w:numId w:val="32"/>
        </w:numPr>
        <w:spacing w:before="100" w:beforeAutospacing="1" w:after="100" w:afterAutospacing="1" w:line="360" w:lineRule="auto"/>
        <w:jc w:val="both"/>
      </w:pPr>
      <w:r>
        <w:t>Προσφο</w:t>
      </w:r>
      <w:r w:rsidRPr="00A11170">
        <w:t xml:space="preserve">ρά που αφορά μόνο σε μέρος του </w:t>
      </w:r>
      <w:r>
        <w:t>Έργο</w:t>
      </w:r>
      <w:r w:rsidRPr="00A11170">
        <w:t>υ και δεν καλύπτει το σύνολο των ζητούμενων υπηρεσιών/προϊόντων.</w:t>
      </w:r>
    </w:p>
    <w:p w:rsidR="00D20E5A" w:rsidRPr="00E62A50" w:rsidRDefault="00D20E5A" w:rsidP="004102BE">
      <w:pPr>
        <w:numPr>
          <w:ilvl w:val="0"/>
          <w:numId w:val="32"/>
        </w:numPr>
        <w:spacing w:before="100" w:beforeAutospacing="1" w:after="100" w:afterAutospacing="1" w:line="360" w:lineRule="auto"/>
        <w:ind w:left="357" w:hanging="357"/>
        <w:jc w:val="both"/>
      </w:pPr>
      <w:r w:rsidRPr="00E62A50">
        <w:t>Στην περίπτωση που η τιμή μίας οικονομικής προσφοράς κρίνεται από την Επιτροπή</w:t>
      </w:r>
      <w:r>
        <w:t xml:space="preserve"> Δ</w:t>
      </w:r>
      <w:r w:rsidRPr="00E62A50">
        <w:t>ιαγωνισμού ιδιαίτερα χαμηλή, δηλαδή είναι μικρότερη από το 85% της διαμέσου</w:t>
      </w:r>
      <w:r>
        <w:t xml:space="preserve"> </w:t>
      </w:r>
      <w:r w:rsidRPr="00E62A50">
        <w:t>(median) των οικονομικών προσφορών που κρίθηκαν αποδεκτές, η Επιτροπή δύναται</w:t>
      </w:r>
      <w:r>
        <w:t xml:space="preserve"> </w:t>
      </w:r>
      <w:r w:rsidRPr="00E62A50">
        <w:t>να ζητήσει εγγράφως διευκρινήσεις. Η εξακρίβωση της σύνθεσης της προσφοράς θα</w:t>
      </w:r>
      <w:r>
        <w:t xml:space="preserve"> </w:t>
      </w:r>
      <w:r w:rsidRPr="00E62A50">
        <w:t>γίνεται με την παροχή διευκρινίσεων εκ μέρους του υποψήφιου αναδόχου</w:t>
      </w:r>
      <w:r>
        <w:t xml:space="preserve"> </w:t>
      </w:r>
      <w:r w:rsidRPr="00E62A50">
        <w:t>(επαλήθευση προσφοράς). Οι διευκρινίσεις αυτές θα αφορούν στον οικονομικό</w:t>
      </w:r>
      <w:r>
        <w:t xml:space="preserve"> </w:t>
      </w:r>
      <w:r w:rsidRPr="00E62A50">
        <w:t>χαρακτήρα της διαδικασίας υλοποίησης ή/και στις τεχνικές λύσεις που έχουν επιλεγεί</w:t>
      </w:r>
      <w:r>
        <w:t xml:space="preserve"> </w:t>
      </w:r>
      <w:r w:rsidRPr="00E62A50">
        <w:t>ή/και στις εξαιρετικά ευνοϊκές συνθήκες που διαθέτει ο προσφέρων ή/και στην</w:t>
      </w:r>
      <w:r>
        <w:t xml:space="preserve"> </w:t>
      </w:r>
      <w:r w:rsidRPr="00E62A50">
        <w:t>πρωτοτυπία των προτεινομένων προμηθειών. Μετά την εξέταση των υποβληθέντων</w:t>
      </w:r>
      <w:r>
        <w:t xml:space="preserve"> </w:t>
      </w:r>
      <w:r w:rsidRPr="00E62A50">
        <w:t xml:space="preserve">στοιχείων και διευκρινήσεων, η Επιτροπή </w:t>
      </w:r>
      <w:r>
        <w:lastRenderedPageBreak/>
        <w:t>Δ</w:t>
      </w:r>
      <w:r w:rsidRPr="00E62A50">
        <w:t>ιαγωνισμού εισηγείται με πρακτικό στην</w:t>
      </w:r>
      <w:r>
        <w:t xml:space="preserve"> </w:t>
      </w:r>
      <w:r w:rsidRPr="00E62A50">
        <w:t xml:space="preserve">Αναθέτουσα Αρχή την αποδοχή ή αιτιολογημένη απόρριψη της προσφοράς </w:t>
      </w:r>
      <w:r>
        <w:t xml:space="preserve">αυτής </w:t>
      </w:r>
      <w:r w:rsidRPr="00E62A50">
        <w:rPr>
          <w:rFonts w:ascii="Tahoma" w:hAnsi="Tahoma" w:cs="Tahoma"/>
          <w:sz w:val="20"/>
          <w:szCs w:val="20"/>
        </w:rPr>
        <w:t>σύμφωνα με τα οριζόμενα στο άρθρο 52 του Π._. 60 του 2007.</w:t>
      </w:r>
      <w:r w:rsidRPr="00E62A50">
        <w:rPr>
          <w:b/>
          <w:bCs/>
        </w:rPr>
        <w:t xml:space="preserve"> </w:t>
      </w:r>
    </w:p>
    <w:p w:rsidR="00D20E5A" w:rsidRPr="00A11170" w:rsidRDefault="00D20E5A" w:rsidP="004102BE">
      <w:pPr>
        <w:numPr>
          <w:ilvl w:val="0"/>
          <w:numId w:val="32"/>
        </w:numPr>
        <w:spacing w:before="100" w:beforeAutospacing="1" w:after="100" w:afterAutospacing="1" w:line="360" w:lineRule="auto"/>
        <w:ind w:left="357" w:hanging="357"/>
        <w:jc w:val="both"/>
      </w:pPr>
      <w:r w:rsidRPr="00311294">
        <w:t>Προσφορά 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των αντιτύπων τη</w:t>
      </w:r>
      <w:r w:rsidRPr="00311294">
        <w:rPr>
          <w:u w:val="single"/>
        </w:rPr>
        <w:t>ς Οικονομικής Προσφοράς</w:t>
      </w:r>
      <w:r w:rsidRPr="0074631C">
        <w:rPr>
          <w:u w:val="single"/>
        </w:rPr>
        <w:t>.</w:t>
      </w:r>
    </w:p>
    <w:p w:rsidR="00D20E5A" w:rsidRPr="00A11170" w:rsidRDefault="00D20E5A" w:rsidP="004102BE">
      <w:pPr>
        <w:numPr>
          <w:ilvl w:val="0"/>
          <w:numId w:val="32"/>
        </w:numPr>
        <w:spacing w:before="100" w:beforeAutospacing="1" w:after="100" w:afterAutospacing="1" w:line="360" w:lineRule="auto"/>
        <w:ind w:left="357" w:hanging="357"/>
        <w:jc w:val="both"/>
      </w:pPr>
      <w:r>
        <w:t>Προσφο</w:t>
      </w:r>
      <w:r w:rsidRPr="00A11170">
        <w:t xml:space="preserve">ρά που παρουσιάζει διαφορές μεταξύ των Πινάκων Συμμόρφωσης και των Πινάκων Οικονομικής </w:t>
      </w:r>
      <w:r>
        <w:t>Προσφο</w:t>
      </w:r>
      <w:r w:rsidRPr="00A11170">
        <w:t>ράς χωρίς τιμές.</w:t>
      </w:r>
    </w:p>
    <w:p w:rsidR="00D20E5A" w:rsidRPr="00A11170" w:rsidRDefault="00D20E5A" w:rsidP="004102BE">
      <w:pPr>
        <w:numPr>
          <w:ilvl w:val="0"/>
          <w:numId w:val="32"/>
        </w:numPr>
        <w:spacing w:before="100" w:beforeAutospacing="1" w:after="100" w:afterAutospacing="1" w:line="360" w:lineRule="auto"/>
        <w:ind w:left="357" w:hanging="357"/>
        <w:jc w:val="both"/>
      </w:pPr>
      <w:r>
        <w:t>Προσφο</w:t>
      </w:r>
      <w:r w:rsidRPr="00A11170">
        <w:t xml:space="preserve">ρά που παρουσιάζει διαφορές μεταξύ των Πινάκων Οικονομικής </w:t>
      </w:r>
      <w:r>
        <w:t>Προσφο</w:t>
      </w:r>
      <w:r w:rsidRPr="00A11170">
        <w:t xml:space="preserve">ράς </w:t>
      </w:r>
      <w:r w:rsidRPr="00A11170">
        <w:rPr>
          <w:b/>
          <w:bCs/>
        </w:rPr>
        <w:t>χωρίς</w:t>
      </w:r>
      <w:r w:rsidRPr="00A11170">
        <w:t xml:space="preserve"> τιμές και των αντιστοίχων Πινάκων Οικονομικής </w:t>
      </w:r>
      <w:r>
        <w:t>Προσφο</w:t>
      </w:r>
      <w:r w:rsidRPr="00A11170">
        <w:t xml:space="preserve">ράς </w:t>
      </w:r>
      <w:r w:rsidRPr="00A11170">
        <w:rPr>
          <w:b/>
          <w:bCs/>
        </w:rPr>
        <w:t>με</w:t>
      </w:r>
      <w:r w:rsidRPr="00A11170">
        <w:t xml:space="preserve"> τιμές.</w:t>
      </w:r>
    </w:p>
    <w:p w:rsidR="00D20E5A" w:rsidRPr="00A11170" w:rsidRDefault="00D20E5A" w:rsidP="004102BE">
      <w:pPr>
        <w:numPr>
          <w:ilvl w:val="0"/>
          <w:numId w:val="32"/>
        </w:numPr>
        <w:spacing w:before="100" w:beforeAutospacing="1" w:after="100" w:afterAutospacing="1" w:line="360" w:lineRule="auto"/>
        <w:ind w:left="357" w:hanging="357"/>
        <w:jc w:val="both"/>
      </w:pPr>
      <w:r>
        <w:t>Προσφο</w:t>
      </w:r>
      <w:r w:rsidRPr="00A11170">
        <w:t xml:space="preserve">ρά που το συνολικό της τίμημα υπερβαίνει τον προϋπολογισμό του </w:t>
      </w:r>
      <w:r>
        <w:t>Έργο</w:t>
      </w:r>
      <w:r w:rsidRPr="00A11170">
        <w:t>υ.</w:t>
      </w:r>
    </w:p>
    <w:p w:rsidR="00D20E5A" w:rsidRPr="00A11170" w:rsidRDefault="00D20E5A" w:rsidP="00C10AA5">
      <w:pPr>
        <w:spacing w:before="100" w:beforeAutospacing="1" w:after="100" w:afterAutospacing="1" w:line="360" w:lineRule="auto"/>
        <w:jc w:val="both"/>
      </w:pPr>
      <w:r w:rsidRPr="00A11170">
        <w:t xml:space="preserve">Η </w:t>
      </w:r>
      <w:r>
        <w:t>Αναθέτουσα</w:t>
      </w:r>
      <w:r w:rsidRPr="00A11170">
        <w:t xml:space="preserve"> Αρχή επιφυλάσσεται του δικαιώματος να απορρίψει, ανεξάρτητα από το στάδιο που βρίσκεται ο Διαγωνισμός, </w:t>
      </w:r>
      <w:r>
        <w:t>Προσφο</w:t>
      </w:r>
      <w:r w:rsidRPr="006325D8">
        <w:t>ρά υποψηφίου Αναδόχου για την οποία προκύπτει ότι συντρέχουν λόγοι απόρριψης ή λόγοι αποκλεισμού του Υποψηφίου, σύμφωνα με τα οριζόμενα στην παρούσα.</w:t>
      </w:r>
    </w:p>
    <w:p w:rsidR="00D20E5A" w:rsidRDefault="00D20E5A" w:rsidP="004102BE">
      <w:pPr>
        <w:pStyle w:val="2"/>
        <w:numPr>
          <w:ilvl w:val="1"/>
          <w:numId w:val="38"/>
        </w:numPr>
        <w:tabs>
          <w:tab w:val="clear" w:pos="1080"/>
          <w:tab w:val="clear" w:pos="1440"/>
          <w:tab w:val="clear" w:pos="1980"/>
        </w:tabs>
        <w:spacing w:line="360" w:lineRule="auto"/>
      </w:pPr>
      <w:bookmarkStart w:id="743" w:name="_Toc305413257"/>
      <w:bookmarkStart w:id="744" w:name="_Toc334370901"/>
      <w:r w:rsidRPr="00A11170">
        <w:t>Προσφυγές</w:t>
      </w:r>
      <w:bookmarkEnd w:id="743"/>
      <w:bookmarkEnd w:id="744"/>
    </w:p>
    <w:p w:rsidR="00D20E5A" w:rsidRDefault="00D20E5A">
      <w:pPr>
        <w:shd w:val="clear" w:color="auto" w:fill="FFFFFF"/>
        <w:spacing w:before="100" w:beforeAutospacing="1" w:after="100" w:afterAutospacing="1" w:line="360" w:lineRule="auto"/>
        <w:ind w:left="50" w:right="36"/>
        <w:jc w:val="both"/>
      </w:pPr>
      <w:r w:rsidRPr="00FF38FC">
        <w:t>Ενστάσεις - προσφυγές υποβάλλονται για τους λόγους και με την διαδικασία που προβλέπεται από το άρθρο 15 του Π.Δ. - 118/07.</w:t>
      </w:r>
    </w:p>
    <w:p w:rsidR="00D20E5A" w:rsidRDefault="00D20E5A">
      <w:pPr>
        <w:shd w:val="clear" w:color="auto" w:fill="FFFFFF"/>
        <w:spacing w:before="100" w:beforeAutospacing="1" w:after="100" w:afterAutospacing="1" w:line="360" w:lineRule="auto"/>
        <w:ind w:left="50" w:right="36"/>
        <w:jc w:val="both"/>
      </w:pPr>
      <w:r w:rsidRPr="00FF38FC">
        <w:t>Επισημαίνεται ότι η προβλεπόμενη στο Νόμο υποχρεωτική κοινοποίηση ενστάσεως εναντίον προμηθευτού σε διαγωνισμό πρέπει να γίνεται από τον ενιστάμενο προμηθευτή  σε κείνο κατά του οποίου αυτή στρέφεται, εντός της προθεσμίας υποβολής της σχετικής ενστάσεως. (Γνωμ.Νομ.Συμβ. του Κράτους 205/91 εις Νομ.</w:t>
      </w:r>
      <w:r>
        <w:t xml:space="preserve"> </w:t>
      </w:r>
      <w:r w:rsidRPr="00FF38FC">
        <w:t>Δελτ. 1991)</w:t>
      </w:r>
    </w:p>
    <w:p w:rsidR="00D20E5A" w:rsidRDefault="00D20E5A">
      <w:pPr>
        <w:shd w:val="clear" w:color="auto" w:fill="FFFFFF"/>
        <w:spacing w:before="100" w:beforeAutospacing="1" w:after="100" w:afterAutospacing="1" w:line="360" w:lineRule="auto"/>
        <w:jc w:val="both"/>
      </w:pPr>
      <w:r w:rsidRPr="00FF38FC">
        <w:lastRenderedPageBreak/>
        <w:t>Σε διαφορετική περίπτωση η ένσταση κρίνεται από την αρμόδια Επιτροπή Ενστάσεων ως απαράδεκτη. (Γνωμ.Νομ.Συμβ. του Κράτους 251/00)</w:t>
      </w:r>
    </w:p>
    <w:p w:rsidR="00D20E5A" w:rsidRDefault="00D20E5A">
      <w:pPr>
        <w:shd w:val="clear" w:color="auto" w:fill="FFFFFF"/>
        <w:spacing w:before="100" w:beforeAutospacing="1" w:after="100" w:afterAutospacing="1" w:line="360" w:lineRule="auto"/>
        <w:jc w:val="both"/>
      </w:pPr>
    </w:p>
    <w:p w:rsidR="00D20E5A" w:rsidRPr="006B5720" w:rsidRDefault="00D20E5A" w:rsidP="004102BE">
      <w:pPr>
        <w:pStyle w:val="2"/>
        <w:numPr>
          <w:ilvl w:val="1"/>
          <w:numId w:val="38"/>
        </w:numPr>
        <w:tabs>
          <w:tab w:val="clear" w:pos="1080"/>
          <w:tab w:val="clear" w:pos="1440"/>
          <w:tab w:val="clear" w:pos="1980"/>
        </w:tabs>
        <w:spacing w:line="360" w:lineRule="auto"/>
      </w:pPr>
      <w:bookmarkStart w:id="745" w:name="_Toc305413258"/>
      <w:bookmarkStart w:id="746" w:name="_Toc334370902"/>
      <w:r w:rsidRPr="006B5720">
        <w:t>Αποτελέσματα - Κατακύρωση - Δικαίωμα Προαίρεσης - Ματαίωση Διαγωνισμού</w:t>
      </w:r>
      <w:bookmarkEnd w:id="745"/>
      <w:bookmarkEnd w:id="746"/>
    </w:p>
    <w:p w:rsidR="00D20E5A" w:rsidRPr="00952C1C" w:rsidRDefault="00D20E5A" w:rsidP="00C10AA5">
      <w:pPr>
        <w:spacing w:before="100" w:beforeAutospacing="1" w:after="100" w:afterAutospacing="1" w:line="360" w:lineRule="auto"/>
        <w:jc w:val="both"/>
      </w:pPr>
      <w:r w:rsidRPr="00A11170">
        <w:t xml:space="preserve">Κριτήριο ανάθεσης είναι αυτό της πλέον συμφέρουσας από οικονομική άποψη </w:t>
      </w:r>
      <w:r>
        <w:t>Προσφο</w:t>
      </w:r>
      <w:r w:rsidRPr="00A11170">
        <w:t xml:space="preserve">ράς, σύμφωνα με τα οριζόμενα στο παρόν κεφάλαιο. Η κατακύρωση γίνεται κατόπιν ελέγχου των υποβληθέντων δικαιολογητικών κατακύρωσης με απόφαση του αρμοδίου οργάνου της </w:t>
      </w:r>
      <w:r>
        <w:t>Αναθέτουσα</w:t>
      </w:r>
      <w:r w:rsidRPr="00A11170">
        <w:t>ς Αρχής ύστερα από γνωμοδότηση της αρμόδιας Επιτροπής.</w:t>
      </w:r>
      <w:r>
        <w:t xml:space="preserve"> </w:t>
      </w:r>
      <w:r w:rsidRPr="00952C1C">
        <w:t>Η κατακύρωση</w:t>
      </w:r>
      <w:r>
        <w:t xml:space="preserve"> </w:t>
      </w:r>
      <w:r w:rsidRPr="00952C1C">
        <w:t xml:space="preserve"> γίνεται αφού παρέλθουν 10 ημέρες για την άσκηση της προδικαστικής προσφυγής με αφετηρία την κοινοποίηση των αποτελεσμάτων του διαγωνισμού στους ενδιαφερομένους (λοιπούς υποψηφίους</w:t>
      </w:r>
      <w:r>
        <w:t>)</w:t>
      </w:r>
      <w:r w:rsidRPr="00952C1C">
        <w:t xml:space="preserve">. </w:t>
      </w:r>
    </w:p>
    <w:p w:rsidR="00D20E5A" w:rsidRDefault="00D20E5A" w:rsidP="00C10AA5">
      <w:pPr>
        <w:spacing w:before="100" w:beforeAutospacing="1" w:after="100" w:afterAutospacing="1" w:line="360" w:lineRule="auto"/>
        <w:jc w:val="both"/>
      </w:pPr>
      <w:r w:rsidRPr="00A11170">
        <w:t xml:space="preserve">Η απόφαση κατακύρωσης του διαγωνισμού του </w:t>
      </w:r>
      <w:r>
        <w:t>Έργο</w:t>
      </w:r>
      <w:r w:rsidRPr="00A11170">
        <w:t>υ στον ανάδοχο γνωστοποιείται σε αυτόν και στους λοιπούς συμμετέχοντες.</w:t>
      </w:r>
    </w:p>
    <w:p w:rsidR="00D20E5A" w:rsidRPr="00E00250" w:rsidRDefault="00D20E5A" w:rsidP="004647C4">
      <w:pPr>
        <w:spacing w:before="100" w:beforeAutospacing="1" w:after="100" w:afterAutospacing="1" w:line="360" w:lineRule="auto"/>
        <w:jc w:val="both"/>
      </w:pPr>
      <w:r w:rsidRPr="00857A7C">
        <w:t xml:space="preserve">Η αναθέτουσα αρχή διατηρεί το δικαίωμα της ανάθεσης στον ίδιο ανάδοχο παρόμοιων υπηρεσιών και ειδών με την παρούσα  διακήρυξη το κόστος της οποίας θα ανέρχεται σε </w:t>
      </w:r>
      <w:r w:rsidRPr="004F4308">
        <w:t>ύψος 20%</w:t>
      </w:r>
      <w:r w:rsidRPr="00857A7C">
        <w:t xml:space="preserve"> επί του συνολικού προϋπολογισμού του παρόντος διαγωνισμού συμπεριλαμβανομένου του ΦΠΑ (ήτοι </w:t>
      </w:r>
      <w:r w:rsidRPr="004F4308">
        <w:t>18.400,00</w:t>
      </w:r>
      <w:r w:rsidRPr="00857A7C">
        <w:t xml:space="preserve"> €), ως δικαίωμα προαίρεσης το οποίο ισχύει για ένα (1) έτος  μετά την οριστική παραλαβή του φυσικού αντικειμένου του διαγωνισμού. Το κόστος του παραπάνω δικαιώματος προαίρεσης συμπεριλαμβάνεται στο συνολικό προϋπολογισμό με ΦΠΑ (92.00,00€) του παρόντος διαγωνισμού.</w:t>
      </w:r>
    </w:p>
    <w:p w:rsidR="00D20E5A" w:rsidRPr="00A11170" w:rsidRDefault="00D20E5A" w:rsidP="00C10AA5">
      <w:pPr>
        <w:spacing w:before="100" w:beforeAutospacing="1" w:after="100" w:afterAutospacing="1" w:line="360" w:lineRule="auto"/>
        <w:jc w:val="both"/>
      </w:pPr>
      <w:r w:rsidRPr="00A11170">
        <w:t xml:space="preserve">Η ανακοίνωση της κατακύρωσης στον Ανάδοχο θα γίνει εγγράφως από την </w:t>
      </w:r>
      <w:r>
        <w:t>Αναθέτουσα</w:t>
      </w:r>
      <w:r w:rsidRPr="00A11170">
        <w:t xml:space="preserve"> Αρχή.</w:t>
      </w:r>
    </w:p>
    <w:p w:rsidR="00D20E5A" w:rsidRPr="00A11170" w:rsidRDefault="00D20E5A" w:rsidP="00C10AA5">
      <w:pPr>
        <w:spacing w:before="100" w:beforeAutospacing="1" w:after="100" w:afterAutospacing="1" w:line="360" w:lineRule="auto"/>
        <w:jc w:val="both"/>
      </w:pPr>
      <w:r w:rsidRPr="00A11170">
        <w:lastRenderedPageBreak/>
        <w:t xml:space="preserve">Η </w:t>
      </w:r>
      <w:r>
        <w:t>Αναθέτουσα</w:t>
      </w:r>
      <w:r w:rsidRPr="00A11170">
        <w:t xml:space="preserve"> Αρχή διατηρεί το δικαίωμα να ματαιώσει ή επαναλάβει τον Διαγωνισμό σε κάθε στάδιο της διαδικασίας, ιδίως:</w:t>
      </w:r>
    </w:p>
    <w:p w:rsidR="00D20E5A" w:rsidRPr="00A11170" w:rsidRDefault="00D20E5A" w:rsidP="00C10AA5">
      <w:pPr>
        <w:spacing w:before="100" w:beforeAutospacing="1" w:after="100" w:afterAutospacing="1" w:line="360" w:lineRule="auto"/>
        <w:ind w:left="539" w:hanging="539"/>
        <w:jc w:val="both"/>
      </w:pPr>
      <w:r w:rsidRPr="00A11170">
        <w:t xml:space="preserve">(i) </w:t>
      </w:r>
      <w:r w:rsidRPr="00A11170">
        <w:tab/>
        <w:t xml:space="preserve">για παράτυπη διεξαγωγή, εφόσον από την παρατυπία επηρεάζεται το αποτέλεσμα της διαδικασίας, </w:t>
      </w:r>
    </w:p>
    <w:p w:rsidR="00D20E5A" w:rsidRPr="00A11170" w:rsidRDefault="00D20E5A" w:rsidP="00C10AA5">
      <w:pPr>
        <w:spacing w:before="100" w:beforeAutospacing="1" w:after="100" w:afterAutospacing="1" w:line="360" w:lineRule="auto"/>
        <w:ind w:left="539" w:hanging="539"/>
        <w:jc w:val="both"/>
      </w:pPr>
      <w:r w:rsidRPr="00A11170">
        <w:t xml:space="preserve">(ii) </w:t>
      </w:r>
      <w:r w:rsidRPr="00A11170">
        <w:tab/>
        <w:t xml:space="preserve">εάν το αποτέλεσμα της διαδικασίας κρίνεται αιτιολογημένα μη ικανοποιητικό, </w:t>
      </w:r>
    </w:p>
    <w:p w:rsidR="00D20E5A" w:rsidRPr="00A11170" w:rsidRDefault="00D20E5A" w:rsidP="00C10AA5">
      <w:pPr>
        <w:spacing w:before="100" w:beforeAutospacing="1" w:after="100" w:afterAutospacing="1" w:line="360" w:lineRule="auto"/>
        <w:ind w:left="539" w:hanging="539"/>
        <w:jc w:val="both"/>
      </w:pPr>
      <w:r w:rsidRPr="00A11170">
        <w:t xml:space="preserve">(iii) </w:t>
      </w:r>
      <w:r w:rsidRPr="00A11170">
        <w:tab/>
        <w:t xml:space="preserve">εάν ο ανταγωνισμός υπήρξε ανεπαρκής ή εάν υπάρχουν σοβαρές ενδείξεις ότι έγινε συνεννόηση των Διαγωνιζομένων προς αποφυγή πραγματικού ανταγωνισμού, </w:t>
      </w:r>
    </w:p>
    <w:p w:rsidR="00D20E5A" w:rsidRPr="00A11170" w:rsidRDefault="00D20E5A" w:rsidP="00C10AA5">
      <w:pPr>
        <w:spacing w:before="100" w:beforeAutospacing="1" w:after="100" w:afterAutospacing="1" w:line="360" w:lineRule="auto"/>
        <w:ind w:left="539" w:hanging="539"/>
        <w:jc w:val="both"/>
      </w:pPr>
      <w:r w:rsidRPr="00A11170">
        <w:t xml:space="preserve">(iv) </w:t>
      </w:r>
      <w:r w:rsidRPr="00A11170">
        <w:tab/>
        <w:t xml:space="preserve">εάν υπήρξε αλλαγή των αναγκών σε σχέση με το υπό ανάθεση </w:t>
      </w:r>
      <w:r>
        <w:t>Έργο</w:t>
      </w:r>
      <w:r w:rsidRPr="00A11170">
        <w:t xml:space="preserve">. </w:t>
      </w:r>
    </w:p>
    <w:p w:rsidR="00D20E5A" w:rsidRDefault="00D20E5A" w:rsidP="0044491A">
      <w:pPr>
        <w:spacing w:before="100" w:beforeAutospacing="1" w:after="100" w:afterAutospacing="1" w:line="360" w:lineRule="auto"/>
        <w:jc w:val="both"/>
      </w:pPr>
      <w:r w:rsidRPr="00A11170">
        <w:t>Σε περίπτωση ματαίωσης του Διαγωνισμού, οι υποψήφιοι Ανάδοχοι δεν θα έχουν δικαίωμα αποζημίωσης για οποιοδήποτε λόγο.</w:t>
      </w:r>
      <w:bookmarkStart w:id="747" w:name="_Toc59596009"/>
      <w:bookmarkStart w:id="748" w:name="_Toc59596219"/>
      <w:bookmarkStart w:id="749" w:name="_Toc59596429"/>
      <w:bookmarkStart w:id="750" w:name="_Toc59596645"/>
      <w:bookmarkStart w:id="751" w:name="_Toc59596828"/>
      <w:bookmarkStart w:id="752" w:name="_Toc59624386"/>
      <w:bookmarkStart w:id="753" w:name="_Toc59625166"/>
      <w:bookmarkStart w:id="754" w:name="_Toc59625348"/>
      <w:bookmarkStart w:id="755" w:name="_Toc59877295"/>
      <w:bookmarkStart w:id="756" w:name="_Toc59938984"/>
      <w:bookmarkStart w:id="757" w:name="_Toc59948085"/>
      <w:bookmarkStart w:id="758" w:name="_Toc59949014"/>
      <w:bookmarkStart w:id="759" w:name="_Toc59952230"/>
      <w:bookmarkStart w:id="760" w:name="_Toc59962607"/>
      <w:bookmarkStart w:id="761" w:name="_Toc59963269"/>
      <w:bookmarkStart w:id="762" w:name="_Toc59596010"/>
      <w:bookmarkStart w:id="763" w:name="_Toc59596220"/>
      <w:bookmarkStart w:id="764" w:name="_Toc59596430"/>
      <w:bookmarkStart w:id="765" w:name="_Toc59596646"/>
      <w:bookmarkStart w:id="766" w:name="_Toc59596829"/>
      <w:bookmarkStart w:id="767" w:name="_Toc59624387"/>
      <w:bookmarkStart w:id="768" w:name="_Toc59625167"/>
      <w:bookmarkStart w:id="769" w:name="_Toc59625349"/>
      <w:bookmarkStart w:id="770" w:name="_Toc59877296"/>
      <w:bookmarkStart w:id="771" w:name="_Toc59938985"/>
      <w:bookmarkStart w:id="772" w:name="_Toc59948086"/>
      <w:bookmarkStart w:id="773" w:name="_Toc59949015"/>
      <w:bookmarkStart w:id="774" w:name="_Toc59952231"/>
      <w:bookmarkStart w:id="775" w:name="_Toc59962608"/>
      <w:bookmarkStart w:id="776" w:name="_Toc59963270"/>
      <w:bookmarkStart w:id="777" w:name="_Toc59596013"/>
      <w:bookmarkStart w:id="778" w:name="_Toc59596223"/>
      <w:bookmarkStart w:id="779" w:name="_Toc59596433"/>
      <w:bookmarkStart w:id="780" w:name="_Toc59596649"/>
      <w:bookmarkStart w:id="781" w:name="_Toc59596832"/>
      <w:bookmarkStart w:id="782" w:name="_Toc59624390"/>
      <w:bookmarkStart w:id="783" w:name="_Toc59625170"/>
      <w:bookmarkStart w:id="784" w:name="_Toc59625352"/>
      <w:bookmarkStart w:id="785" w:name="_Toc59877299"/>
      <w:bookmarkStart w:id="786" w:name="_Toc59938988"/>
      <w:bookmarkStart w:id="787" w:name="_Toc59948089"/>
      <w:bookmarkStart w:id="788" w:name="_Toc59949018"/>
      <w:bookmarkStart w:id="789" w:name="_Toc59952234"/>
      <w:bookmarkStart w:id="790" w:name="_Toc59962611"/>
      <w:bookmarkStart w:id="791" w:name="_Toc59963273"/>
      <w:bookmarkStart w:id="792" w:name="_Toc9048174"/>
      <w:bookmarkStart w:id="793" w:name="_Toc9048835"/>
      <w:bookmarkStart w:id="794" w:name="_Toc9048962"/>
      <w:bookmarkStart w:id="795" w:name="_Toc9049530"/>
      <w:bookmarkStart w:id="796" w:name="_Toc9050802"/>
      <w:bookmarkStart w:id="797" w:name="_Toc16061715"/>
      <w:bookmarkStart w:id="798" w:name="_Toc25743325"/>
      <w:bookmarkStart w:id="799" w:name="_Toc43634795"/>
      <w:bookmarkStart w:id="800" w:name="_Toc44821175"/>
      <w:bookmarkStart w:id="801" w:name="_Toc48552967"/>
      <w:bookmarkStart w:id="802" w:name="_Toc49074413"/>
      <w:bookmarkStart w:id="803" w:name="_Toc62559065"/>
      <w:bookmarkStart w:id="804" w:name="_Toc240445850"/>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p>
    <w:p w:rsidR="00D20E5A" w:rsidRDefault="00D20E5A" w:rsidP="004102BE">
      <w:pPr>
        <w:pStyle w:val="1"/>
        <w:numPr>
          <w:ilvl w:val="0"/>
          <w:numId w:val="38"/>
        </w:numPr>
      </w:pPr>
      <w:bookmarkStart w:id="805" w:name="_Toc334370903"/>
      <w:r w:rsidRPr="00A11170">
        <w:t>Κατάρτιση Σύμβασης – Γενικοί Όροι Σύμβασης</w:t>
      </w:r>
      <w:bookmarkEnd w:id="805"/>
    </w:p>
    <w:p w:rsidR="00D20E5A" w:rsidRPr="00A11170" w:rsidRDefault="00D20E5A" w:rsidP="004102BE">
      <w:pPr>
        <w:pStyle w:val="2"/>
        <w:numPr>
          <w:ilvl w:val="1"/>
          <w:numId w:val="38"/>
        </w:numPr>
        <w:tabs>
          <w:tab w:val="clear" w:pos="1080"/>
          <w:tab w:val="clear" w:pos="1440"/>
          <w:tab w:val="clear" w:pos="1980"/>
        </w:tabs>
        <w:spacing w:line="360" w:lineRule="auto"/>
      </w:pPr>
      <w:bookmarkStart w:id="806" w:name="_Toc5445971"/>
      <w:bookmarkStart w:id="807" w:name="_Toc7935621"/>
      <w:bookmarkStart w:id="808" w:name="_Toc8644003"/>
      <w:bookmarkStart w:id="809" w:name="_Toc9048175"/>
      <w:bookmarkStart w:id="810" w:name="_Toc9048836"/>
      <w:bookmarkStart w:id="811" w:name="_Toc9048963"/>
      <w:bookmarkStart w:id="812" w:name="_Toc9049531"/>
      <w:bookmarkStart w:id="813" w:name="_Toc9050803"/>
      <w:bookmarkStart w:id="814" w:name="_Toc16061716"/>
      <w:bookmarkStart w:id="815" w:name="_Toc25743326"/>
      <w:bookmarkStart w:id="816" w:name="_Toc43634796"/>
      <w:bookmarkStart w:id="817" w:name="_Toc44821176"/>
      <w:bookmarkStart w:id="818" w:name="_Toc48552968"/>
      <w:bookmarkStart w:id="819" w:name="_Toc49074414"/>
      <w:bookmarkStart w:id="820" w:name="_Ref53571651"/>
      <w:bookmarkStart w:id="821" w:name="_Ref53571654"/>
      <w:bookmarkStart w:id="822" w:name="_Toc62559066"/>
      <w:bookmarkStart w:id="823" w:name="_Toc240445851"/>
      <w:bookmarkStart w:id="824" w:name="_Toc278755390"/>
      <w:bookmarkStart w:id="825" w:name="_Toc334370904"/>
      <w:r w:rsidRPr="00A11170">
        <w:t>Κατάρτιση, υπογραφή, διάρκεια Σύμβασης – Εγγυήσεις</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bookmarkEnd w:id="792"/>
    <w:bookmarkEnd w:id="793"/>
    <w:bookmarkEnd w:id="794"/>
    <w:bookmarkEnd w:id="795"/>
    <w:bookmarkEnd w:id="796"/>
    <w:bookmarkEnd w:id="797"/>
    <w:bookmarkEnd w:id="798"/>
    <w:bookmarkEnd w:id="799"/>
    <w:bookmarkEnd w:id="800"/>
    <w:bookmarkEnd w:id="801"/>
    <w:bookmarkEnd w:id="802"/>
    <w:bookmarkEnd w:id="803"/>
    <w:bookmarkEnd w:id="804"/>
    <w:p w:rsidR="00D20E5A" w:rsidRPr="00A11170" w:rsidRDefault="00D20E5A" w:rsidP="004102BE">
      <w:pPr>
        <w:numPr>
          <w:ilvl w:val="0"/>
          <w:numId w:val="29"/>
        </w:numPr>
        <w:spacing w:before="100" w:beforeAutospacing="1" w:after="100" w:afterAutospacing="1" w:line="360" w:lineRule="auto"/>
        <w:jc w:val="both"/>
      </w:pPr>
      <w:r w:rsidRPr="00A11170">
        <w:t xml:space="preserve">Μεταξύ της </w:t>
      </w:r>
      <w:r>
        <w:t>Αναθέτουσα</w:t>
      </w:r>
      <w:r w:rsidRPr="00A11170">
        <w:t xml:space="preserve"> Αρχή</w:t>
      </w:r>
      <w:r>
        <w:t>ς</w:t>
      </w:r>
      <w:r w:rsidRPr="00A11170">
        <w:t xml:space="preserve"> και το</w:t>
      </w:r>
      <w:r>
        <w:t>υ Αναδόχου θα υπογραφεί Σύμβαση.</w:t>
      </w:r>
    </w:p>
    <w:p w:rsidR="00D20E5A" w:rsidRPr="00A11170" w:rsidRDefault="00D20E5A" w:rsidP="004102BE">
      <w:pPr>
        <w:numPr>
          <w:ilvl w:val="0"/>
          <w:numId w:val="29"/>
        </w:numPr>
        <w:spacing w:before="100" w:beforeAutospacing="1" w:after="100" w:afterAutospacing="1" w:line="360" w:lineRule="auto"/>
        <w:jc w:val="both"/>
      </w:pPr>
      <w:r w:rsidRPr="00A11170">
        <w:t xml:space="preserve">Τυχόν υποβολή σχεδίων Σύμβασης από τους υποψηφίους μαζί με τις </w:t>
      </w:r>
      <w:r>
        <w:t>Προσφο</w:t>
      </w:r>
      <w:r w:rsidRPr="00A11170">
        <w:t xml:space="preserve">ρές τους, δε δημιουργεί καμία δέσμευση για την </w:t>
      </w:r>
      <w:r>
        <w:t>Αναθέτουσα</w:t>
      </w:r>
      <w:r w:rsidRPr="00A11170">
        <w:t xml:space="preserve"> Αρχή.</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t xml:space="preserve">Η Σύμβαση θα καταρτιστεί στην ελληνική γλώσσα με βάση τους όρους που περιλαμβάνονται στη Διακήρυξη και την </w:t>
      </w:r>
      <w:r>
        <w:t>Προσφο</w:t>
      </w:r>
      <w:r w:rsidRPr="00A11170">
        <w:t xml:space="preserve">ρά του Αναδόχου, θα διέπεται από το ελληνικό δίκαιο και δεν μπορεί να περιέχει όρους αντίθετους προς το περιεχόμενο της παρούσας. Το κείμενο της Σύμβασης θα κατισχύει των παραρτημάτων της εκτός προφανών ή πασίδηλων παραδρομών. Για θέματα, που δε θα ρυθμίζονται ρητώς από τη Σύμβαση και τα παραρτήματα αυτής ή σε περίπτωση που ανακύψουν αντικρουόμενοι - αντιφατικοί όροι και διατάξεις αυτής, θα λαμβάνονται υπόψη κατά σειρά η Τεχνική </w:t>
      </w:r>
      <w:r>
        <w:t>Προσφο</w:t>
      </w:r>
      <w:r w:rsidRPr="00A11170">
        <w:t xml:space="preserve">ρά του Αναδόχου, </w:t>
      </w:r>
      <w:r w:rsidRPr="00A11170">
        <w:lastRenderedPageBreak/>
        <w:t xml:space="preserve">η Οικονομική του </w:t>
      </w:r>
      <w:r>
        <w:t>Προσφο</w:t>
      </w:r>
      <w:r w:rsidRPr="00A11170">
        <w:t>ρά και η παρούσα Διακήρυξη, εφαρμοζομένων επίσης συμπληρωματικώς των οικείων διατάξεων του Αστικού Κώδικα.</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t xml:space="preserve">Ο </w:t>
      </w:r>
      <w:r>
        <w:t>Ανάδοχος</w:t>
      </w:r>
      <w:r w:rsidRPr="00A11170">
        <w:t xml:space="preserve"> στον οποίο έχει κατακυρωθεί ο Διαγωνισμός υποχρεούται να προσέλθει μέσα σε </w:t>
      </w:r>
      <w:r w:rsidRPr="00A11170">
        <w:rPr>
          <w:b/>
          <w:bCs/>
        </w:rPr>
        <w:t xml:space="preserve">δέκα (10) ημέρες </w:t>
      </w:r>
      <w:r w:rsidRPr="00A11170">
        <w:t xml:space="preserve">από την ημερομηνία ανακοίνωσης των αποτελεσμάτων του ελέγχου των Δικαιολογητικών Κατακύρωσης, για υπογραφή της σχετικής Σύμβασης προσκομίζοντας </w:t>
      </w:r>
      <w:r w:rsidRPr="00A11170">
        <w:rPr>
          <w:b/>
          <w:bCs/>
        </w:rPr>
        <w:t>Εγγυητική Επιστολή Καλής Εκτέλεσης Σύμβασης</w:t>
      </w:r>
      <w:r w:rsidRPr="00A11170">
        <w:t xml:space="preserve">, το ύψος της οποίας αντιστοιχεί σε ποσοστό </w:t>
      </w:r>
      <w:r w:rsidRPr="00A11170">
        <w:rPr>
          <w:b/>
          <w:bCs/>
        </w:rPr>
        <w:t xml:space="preserve">10% </w:t>
      </w:r>
      <w:r w:rsidRPr="00A11170">
        <w:t>του συμβατικού τιμήματος μη συμπεριλαμβανομένου ΦΠΑ.</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t xml:space="preserve">Αν περάσει η προθεσμία των ανωτέρω </w:t>
      </w:r>
      <w:r w:rsidRPr="00A11170">
        <w:rPr>
          <w:b/>
          <w:bCs/>
        </w:rPr>
        <w:t xml:space="preserve">δέκα (10) ημερών </w:t>
      </w:r>
      <w:r w:rsidRPr="00A11170">
        <w:t xml:space="preserve">χωρίς ο </w:t>
      </w:r>
      <w:r>
        <w:t>Ανάδοχος</w:t>
      </w:r>
      <w:r w:rsidRPr="00A11170">
        <w:t xml:space="preserve"> να έχει παρουσιαστεί για να υπογράψει τη Σύμβαση, ή προσέλθει αλλά δεν καταθέσει </w:t>
      </w:r>
      <w:r w:rsidRPr="00A11170">
        <w:rPr>
          <w:b/>
          <w:bCs/>
        </w:rPr>
        <w:t>Εγγύηση Καλής Εκτέλεσης Σύμβασης</w:t>
      </w:r>
      <w:r w:rsidRPr="00A11170">
        <w:t xml:space="preserve">, εντός του ανωτέρω χρονικού ορίου, μπορεί να κηρυχθεί έκπτωτος, και να καταπέσει υπέρ της </w:t>
      </w:r>
      <w:r>
        <w:t>Αναθέτουσα</w:t>
      </w:r>
      <w:r w:rsidRPr="00A11170">
        <w:t xml:space="preserve"> Αρχή η Εγγύηση Συμμετοχής, χω</w:t>
      </w:r>
      <w:r>
        <w:t xml:space="preserve">ρίς άλλη διαδικαστική ενέργεια. </w:t>
      </w:r>
      <w:r w:rsidRPr="00A11170">
        <w:t xml:space="preserve">Σε αυτή την περίπτωση, η </w:t>
      </w:r>
      <w:r>
        <w:t>Αναθέτουσα</w:t>
      </w:r>
      <w:r w:rsidRPr="00A11170">
        <w:t xml:space="preserve"> Αρχή</w:t>
      </w:r>
      <w:r w:rsidRPr="00A11170">
        <w:rPr>
          <w:b/>
          <w:bCs/>
        </w:rPr>
        <w:t xml:space="preserve"> </w:t>
      </w:r>
      <w:r w:rsidRPr="00A11170">
        <w:t xml:space="preserve">αποφασίζει την ανάθεση της Σύμβασης στον επόμενο στη σειρά κατάταξης διαγωνιζόμενο. Η απόφαση αυτή λαμβάνεται εις βάρος του εκπτώτου και θα αφορά κάθε μέτρο για την αποκατάσταση </w:t>
      </w:r>
      <w:r>
        <w:t>κάθε ζημιάς της Αναθέτουσα Αρχή.</w:t>
      </w:r>
    </w:p>
    <w:p w:rsidR="00D20E5A" w:rsidRPr="000F6BE6" w:rsidRDefault="00D20E5A" w:rsidP="004102BE">
      <w:pPr>
        <w:numPr>
          <w:ilvl w:val="0"/>
          <w:numId w:val="29"/>
        </w:numPr>
        <w:spacing w:before="100" w:beforeAutospacing="1" w:after="100" w:afterAutospacing="1" w:line="360" w:lineRule="auto"/>
        <w:ind w:left="357" w:hanging="357"/>
        <w:jc w:val="both"/>
      </w:pPr>
      <w:r w:rsidRPr="000F6BE6">
        <w:t xml:space="preserve">Η ανωτέρω </w:t>
      </w:r>
      <w:r w:rsidRPr="000F6BE6">
        <w:rPr>
          <w:b/>
          <w:bCs/>
        </w:rPr>
        <w:t xml:space="preserve">Εγγυητική Επιστολή </w:t>
      </w:r>
      <w:r w:rsidRPr="000F6BE6">
        <w:t xml:space="preserve">εκδίδεται σύμφωνα με το υπόδειγμα (βλ. </w:t>
      </w:r>
      <w:r w:rsidRPr="000F6BE6">
        <w:rPr>
          <w:b/>
          <w:bCs/>
        </w:rPr>
        <w:t>C.1.2</w:t>
      </w:r>
      <w:r w:rsidRPr="000F6BE6">
        <w:t>).</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t xml:space="preserve">Η </w:t>
      </w:r>
      <w:r w:rsidRPr="00A11170">
        <w:rPr>
          <w:b/>
          <w:bCs/>
        </w:rPr>
        <w:t xml:space="preserve">Εγγύηση Συμμετοχής </w:t>
      </w:r>
      <w:r w:rsidRPr="00A11170">
        <w:t xml:space="preserve">που αφορά στον Ανάδοχο στον οποίο κατακυρώθηκε η Σύμβαση, επιστρέφεται μετά την κατάθεση της προβλεπόμενης Εγγύησης Καλής Εκτέλεσης και μέσα σε </w:t>
      </w:r>
      <w:r w:rsidRPr="00A11170">
        <w:rPr>
          <w:b/>
          <w:bCs/>
        </w:rPr>
        <w:t xml:space="preserve">δέκα (10) ημέρες </w:t>
      </w:r>
      <w:r w:rsidRPr="00A11170">
        <w:t xml:space="preserve">από την υπογραφή της Σύμβασης. Οι Εγγυήσεις Συμμετοχής των υπόλοιπων υποψηφίων Αναδόχων τους επιστρέφονται μέσα σε </w:t>
      </w:r>
      <w:r w:rsidRPr="00A11170">
        <w:rPr>
          <w:b/>
          <w:bCs/>
        </w:rPr>
        <w:t>δέκα (10) ημέρες</w:t>
      </w:r>
      <w:r w:rsidRPr="00A11170">
        <w:t xml:space="preserve"> από την ημερομηνία ανακοίνωσης της κατακύρωσης.</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t xml:space="preserve">Η </w:t>
      </w:r>
      <w:r w:rsidRPr="00A11170">
        <w:rPr>
          <w:b/>
          <w:bCs/>
        </w:rPr>
        <w:t xml:space="preserve">Εγγύηση Καλής Εκτέλεσης Σύμβασης </w:t>
      </w:r>
      <w:r w:rsidRPr="00A11170">
        <w:t xml:space="preserve">και η </w:t>
      </w:r>
      <w:r w:rsidRPr="00A11170">
        <w:rPr>
          <w:b/>
          <w:bCs/>
        </w:rPr>
        <w:t xml:space="preserve">Εγγύηση Προκαταβολής </w:t>
      </w:r>
      <w:r w:rsidRPr="00A11170">
        <w:t xml:space="preserve">(εφόσον προβλέπεται καταβολή προκαταβολής) επιστρέφονται μετά την οριστική ποσοτική και ποιοτική παραλαβή του </w:t>
      </w:r>
      <w:r>
        <w:t>Έργο</w:t>
      </w:r>
      <w:r w:rsidRPr="00A11170">
        <w:t xml:space="preserve">υ, ύστερα από την εκκαθάριση των τυχόν απαιτήσεων από τους δύο συμβαλλόμενους και μετά την κατάθεση της </w:t>
      </w:r>
      <w:r w:rsidRPr="00A11170">
        <w:rPr>
          <w:b/>
          <w:bCs/>
        </w:rPr>
        <w:t>Εγγυητικής Επιστολής Καλής Λειτουργίας</w:t>
      </w:r>
      <w:r>
        <w:t>.</w:t>
      </w:r>
    </w:p>
    <w:p w:rsidR="00D20E5A" w:rsidRPr="00A11170" w:rsidRDefault="00D20E5A" w:rsidP="004102BE">
      <w:pPr>
        <w:numPr>
          <w:ilvl w:val="0"/>
          <w:numId w:val="29"/>
        </w:numPr>
        <w:spacing w:before="100" w:beforeAutospacing="1" w:after="100" w:afterAutospacing="1" w:line="360" w:lineRule="auto"/>
        <w:ind w:left="357" w:hanging="357"/>
        <w:jc w:val="both"/>
      </w:pPr>
      <w:r w:rsidRPr="00A11170">
        <w:lastRenderedPageBreak/>
        <w:t xml:space="preserve">Εάν μετά την κατακύρωση του Διαγωνισμού και πριν από την παράδοση εξοπλισμού/έτοιμου λογισμικού, στα πλαίσια της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ο </w:t>
      </w:r>
      <w:r>
        <w:t>Ανάδοχος</w:t>
      </w:r>
      <w:r w:rsidRPr="00A11170">
        <w:t xml:space="preserve"> υποχρεούται, και η </w:t>
      </w:r>
      <w:r>
        <w:t>Αναθέτουσα</w:t>
      </w:r>
      <w:r w:rsidRPr="00A11170">
        <w:t xml:space="preserve"> Αρχή</w:t>
      </w:r>
      <w:r w:rsidRPr="00A11170">
        <w:rPr>
          <w:b/>
          <w:bCs/>
        </w:rPr>
        <w:t xml:space="preserve"> </w:t>
      </w:r>
      <w:r w:rsidRPr="00A11170">
        <w:t>δύναται να αποδεχθεί, να τα προμηθεύσει αντί των προσφερθέντων, με την προϋπόθεση ότι δεν επέρχεται οποιαδήποτε πρόσθετη οικονομική επιβάρυνση.</w:t>
      </w:r>
    </w:p>
    <w:p w:rsidR="00D20E5A" w:rsidRDefault="00D20E5A" w:rsidP="004102BE">
      <w:pPr>
        <w:numPr>
          <w:ilvl w:val="0"/>
          <w:numId w:val="29"/>
        </w:numPr>
        <w:spacing w:before="100" w:beforeAutospacing="1" w:after="100" w:afterAutospacing="1" w:line="360" w:lineRule="auto"/>
        <w:ind w:left="357" w:hanging="357"/>
        <w:jc w:val="both"/>
      </w:pPr>
      <w:r w:rsidRPr="00A11170">
        <w:t xml:space="preserve">Η Σύμβαση δύναται να τροποποιηθεί κατόπιν έγγραφης συμφωνίας των συμβαλλόμενων μερών στο πλαίσιο της Διακήρυξης, του Κανονισμού Προμηθειών της </w:t>
      </w:r>
      <w:r>
        <w:t>Αναθέτουσα</w:t>
      </w:r>
      <w:r w:rsidRPr="00A11170">
        <w:t xml:space="preserve"> Αρχή και του ισχύοντος θεσμικού Κοινοτικού πλαισίου δημοσίων συμβάσεων.</w:t>
      </w:r>
    </w:p>
    <w:p w:rsidR="00D20E5A" w:rsidRPr="006B5720" w:rsidRDefault="00D20E5A" w:rsidP="004102BE">
      <w:pPr>
        <w:pStyle w:val="2"/>
        <w:numPr>
          <w:ilvl w:val="1"/>
          <w:numId w:val="38"/>
        </w:numPr>
        <w:tabs>
          <w:tab w:val="clear" w:pos="1080"/>
          <w:tab w:val="clear" w:pos="1440"/>
          <w:tab w:val="clear" w:pos="1980"/>
        </w:tabs>
        <w:spacing w:line="360" w:lineRule="auto"/>
      </w:pPr>
      <w:bookmarkStart w:id="826" w:name="_Toc306707313"/>
      <w:bookmarkStart w:id="827" w:name="_Toc306707314"/>
      <w:bookmarkStart w:id="828" w:name="_Toc305413261"/>
      <w:bookmarkStart w:id="829" w:name="_Toc334370905"/>
      <w:bookmarkEnd w:id="826"/>
      <w:bookmarkEnd w:id="827"/>
      <w:r w:rsidRPr="006B5720">
        <w:t>Τρόπος Πληρωμής – Κρατήσεις</w:t>
      </w:r>
      <w:bookmarkEnd w:id="828"/>
      <w:bookmarkEnd w:id="829"/>
    </w:p>
    <w:p w:rsidR="00D20E5A" w:rsidRPr="006B5720" w:rsidRDefault="00D20E5A" w:rsidP="00C2043B">
      <w:r w:rsidRPr="006B5720">
        <w:t xml:space="preserve"> Το 25% της αξίας μετά την παραλαβή των παραδοτέων των Φάσεων 1,2 και 3</w:t>
      </w:r>
    </w:p>
    <w:p w:rsidR="00D20E5A" w:rsidRPr="006B5720" w:rsidRDefault="00D20E5A" w:rsidP="00C2043B"/>
    <w:p w:rsidR="00D20E5A" w:rsidRPr="006B5720" w:rsidRDefault="00D20E5A" w:rsidP="00C2043B">
      <w:r w:rsidRPr="006B5720">
        <w:t>Επιπλέον 20% με την παραλαβή των παραδοτέων της Φάσης 4</w:t>
      </w:r>
    </w:p>
    <w:p w:rsidR="00D20E5A" w:rsidRPr="006B5720" w:rsidRDefault="00D20E5A" w:rsidP="00C2043B"/>
    <w:p w:rsidR="00D20E5A" w:rsidRPr="006B5720" w:rsidRDefault="00D20E5A" w:rsidP="00C2043B">
      <w:r w:rsidRPr="006B5720">
        <w:t>Επιπλέον 30% με την παραλαβή των παραδοτέων της Φάσης 5</w:t>
      </w:r>
    </w:p>
    <w:p w:rsidR="00D20E5A" w:rsidRPr="006B5720" w:rsidRDefault="00D20E5A" w:rsidP="00C2043B"/>
    <w:p w:rsidR="00D20E5A" w:rsidRPr="006B5720" w:rsidRDefault="00D20E5A" w:rsidP="00C2043B">
      <w:r w:rsidRPr="006B5720">
        <w:t xml:space="preserve">Το υπόλοιπο 25% μετά την </w:t>
      </w:r>
      <w:r w:rsidRPr="006B5720">
        <w:rPr>
          <w:sz w:val="22"/>
          <w:szCs w:val="22"/>
        </w:rPr>
        <w:t xml:space="preserve">οριστική παραλαβή του συστήματος (σύστημα σε πλήρη  λειτουργία -  παραλαβή </w:t>
      </w:r>
      <w:r w:rsidRPr="006B5720">
        <w:t xml:space="preserve"> των παραδοτέων της Φάσης 6)</w:t>
      </w:r>
    </w:p>
    <w:p w:rsidR="00D20E5A" w:rsidRPr="00A11170" w:rsidRDefault="00D20E5A" w:rsidP="00C10AA5">
      <w:pPr>
        <w:spacing w:before="100" w:beforeAutospacing="1" w:after="100" w:afterAutospacing="1" w:line="360" w:lineRule="auto"/>
        <w:jc w:val="both"/>
      </w:pPr>
      <w:r w:rsidRPr="00A11170">
        <w:t xml:space="preserve">Η πληρωμή της αξίας του υπό ανάθεση </w:t>
      </w:r>
      <w:r>
        <w:t>Έργο</w:t>
      </w:r>
      <w:r w:rsidRPr="00A11170">
        <w:t>υ θα γίνεται με την προσκόμιση των νομίμων παραστατικών και δικαιολογητικών που προβλέπονται από τις ισχύουσες διατάξεις καθώς και κάθε άλλου δικαιολογητικού που τυχόν ήθελε ζητηθεί από τις αρμόδιες υπηρεσίες που διενεργούν τον έλεγχο και την πληρωμή.</w:t>
      </w:r>
    </w:p>
    <w:p w:rsidR="00D20E5A" w:rsidRPr="00A11170" w:rsidRDefault="00D20E5A" w:rsidP="00C10AA5">
      <w:pPr>
        <w:spacing w:before="100" w:beforeAutospacing="1" w:after="100" w:afterAutospacing="1" w:line="360" w:lineRule="auto"/>
        <w:jc w:val="both"/>
      </w:pPr>
      <w:r w:rsidRPr="00A11170">
        <w:t>Ο ανωτέρω τρόπο</w:t>
      </w:r>
      <w:r>
        <w:t>ς</w:t>
      </w:r>
      <w:r w:rsidRPr="00A11170">
        <w:t xml:space="preserve"> πληρωμής δύναται να τροποποιηθ</w:t>
      </w:r>
      <w:r>
        <w:t>εί</w:t>
      </w:r>
      <w:r w:rsidRPr="00A11170">
        <w:t xml:space="preserve"> για τις ανάγκες του </w:t>
      </w:r>
      <w:r>
        <w:t>Έργο</w:t>
      </w:r>
      <w:r w:rsidRPr="00A11170">
        <w:t xml:space="preserve">υ κατά τη διάρκεια υλοποίησης της Σύμβασης, με βάση τα ορόσημα του </w:t>
      </w:r>
      <w:r>
        <w:t>Έργο</w:t>
      </w:r>
      <w:r w:rsidRPr="00A11170">
        <w:t xml:space="preserve">υ, υπό την προϋπόθεση ότι η εκάστοτε πληρωμή δεν θα υπερβαίνει το αντικείμενο του </w:t>
      </w:r>
      <w:r>
        <w:t>Έργο</w:t>
      </w:r>
      <w:r w:rsidRPr="00A11170">
        <w:t>υ που θα έχει παραληφθεί.</w:t>
      </w:r>
    </w:p>
    <w:p w:rsidR="00D20E5A" w:rsidRPr="00A11170" w:rsidRDefault="00D20E5A" w:rsidP="004102BE">
      <w:pPr>
        <w:pStyle w:val="2"/>
        <w:numPr>
          <w:ilvl w:val="1"/>
          <w:numId w:val="38"/>
        </w:numPr>
        <w:tabs>
          <w:tab w:val="clear" w:pos="1080"/>
          <w:tab w:val="clear" w:pos="1440"/>
          <w:tab w:val="clear" w:pos="1980"/>
        </w:tabs>
        <w:spacing w:line="360" w:lineRule="auto"/>
      </w:pPr>
      <w:bookmarkStart w:id="830" w:name="_Toc305413262"/>
      <w:bookmarkStart w:id="831" w:name="_Toc334370906"/>
      <w:r w:rsidRPr="00A11170">
        <w:lastRenderedPageBreak/>
        <w:t>Εκτελωνισμός - Φόροι - Δασμοί</w:t>
      </w:r>
      <w:bookmarkEnd w:id="830"/>
      <w:bookmarkEnd w:id="831"/>
    </w:p>
    <w:p w:rsidR="00D20E5A" w:rsidRPr="00A11170" w:rsidRDefault="00D20E5A" w:rsidP="00C10AA5">
      <w:pPr>
        <w:spacing w:before="100" w:beforeAutospacing="1" w:after="100" w:afterAutospacing="1" w:line="360" w:lineRule="auto"/>
        <w:jc w:val="both"/>
      </w:pPr>
      <w:r w:rsidRPr="00A11170">
        <w:t xml:space="preserve">Ο </w:t>
      </w:r>
      <w:r>
        <w:t>Ανάδοχος</w:t>
      </w:r>
      <w:r w:rsidRPr="00A11170">
        <w:t xml:space="preserve"> θα αναλάβει τον εκτελωνισμό του εξοπλισμού, τον οποίο θα παραδώσει, εγκαταστήσει και θέσει σε λειτουργία ελεύθερο στους χώρους εγκατάστασής του. Οι δασμοί, φόροι και λοιπές δημοσιονομικές επιβαρύνσεις βαρύνουν τον Ανάδοχο.</w:t>
      </w:r>
    </w:p>
    <w:p w:rsidR="00D20E5A" w:rsidRPr="009A7D5F" w:rsidRDefault="00D20E5A" w:rsidP="004102BE">
      <w:pPr>
        <w:pStyle w:val="2"/>
        <w:numPr>
          <w:ilvl w:val="1"/>
          <w:numId w:val="38"/>
        </w:numPr>
        <w:tabs>
          <w:tab w:val="clear" w:pos="1080"/>
          <w:tab w:val="clear" w:pos="1440"/>
          <w:tab w:val="clear" w:pos="1980"/>
        </w:tabs>
        <w:spacing w:line="360" w:lineRule="auto"/>
      </w:pPr>
      <w:bookmarkStart w:id="832" w:name="_Toc305413263"/>
      <w:bookmarkStart w:id="833" w:name="_Toc334370907"/>
      <w:r w:rsidRPr="00A11170">
        <w:t>Περίοδοι Εγγύησης και Συντήρησης</w:t>
      </w:r>
      <w:bookmarkEnd w:id="832"/>
      <w:bookmarkEnd w:id="833"/>
    </w:p>
    <w:p w:rsidR="00D20E5A" w:rsidRPr="00A11170" w:rsidRDefault="00D20E5A" w:rsidP="00C10AA5">
      <w:pPr>
        <w:spacing w:before="100" w:beforeAutospacing="1" w:after="100" w:afterAutospacing="1" w:line="360" w:lineRule="auto"/>
        <w:jc w:val="both"/>
      </w:pPr>
      <w:r w:rsidRPr="00A11170">
        <w:t xml:space="preserve">Για την καλή λειτουργία του </w:t>
      </w:r>
      <w:r>
        <w:t>Έργο</w:t>
      </w:r>
      <w:r w:rsidRPr="00A11170">
        <w:t xml:space="preserve">υ, μετά την οριστική παραλαβή του, ο </w:t>
      </w:r>
      <w:r>
        <w:t>Ανάδοχος</w:t>
      </w:r>
      <w:r w:rsidRPr="00A11170">
        <w:t xml:space="preserve"> υποχρεούται να καταθέσει </w:t>
      </w:r>
      <w:r w:rsidRPr="00A11170">
        <w:rPr>
          <w:b/>
          <w:bCs/>
        </w:rPr>
        <w:t>Εγγυητική Επιστολή Καλής Λειτουργίας</w:t>
      </w:r>
      <w:r w:rsidRPr="00A11170">
        <w:t xml:space="preserve"> (βλ. υπόδειγμα C.1.4), η αξία της οποίας θα ανέρχεται σε </w:t>
      </w:r>
      <w:r w:rsidRPr="00F2565F">
        <w:t xml:space="preserve">ποσοστό </w:t>
      </w:r>
      <w:r w:rsidRPr="00F2565F">
        <w:rPr>
          <w:b/>
          <w:bCs/>
        </w:rPr>
        <w:t xml:space="preserve">2,5% </w:t>
      </w:r>
      <w:r w:rsidRPr="00F2565F">
        <w:t>του συμβατικού τιμήματος μη συμπεριλαμβανομένου ΦΠΑ.</w:t>
      </w:r>
    </w:p>
    <w:p w:rsidR="00D20E5A" w:rsidRPr="00A11170" w:rsidRDefault="00D20E5A" w:rsidP="00C10AA5">
      <w:pPr>
        <w:spacing w:before="100" w:beforeAutospacing="1" w:after="100" w:afterAutospacing="1" w:line="360" w:lineRule="auto"/>
        <w:jc w:val="both"/>
      </w:pPr>
      <w:r w:rsidRPr="00A11170">
        <w:t xml:space="preserve">Σε περίπτωση </w:t>
      </w:r>
      <w:r>
        <w:t>Προσφο</w:t>
      </w:r>
      <w:r w:rsidRPr="00A11170">
        <w:t xml:space="preserve">ράς Περιόδου Εγγύησης μεγαλύτερης της ζητούμενης, το παραπάνω ποσοστό (2,5%) της Εγγυητικής Επιστολής </w:t>
      </w:r>
      <w:r w:rsidRPr="00A11170">
        <w:rPr>
          <w:b/>
          <w:bCs/>
        </w:rPr>
        <w:t>προσαυξάνεται κατά μία (1) ποσοστιαία μονάδα</w:t>
      </w:r>
      <w:r w:rsidRPr="00A11170">
        <w:t xml:space="preserve"> για κάθε επί πλέον προσφερόμενο έτος εγγύησης. Κατά την Περίοδο Εγγύησης, ο </w:t>
      </w:r>
      <w:r>
        <w:t>Ανάδοχος</w:t>
      </w:r>
      <w:r w:rsidRPr="00A11170">
        <w:t xml:space="preserve"> ευθύνεται για την καλή λειτουργία του συνόλου του </w:t>
      </w:r>
      <w:r>
        <w:t>Έργο</w:t>
      </w:r>
      <w:r w:rsidRPr="00A11170">
        <w:t xml:space="preserve">υ. Επίσης κατά την ίδια περίοδο οφείλει να αποκαταστήσει οποιαδήποτε βλάβη με τρόπο και σε χρόνο ανάλογα με τα όσα </w:t>
      </w:r>
      <w:r w:rsidRPr="000F6BE6">
        <w:t>περιγράφονται (βλ. Α4.5)</w:t>
      </w:r>
      <w:r w:rsidRPr="00A11170">
        <w:t xml:space="preserve"> </w:t>
      </w:r>
    </w:p>
    <w:p w:rsidR="00D20E5A" w:rsidRPr="00A11170" w:rsidRDefault="00D20E5A" w:rsidP="00C10AA5">
      <w:pPr>
        <w:spacing w:before="100" w:beforeAutospacing="1" w:after="100" w:afterAutospacing="1" w:line="360" w:lineRule="auto"/>
        <w:jc w:val="both"/>
      </w:pPr>
      <w:r w:rsidRPr="00A11170">
        <w:t xml:space="preserve">Η </w:t>
      </w:r>
      <w:r w:rsidRPr="00A11170">
        <w:rPr>
          <w:b/>
          <w:bCs/>
        </w:rPr>
        <w:t>Εγγύηση Καλής Λειτουργίας</w:t>
      </w:r>
      <w:r w:rsidRPr="00A11170">
        <w:t xml:space="preserve"> επιστρέφεται μετά τη λήξη της περιόδου Εγγύησης, ύστερα από την εκκαθάριση των τυχόν απαιτήσεων από τους δύο συμβαλλόμενους.</w:t>
      </w:r>
    </w:p>
    <w:p w:rsidR="00D20E5A" w:rsidRPr="00A11170" w:rsidRDefault="00D20E5A" w:rsidP="00C10AA5">
      <w:pPr>
        <w:spacing w:before="100" w:beforeAutospacing="1" w:after="100" w:afterAutospacing="1" w:line="360" w:lineRule="auto"/>
        <w:jc w:val="both"/>
      </w:pPr>
      <w:r w:rsidRPr="00A11170">
        <w:t xml:space="preserve">Η ευθύνη του Αναδόχου για την καλή λειτουργία του συνόλου του </w:t>
      </w:r>
      <w:r>
        <w:t>Έργο</w:t>
      </w:r>
      <w:r w:rsidRPr="00A11170">
        <w:t>υ κατά την Περίοδο Συντήρησης θα καθορίζεται στα σχετικά άρθρα της Σύμβασης Συντήρησης, όπου θα συμπεριλαμβάνονται και οι</w:t>
      </w:r>
      <w:r>
        <w:t>,</w:t>
      </w:r>
      <w:r w:rsidRPr="00A11170">
        <w:t xml:space="preserve"> στην παρούσα Διακήρυξη</w:t>
      </w:r>
      <w:r>
        <w:t>,</w:t>
      </w:r>
      <w:r w:rsidRPr="00A11170">
        <w:t xml:space="preserve"> οριζόμενες ποινικές ρήτρες.</w:t>
      </w:r>
    </w:p>
    <w:p w:rsidR="00D20E5A" w:rsidRPr="00A11170" w:rsidRDefault="00D20E5A" w:rsidP="00C10AA5">
      <w:pPr>
        <w:spacing w:before="100" w:beforeAutospacing="1" w:after="100" w:afterAutospacing="1" w:line="360" w:lineRule="auto"/>
        <w:jc w:val="both"/>
      </w:pPr>
      <w:r w:rsidRPr="00D30A22">
        <w:t xml:space="preserve">Η </w:t>
      </w:r>
      <w:r>
        <w:t>Αναθέτουσα</w:t>
      </w:r>
      <w:r w:rsidRPr="00D30A22">
        <w:t xml:space="preserve"> Αρχή</w:t>
      </w:r>
      <w:r w:rsidRPr="00A11170">
        <w:t xml:space="preserve"> στα πλαίσια της συντήρησης διατηρεί το δικαίωμα να εξαιρεί ή να επανεντάσσει οποιοδήποτε από τα υπό προμήθεια είδη (εξοπλισμό και </w:t>
      </w:r>
      <w:r w:rsidRPr="00A11170">
        <w:lastRenderedPageBreak/>
        <w:t>λογισμικό) στη Σύμβαση Συντήρησης, αναπροσαρμόζοντας ανάλογα το κόστος συντήρησης.</w:t>
      </w:r>
    </w:p>
    <w:p w:rsidR="00D20E5A" w:rsidRPr="00A11170" w:rsidRDefault="00D20E5A" w:rsidP="00C10AA5">
      <w:pPr>
        <w:spacing w:before="100" w:beforeAutospacing="1" w:after="100" w:afterAutospacing="1" w:line="360" w:lineRule="auto"/>
        <w:jc w:val="both"/>
      </w:pPr>
      <w:r w:rsidRPr="00A11170">
        <w:t>Σε περίπτωση επανένταξης στη συντήρηση κάποιου προϊόντος που είχε εξαιρεθεί, τα συμβαλλόμενα μέρη εξακολουθούν να έχουν τις ίδιες υποχρεώσεις και δικαιώματα που θα είχαν εάν το συγκεκριμένο προϊόν δεν είχε ποτέ εξαιρεθεί από τη συντήρηση.</w:t>
      </w:r>
    </w:p>
    <w:p w:rsidR="00D20E5A" w:rsidRPr="00A11170" w:rsidRDefault="00D20E5A" w:rsidP="004102BE">
      <w:pPr>
        <w:pStyle w:val="2"/>
        <w:numPr>
          <w:ilvl w:val="1"/>
          <w:numId w:val="38"/>
        </w:numPr>
        <w:tabs>
          <w:tab w:val="clear" w:pos="1080"/>
          <w:tab w:val="clear" w:pos="1440"/>
          <w:tab w:val="clear" w:pos="1980"/>
        </w:tabs>
        <w:spacing w:line="360" w:lineRule="auto"/>
      </w:pPr>
      <w:bookmarkStart w:id="834" w:name="_Toc305413264"/>
      <w:bookmarkStart w:id="835" w:name="_Toc334370908"/>
      <w:r w:rsidRPr="00A11170">
        <w:t>Ποινικές Ρήτρες – Εκπτώσεις</w:t>
      </w:r>
      <w:bookmarkEnd w:id="834"/>
      <w:bookmarkEnd w:id="835"/>
    </w:p>
    <w:p w:rsidR="00D20E5A" w:rsidRPr="00A11170" w:rsidRDefault="00D20E5A" w:rsidP="00C10AA5">
      <w:pPr>
        <w:spacing w:before="100" w:beforeAutospacing="1" w:after="100" w:afterAutospacing="1" w:line="360" w:lineRule="auto"/>
        <w:jc w:val="both"/>
      </w:pPr>
      <w:r w:rsidRPr="00A11170">
        <w:t xml:space="preserve">Η παράδοση και η παραλαβή του </w:t>
      </w:r>
      <w:r>
        <w:t>Έργο</w:t>
      </w:r>
      <w:r w:rsidRPr="00A11170">
        <w:t>υ θα γίνει σύμφωνα με το χρονοδιάγραμμα υλοποίησής του.</w:t>
      </w:r>
    </w:p>
    <w:p w:rsidR="00D20E5A" w:rsidRPr="00A11170" w:rsidRDefault="00D20E5A" w:rsidP="00C10AA5">
      <w:pPr>
        <w:spacing w:before="100" w:beforeAutospacing="1" w:after="100" w:afterAutospacing="1" w:line="360" w:lineRule="auto"/>
        <w:jc w:val="both"/>
      </w:pPr>
      <w:r w:rsidRPr="00A11170">
        <w:t xml:space="preserve">Σε περίπτωση καθυστέρησης παράδοσης ενδιάμεσης Φάσης του </w:t>
      </w:r>
      <w:r>
        <w:t>Έργο</w:t>
      </w:r>
      <w:r w:rsidRPr="00A11170">
        <w:t>υ ή του συνόλου αυτού από υπέρβαση τμηματικής ή συνολικής προθεσμίας με υπαιτιότητα του Αναδόχου επιβάλλονται κυρώσεις σύμφωνα με τα παρακάτω:</w:t>
      </w:r>
    </w:p>
    <w:p w:rsidR="00D20E5A" w:rsidRPr="00A11170" w:rsidRDefault="00D20E5A" w:rsidP="004102BE">
      <w:pPr>
        <w:numPr>
          <w:ilvl w:val="0"/>
          <w:numId w:val="34"/>
        </w:numPr>
        <w:spacing w:before="100" w:beforeAutospacing="1" w:after="100" w:afterAutospacing="1" w:line="360" w:lineRule="auto"/>
        <w:jc w:val="both"/>
      </w:pPr>
      <w:r w:rsidRPr="00A11170">
        <w:t xml:space="preserve">Αν παρέλθουν οι συμφωνημένες ημερομηνίες παράδοσης και τα παραδοτέα δεν παραδοθούν σύμφωνα με τους συμβατικούς όρους, τότε ο </w:t>
      </w:r>
      <w:r>
        <w:t>Ανάδοχος</w:t>
      </w:r>
      <w:r w:rsidRPr="00A11170">
        <w:t xml:space="preserve"> υποχρεούται να καταβάλλει ως ποινική ρήτρα για κάθε ημέρα καθυστέρησης:</w:t>
      </w:r>
    </w:p>
    <w:p w:rsidR="00D20E5A" w:rsidRPr="00A11170" w:rsidRDefault="00D20E5A" w:rsidP="004102BE">
      <w:pPr>
        <w:numPr>
          <w:ilvl w:val="1"/>
          <w:numId w:val="34"/>
        </w:numPr>
        <w:spacing w:before="100" w:beforeAutospacing="1" w:after="100" w:afterAutospacing="1" w:line="360" w:lineRule="auto"/>
        <w:jc w:val="both"/>
      </w:pPr>
      <w:r w:rsidRPr="00A11170">
        <w:t xml:space="preserve">ποσοστό </w:t>
      </w:r>
      <w:r w:rsidRPr="00A11170">
        <w:rPr>
          <w:b/>
          <w:bCs/>
        </w:rPr>
        <w:t xml:space="preserve">0,2% </w:t>
      </w:r>
      <w:r w:rsidRPr="00A11170">
        <w:t xml:space="preserve">επί της συμβατικής τιμής των παραδοτέων που καθυστερούν, εφόσον αυτά είναι διακριτά κοστολογημένα στην οικονομική </w:t>
      </w:r>
      <w:r>
        <w:t>Προσφο</w:t>
      </w:r>
      <w:r w:rsidRPr="00A11170">
        <w:t>ρά του Αναδόχου</w:t>
      </w:r>
    </w:p>
    <w:p w:rsidR="00D20E5A" w:rsidRPr="00A11170" w:rsidRDefault="00D20E5A" w:rsidP="004102BE">
      <w:pPr>
        <w:numPr>
          <w:ilvl w:val="1"/>
          <w:numId w:val="34"/>
        </w:numPr>
        <w:spacing w:before="100" w:beforeAutospacing="1" w:after="100" w:afterAutospacing="1" w:line="360" w:lineRule="auto"/>
        <w:jc w:val="both"/>
      </w:pPr>
      <w:r w:rsidRPr="00A11170">
        <w:t xml:space="preserve">ποσοστό </w:t>
      </w:r>
      <w:r w:rsidRPr="00A11170">
        <w:rPr>
          <w:b/>
          <w:bCs/>
        </w:rPr>
        <w:t>0,02%</w:t>
      </w:r>
      <w:r w:rsidRPr="00A11170">
        <w:t xml:space="preserve"> του συμβατικού τιμήματος του </w:t>
      </w:r>
      <w:r>
        <w:t>Έργο</w:t>
      </w:r>
      <w:r w:rsidRPr="00A11170">
        <w:t xml:space="preserve">υ, σε κάθε άλλη περίπτωση. </w:t>
      </w:r>
    </w:p>
    <w:p w:rsidR="00D20E5A" w:rsidRPr="00A11170" w:rsidRDefault="00D20E5A" w:rsidP="00C10AA5">
      <w:pPr>
        <w:spacing w:before="100" w:beforeAutospacing="1" w:after="100" w:afterAutospacing="1" w:line="360" w:lineRule="auto"/>
        <w:ind w:left="360"/>
        <w:jc w:val="both"/>
      </w:pPr>
      <w:r w:rsidRPr="00A11170">
        <w:t xml:space="preserve">Η ίδια ρήτρα θα επιβάλλεται και στην περίπτωση κατά την οποία έχει παραδοθεί μέρος του εξοπλισμού/ λογισμικού αλλά είναι αδύνατον να χρησιμοποιηθεί από τον </w:t>
      </w:r>
      <w:r w:rsidRPr="00F154E5">
        <w:t xml:space="preserve">Φορέα Λειτουργίας </w:t>
      </w:r>
      <w:r w:rsidRPr="00FB01FB">
        <w:t xml:space="preserve">(ή την </w:t>
      </w:r>
      <w:r>
        <w:t>Αναθέτουσα</w:t>
      </w:r>
      <w:r w:rsidRPr="00FB01FB">
        <w:t xml:space="preserve"> Αρχή κατά περίπτωση, αν ο Φορέας Λειτουργίας ταυτίζεται με την </w:t>
      </w:r>
      <w:r>
        <w:t>Αναθέτουσα</w:t>
      </w:r>
      <w:r w:rsidRPr="00FB01FB">
        <w:t xml:space="preserve"> Αρχή)</w:t>
      </w:r>
      <w:r>
        <w:t>,</w:t>
      </w:r>
      <w:r w:rsidRPr="00A11170">
        <w:rPr>
          <w:b/>
          <w:bCs/>
        </w:rPr>
        <w:t xml:space="preserve"> </w:t>
      </w:r>
      <w:r w:rsidRPr="00A11170">
        <w:t>λόγω καθυστερημένης μεταγενέστερης παράδοσης απαραίτητου για τη λειτουργία εξοπλισμού/ λογισμικού.</w:t>
      </w:r>
    </w:p>
    <w:p w:rsidR="00D20E5A" w:rsidRPr="00A11170" w:rsidRDefault="00D20E5A" w:rsidP="004102BE">
      <w:pPr>
        <w:numPr>
          <w:ilvl w:val="0"/>
          <w:numId w:val="34"/>
        </w:numPr>
        <w:spacing w:before="100" w:beforeAutospacing="1" w:after="100" w:afterAutospacing="1" w:line="360" w:lineRule="auto"/>
        <w:jc w:val="both"/>
      </w:pPr>
      <w:r w:rsidRPr="00A11170">
        <w:lastRenderedPageBreak/>
        <w:t xml:space="preserve">Οι ποινικές ρήτρες δεν επιβάλλονται και η έκπτωση δεν επέρχεται αν ο </w:t>
      </w:r>
      <w:r>
        <w:rPr>
          <w:color w:val="000000"/>
        </w:rPr>
        <w:t>Ανάδοχος</w:t>
      </w:r>
      <w:r w:rsidRPr="00A11170">
        <w:rPr>
          <w:color w:val="000000"/>
        </w:rPr>
        <w:t xml:space="preserve"> </w:t>
      </w:r>
      <w:r w:rsidRPr="00A11170">
        <w:t xml:space="preserve">αποδείξει ότι η καθυστέρηση οφείλεται σε ανώτερη βία ή σε υπαιτιότητα της </w:t>
      </w:r>
      <w:r>
        <w:t>Αναθέτουσα</w:t>
      </w:r>
      <w:r w:rsidRPr="00A11170">
        <w:t xml:space="preserve"> Αρχή</w:t>
      </w:r>
    </w:p>
    <w:p w:rsidR="00D20E5A" w:rsidRPr="00A11170" w:rsidRDefault="00D20E5A" w:rsidP="004102BE">
      <w:pPr>
        <w:numPr>
          <w:ilvl w:val="0"/>
          <w:numId w:val="34"/>
        </w:numPr>
        <w:spacing w:before="100" w:beforeAutospacing="1" w:after="100" w:afterAutospacing="1" w:line="360" w:lineRule="auto"/>
        <w:jc w:val="both"/>
      </w:pPr>
      <w:r w:rsidRPr="00A11170">
        <w:t xml:space="preserve">Η </w:t>
      </w:r>
      <w:r>
        <w:t>Αναθέτουσα</w:t>
      </w:r>
      <w:r w:rsidRPr="00A11170">
        <w:t xml:space="preserve"> Αρχή έχει το δικαίωμα να κηρύξει έκπτωτο τον Ανάδοχο αν δεν εκπληρώνει ή εκπληρώνει πλημμελώς τις συμβατικές του υποχρεώσεις ή παραβιάζει ουσιώδη όρο της Σύμβασης που θα υπογραφεί, χωρίς να καταβάλλει οποιαδήποτε αποζημίωση.</w:t>
      </w:r>
    </w:p>
    <w:p w:rsidR="00D20E5A" w:rsidRPr="00A11170" w:rsidRDefault="00D20E5A" w:rsidP="004102BE">
      <w:pPr>
        <w:numPr>
          <w:ilvl w:val="0"/>
          <w:numId w:val="34"/>
        </w:numPr>
        <w:spacing w:before="100" w:beforeAutospacing="1" w:after="100" w:afterAutospacing="1" w:line="360" w:lineRule="auto"/>
        <w:jc w:val="both"/>
        <w:rPr>
          <w:color w:val="000000"/>
        </w:rPr>
      </w:pPr>
      <w:r w:rsidRPr="00A11170">
        <w:rPr>
          <w:color w:val="000000"/>
        </w:rPr>
        <w:t>Οι χρόνοι υπολογίζονται σε ημερολογιακές ημέρες, τα ποσά όπως προβλέπονται στη Σύμβαση (μη συμπεριλαμβανομένου ΦΠΑ) και οι προθεσμίες χωρίς μεταθέσεις.</w:t>
      </w:r>
    </w:p>
    <w:p w:rsidR="00D20E5A" w:rsidRPr="00A11170" w:rsidRDefault="00D20E5A" w:rsidP="004102BE">
      <w:pPr>
        <w:numPr>
          <w:ilvl w:val="0"/>
          <w:numId w:val="34"/>
        </w:numPr>
        <w:spacing w:before="100" w:beforeAutospacing="1" w:after="100" w:afterAutospacing="1" w:line="360" w:lineRule="auto"/>
        <w:jc w:val="both"/>
        <w:rPr>
          <w:color w:val="000000"/>
        </w:rPr>
      </w:pPr>
      <w:r w:rsidRPr="00A11170">
        <w:rPr>
          <w:color w:val="000000"/>
        </w:rPr>
        <w:t xml:space="preserve">Οι ως άνω </w:t>
      </w:r>
      <w:r w:rsidRPr="00A11170">
        <w:rPr>
          <w:b/>
          <w:bCs/>
          <w:color w:val="000000"/>
        </w:rPr>
        <w:t>ρήτρες καθυστέρησης</w:t>
      </w:r>
      <w:r w:rsidRPr="00A11170">
        <w:rPr>
          <w:color w:val="000000"/>
        </w:rPr>
        <w:t xml:space="preserve"> και με τους ίδιους όρους επιβάλλονται στην περίπτωση υπέρβασης τυχόν τμηματικών προθεσμιών</w:t>
      </w:r>
      <w:r w:rsidRPr="00A11170">
        <w:rPr>
          <w:u w:val="single"/>
        </w:rPr>
        <w:t xml:space="preserve"> ή μη ολοκλήρωσης φάσεων ή μη παράδοσης παραδοτέων όπως περιγράφονται στο χρονοδιάγραμμα του </w:t>
      </w:r>
      <w:r>
        <w:rPr>
          <w:u w:val="single"/>
        </w:rPr>
        <w:t>Έργο</w:t>
      </w:r>
      <w:r w:rsidRPr="00A11170">
        <w:rPr>
          <w:u w:val="single"/>
        </w:rPr>
        <w:t>υ,</w:t>
      </w:r>
      <w:r w:rsidRPr="00A11170">
        <w:rPr>
          <w:color w:val="000000"/>
        </w:rPr>
        <w:t xml:space="preserve"> από υπαιτιότητα του Αναδόχου. </w:t>
      </w:r>
    </w:p>
    <w:p w:rsidR="00D20E5A" w:rsidRPr="00A11170" w:rsidRDefault="00D20E5A" w:rsidP="004102BE">
      <w:pPr>
        <w:numPr>
          <w:ilvl w:val="0"/>
          <w:numId w:val="34"/>
        </w:numPr>
        <w:spacing w:before="100" w:beforeAutospacing="1" w:after="100" w:afterAutospacing="1" w:line="360" w:lineRule="auto"/>
        <w:jc w:val="both"/>
        <w:rPr>
          <w:color w:val="000000"/>
        </w:rPr>
      </w:pPr>
      <w:r w:rsidRPr="00A11170">
        <w:rPr>
          <w:color w:val="000000"/>
        </w:rPr>
        <w:t xml:space="preserve">Οι </w:t>
      </w:r>
      <w:r w:rsidRPr="00A11170">
        <w:rPr>
          <w:b/>
          <w:bCs/>
          <w:color w:val="000000"/>
        </w:rPr>
        <w:t>ρήτρες καθυστέρησης</w:t>
      </w:r>
      <w:r w:rsidRPr="00A11170">
        <w:rPr>
          <w:color w:val="000000"/>
        </w:rPr>
        <w:t xml:space="preserve"> των παραδόσεων θα περιέχονται στη Σύμβαση, θα επιβάλλονται με απόφαση της </w:t>
      </w:r>
      <w:r>
        <w:rPr>
          <w:color w:val="000000"/>
        </w:rPr>
        <w:t>Αναθέτουσα</w:t>
      </w:r>
      <w:r w:rsidRPr="00A11170">
        <w:rPr>
          <w:color w:val="000000"/>
        </w:rPr>
        <w:t xml:space="preserve"> Αρχή και θα παρακρατούνται από την επομένη πληρωμή του Αναδόχου ή θα καταβάλλονται από τον ίδιο ή θα καταπίπτουν από την </w:t>
      </w:r>
      <w:r w:rsidRPr="00A11170">
        <w:rPr>
          <w:b/>
          <w:bCs/>
          <w:color w:val="000000"/>
        </w:rPr>
        <w:t>Εγγύηση Καλής Εκτέλεσης</w:t>
      </w:r>
      <w:r w:rsidRPr="00A11170">
        <w:rPr>
          <w:color w:val="000000"/>
        </w:rPr>
        <w:t>.</w:t>
      </w:r>
    </w:p>
    <w:p w:rsidR="00D20E5A" w:rsidRDefault="00D20E5A" w:rsidP="004102BE">
      <w:pPr>
        <w:numPr>
          <w:ilvl w:val="0"/>
          <w:numId w:val="34"/>
        </w:numPr>
        <w:spacing w:before="100" w:beforeAutospacing="1" w:after="100" w:afterAutospacing="1" w:line="360" w:lineRule="auto"/>
        <w:jc w:val="both"/>
        <w:rPr>
          <w:color w:val="000000"/>
        </w:rPr>
      </w:pPr>
      <w:r w:rsidRPr="00A11170">
        <w:rPr>
          <w:color w:val="000000"/>
        </w:rPr>
        <w:t xml:space="preserve">Με ίδια ως άνω απόφαση ανακαλούνται οι </w:t>
      </w:r>
      <w:r w:rsidRPr="00A11170">
        <w:rPr>
          <w:b/>
          <w:bCs/>
          <w:color w:val="000000"/>
        </w:rPr>
        <w:t>ρήτρες καθυστέρησης</w:t>
      </w:r>
      <w:r w:rsidRPr="00A11170">
        <w:rPr>
          <w:color w:val="000000"/>
        </w:rPr>
        <w:t xml:space="preserve"> για τυχόν τμηματικές προθεσμίες μόνο αν το σύνολο των φάσεων του </w:t>
      </w:r>
      <w:r>
        <w:rPr>
          <w:color w:val="000000"/>
        </w:rPr>
        <w:t>Έργο</w:t>
      </w:r>
      <w:r w:rsidRPr="00A11170">
        <w:rPr>
          <w:color w:val="000000"/>
        </w:rPr>
        <w:t xml:space="preserve">υ περατωθεί μέσα στη συνολική προθεσμία που προβλέπεται στο οριστικό χρονοδιάγραμμα. Οι </w:t>
      </w:r>
      <w:r w:rsidRPr="00A11170">
        <w:rPr>
          <w:b/>
          <w:bCs/>
          <w:color w:val="000000"/>
        </w:rPr>
        <w:t>ρήτρες καθυστέρησης</w:t>
      </w:r>
      <w:r w:rsidRPr="00A11170">
        <w:rPr>
          <w:color w:val="000000"/>
        </w:rPr>
        <w:t xml:space="preserve"> που επιβάλλονται για υπέρβαση τμηματικών προθεσμιών, αν δεν ανακληθούν βαρύνουν τον Ανάδοχο επιπλέον των ρητρών λόγω υπέρβασης συνολικής προθεσμίας που έχουν επιβληθεί.</w:t>
      </w:r>
    </w:p>
    <w:p w:rsidR="00D20E5A" w:rsidRPr="00A11170" w:rsidRDefault="00D20E5A" w:rsidP="004102BE">
      <w:pPr>
        <w:numPr>
          <w:ilvl w:val="0"/>
          <w:numId w:val="34"/>
        </w:numPr>
        <w:spacing w:before="100" w:beforeAutospacing="1" w:after="100" w:afterAutospacing="1" w:line="360" w:lineRule="auto"/>
        <w:jc w:val="both"/>
        <w:rPr>
          <w:color w:val="000000"/>
        </w:rPr>
      </w:pPr>
      <w:r w:rsidRPr="00C76F31">
        <w:rPr>
          <w:color w:val="000000"/>
        </w:rPr>
        <w:t>Σε περίπτωση Ένωσης οι ως ανωτέρω ποινικές ρήτρες επιβάλλονται αναλογικά</w:t>
      </w:r>
      <w:r w:rsidRPr="00A11170">
        <w:rPr>
          <w:color w:val="000000"/>
        </w:rPr>
        <w:t xml:space="preserve"> στα μέλη της Ένωσης, τα οποία συμφωνείται να ευθύνονται αλληλεγγύως και εις ολόκληρον. Οι ως άνω ποινικές ρήτρες επιβάλλονται σε όλα τα μέλη της Ένωσης. </w:t>
      </w:r>
    </w:p>
    <w:p w:rsidR="00D20E5A" w:rsidRPr="00A11170" w:rsidRDefault="00D20E5A" w:rsidP="004102BE">
      <w:pPr>
        <w:numPr>
          <w:ilvl w:val="0"/>
          <w:numId w:val="34"/>
        </w:numPr>
        <w:spacing w:before="100" w:beforeAutospacing="1" w:after="100" w:afterAutospacing="1" w:line="360" w:lineRule="auto"/>
        <w:jc w:val="both"/>
        <w:rPr>
          <w:color w:val="000000"/>
        </w:rPr>
      </w:pPr>
      <w:r w:rsidRPr="00A11170">
        <w:rPr>
          <w:color w:val="000000"/>
        </w:rPr>
        <w:lastRenderedPageBreak/>
        <w:t xml:space="preserve">Σε περίπτωση έκπτωσης του Αναδόχου, η </w:t>
      </w:r>
      <w:r>
        <w:rPr>
          <w:color w:val="000000"/>
        </w:rPr>
        <w:t>Αναθέτουσα</w:t>
      </w:r>
      <w:r w:rsidRPr="00A11170">
        <w:rPr>
          <w:color w:val="000000"/>
        </w:rPr>
        <w:t xml:space="preserve"> Αρχή δικαιούται, κατά την κρίση της, να κρατήσει μέρος ή το σύνολο των παραδοτέων, καταβάλλοντας το αναλογούν συμβατικό τίμημα.</w:t>
      </w:r>
    </w:p>
    <w:p w:rsidR="00D20E5A" w:rsidRPr="00A11170" w:rsidRDefault="00D20E5A" w:rsidP="004102BE">
      <w:pPr>
        <w:pStyle w:val="2"/>
        <w:numPr>
          <w:ilvl w:val="1"/>
          <w:numId w:val="38"/>
        </w:numPr>
        <w:tabs>
          <w:tab w:val="clear" w:pos="1080"/>
          <w:tab w:val="clear" w:pos="1440"/>
          <w:tab w:val="clear" w:pos="1980"/>
        </w:tabs>
        <w:spacing w:line="360" w:lineRule="auto"/>
        <w:rPr>
          <w:color w:val="000000"/>
        </w:rPr>
      </w:pPr>
      <w:bookmarkStart w:id="836" w:name="_Toc305413265"/>
      <w:bookmarkStart w:id="837" w:name="_Toc334370909"/>
      <w:r w:rsidRPr="00A11170">
        <w:t>Υποχρεώσεις Αναδόχου</w:t>
      </w:r>
      <w:bookmarkEnd w:id="836"/>
      <w:bookmarkEnd w:id="837"/>
    </w:p>
    <w:p w:rsidR="00D20E5A" w:rsidRPr="00D946D2" w:rsidRDefault="00D20E5A" w:rsidP="004102BE">
      <w:pPr>
        <w:numPr>
          <w:ilvl w:val="0"/>
          <w:numId w:val="30"/>
        </w:numPr>
        <w:spacing w:before="100" w:beforeAutospacing="1" w:after="100" w:afterAutospacing="1" w:line="360" w:lineRule="auto"/>
        <w:ind w:left="357"/>
        <w:jc w:val="both"/>
      </w:pPr>
      <w:r w:rsidRPr="00D946D2">
        <w:t xml:space="preserve">Μετά την υπογραφή της Σύμβασης, ο Ανάδοχος θα υποβάλει αναλυτικό πρόγραμμα εργασιών (Πρόγραμμα υλοποίησης του </w:t>
      </w:r>
      <w:r>
        <w:t>Έργο</w:t>
      </w:r>
      <w:r w:rsidRPr="00D946D2">
        <w:t xml:space="preserve">υ) στην </w:t>
      </w:r>
      <w:r>
        <w:t>Αναθέτουσα</w:t>
      </w:r>
      <w:r w:rsidRPr="00D946D2">
        <w:t xml:space="preserve"> Αρχή. Εάν κατά τη διάρκεια εκτέλεσης του </w:t>
      </w:r>
      <w:r>
        <w:t>Έργο</w:t>
      </w:r>
      <w:r w:rsidRPr="00D946D2">
        <w:t xml:space="preserve">υ προκύπτουν αλλαγές στο καταστατικό του </w:t>
      </w:r>
      <w:r>
        <w:t>Έργο</w:t>
      </w:r>
      <w:r w:rsidRPr="00D946D2">
        <w:t xml:space="preserve">υ τότε οι αλλαγές αυτές θα υποβάλλονται ως εισηγήσεις στην </w:t>
      </w:r>
      <w:r>
        <w:t>Αναθέτουσα</w:t>
      </w:r>
      <w:r w:rsidRPr="00D946D2">
        <w:t xml:space="preserve"> Αρχή, η οποία και θα τις εγκρίνει κατά περίπτωση ή θα τις απορρίπτει. Το Πρόγραμμα υλοποίησης του </w:t>
      </w:r>
      <w:r>
        <w:t>Έργο</w:t>
      </w:r>
      <w:r w:rsidRPr="00D946D2">
        <w:t xml:space="preserve">υ δεν ταυτίζεται με τη Μελέτη Εφαρμογής ή άλλα παραδοτέα που προβλέπεται να παραδοθούν στη διάρκεια του </w:t>
      </w:r>
      <w:r>
        <w:t>Έργο</w:t>
      </w:r>
      <w:r w:rsidRPr="00D946D2">
        <w:t>υ.</w:t>
      </w:r>
    </w:p>
    <w:p w:rsidR="00D20E5A" w:rsidRPr="00A11170" w:rsidRDefault="00D20E5A" w:rsidP="004102BE">
      <w:pPr>
        <w:numPr>
          <w:ilvl w:val="0"/>
          <w:numId w:val="30"/>
        </w:numPr>
        <w:spacing w:before="100" w:beforeAutospacing="1" w:after="100" w:afterAutospacing="1" w:line="360" w:lineRule="auto"/>
        <w:ind w:left="357"/>
        <w:jc w:val="both"/>
      </w:pPr>
      <w:r w:rsidRPr="00D946D2">
        <w:t>Καθ’ όλη τη</w:t>
      </w:r>
      <w:r w:rsidRPr="00A11170">
        <w:t xml:space="preserve"> διάρκεια εκτέλεσης του </w:t>
      </w:r>
      <w:r>
        <w:t>Έργο</w:t>
      </w:r>
      <w:r w:rsidRPr="00A11170">
        <w:t xml:space="preserve">υ, ο </w:t>
      </w:r>
      <w:r>
        <w:t>Ανάδοχος</w:t>
      </w:r>
      <w:r w:rsidRPr="00A11170">
        <w:t xml:space="preserve"> θα πρέπει να συνεργάζεται στενά με την </w:t>
      </w:r>
      <w:r>
        <w:t>Αναθέτουσα</w:t>
      </w:r>
      <w:r w:rsidRPr="00A11170">
        <w:t xml:space="preserve"> Αρχή, υποχρεούται δε να λαμβάνει υπόψη του οποιεσδήποτε παρατηρήσεις της σχετικά με την εκτέλεση του </w:t>
      </w:r>
      <w:r>
        <w:t>Έργο</w:t>
      </w:r>
      <w:r w:rsidRPr="00A11170">
        <w:t>υ.</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υποχρεούται να παρίσταται σε υπηρεσιακές συνεδριάσεις που αφορούν στο </w:t>
      </w:r>
      <w:r>
        <w:t>Έργο</w:t>
      </w:r>
      <w:r w:rsidRPr="00A11170">
        <w:t xml:space="preserve"> (τακτικές και έκτακτες), παρουσιάζοντας τα απαραίτητα στοιχεία για την αποτελεσματική λήψη αποφάσεων.</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θα είναι πλήρως και αποκλειστικά μόνος υπεύθυνος για την τήρηση της ισχύουσας νομοθεσίας σε σχέση με οποιαδήποτε εργασία </w:t>
      </w:r>
      <w:r w:rsidRPr="00A11170">
        <w:rPr>
          <w:u w:val="single"/>
        </w:rPr>
        <w:t xml:space="preserve">εκτελείται από μέλη της Ομάδας </w:t>
      </w:r>
      <w:r>
        <w:rPr>
          <w:u w:val="single"/>
        </w:rPr>
        <w:t>Έργο</w:t>
      </w:r>
      <w:r w:rsidRPr="00A11170">
        <w:rPr>
          <w:u w:val="single"/>
        </w:rPr>
        <w:t>υ</w:t>
      </w:r>
      <w:r w:rsidRPr="00A11170">
        <w:t>, που θα ασχοληθούν ή θα παράσχουν οποιεσδήποτε υπηρεσίες σε σχέση με την παρούσα Σύμβαση. Σε περίπτωση οποιασδήποτε παράβασης ή ζημίας που προκληθεί σε τρίτους υποχρεούται μόνος αυτός προς αποκατάστασή της.</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εγγυάται για τη διάθεση του αναφερομένου στην </w:t>
      </w:r>
      <w:r>
        <w:t>Προσφο</w:t>
      </w:r>
      <w:r w:rsidRPr="00A11170">
        <w:t xml:space="preserve">ρά του, επιστημονικού και λοιπού προσωπικού, καθώς επίσης και συνεργατών, που θα διαθέτουν την απαιτούμενη εμπειρία, τεχνογνωσία και ικανότητα, ώστε να ανταποκριθούν πλήρως στις απαιτήσεις της Σύμβασης, υπόσχεται δε και </w:t>
      </w:r>
      <w:r w:rsidRPr="00A11170">
        <w:lastRenderedPageBreak/>
        <w:t xml:space="preserve">βεβαιώνει ότι θα επιδεικνύουν πνεύμα συνεργασίας κατά τις επαφές τους με τις αρμόδιες υπηρεσίες και τα στελέχη της </w:t>
      </w:r>
      <w:r>
        <w:t>Αναθέτουσα</w:t>
      </w:r>
      <w:r w:rsidRPr="00A11170">
        <w:t xml:space="preserve"> Αρχή ή των εκάστοτε υποδεικνυομένων από αυτήν προσώπων. Σε αντίθετη περίπτωση, η </w:t>
      </w:r>
      <w:r>
        <w:t>Αναθέτουσα</w:t>
      </w:r>
      <w:r w:rsidRPr="00A11170">
        <w:t xml:space="preserve"> Αρχή δύναται να ζητήσει την αντικατάσταση μέλους της Ομάδας </w:t>
      </w:r>
      <w:r>
        <w:t>Έργο</w:t>
      </w:r>
      <w:r w:rsidRPr="00A11170">
        <w:t xml:space="preserve">υ του Αναδόχου, οπότε ο </w:t>
      </w:r>
      <w:r>
        <w:t>Ανάδοχος</w:t>
      </w:r>
      <w:r w:rsidRPr="00A11170">
        <w:t xml:space="preserve"> οφείλει να προβεί σε αντικατάσταση με άλλο </w:t>
      </w:r>
      <w:r w:rsidRPr="00C76F31">
        <w:t>πρόσωπο, αντίστοιχης  εμπειρίας και προσόντων. Αντικατάσταση μέλους της</w:t>
      </w:r>
      <w:r w:rsidRPr="00A11170">
        <w:t xml:space="preserve"> Ομάδας </w:t>
      </w:r>
      <w:r>
        <w:t>Έργο</w:t>
      </w:r>
      <w:r w:rsidRPr="00A11170">
        <w:t xml:space="preserve">υ του Αναδόχου, κατόπιν αιτήματός του, κατά τη διάρκεια της εκτέλεσης του </w:t>
      </w:r>
      <w:r>
        <w:t>Έργο</w:t>
      </w:r>
      <w:r w:rsidRPr="00A11170">
        <w:t xml:space="preserve">υ, δύναται να γίνει μόνο μετά από έγκριση της </w:t>
      </w:r>
      <w:r>
        <w:t>Αναθέτουσα</w:t>
      </w:r>
      <w:r w:rsidRPr="00A11170">
        <w:t xml:space="preserve">ς Αρχής και μόνο με άλλο πρόσωπο αντιστοίχων προσόντων ή εμπειρίας. Ο </w:t>
      </w:r>
      <w:r>
        <w:t>Ανάδοχος</w:t>
      </w:r>
      <w:r w:rsidRPr="00A11170">
        <w:t xml:space="preserve"> υποχρεούται να ειδοποιήσει την </w:t>
      </w:r>
      <w:r>
        <w:t>Αναθέτουσα</w:t>
      </w:r>
      <w:r w:rsidRPr="00A11170">
        <w:t xml:space="preserve"> Αρχή εγγράφως </w:t>
      </w:r>
      <w:r w:rsidRPr="00A11170">
        <w:rPr>
          <w:b/>
          <w:bCs/>
        </w:rPr>
        <w:t>δεκαπέντε (15)</w:t>
      </w:r>
      <w:r w:rsidRPr="00A11170">
        <w:t xml:space="preserve"> ημέρες πριν απ</w:t>
      </w:r>
      <w:r>
        <w:t>ό την αντικατάσταση.</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Σε περίπτωση που μέλη της Ομάδας </w:t>
      </w:r>
      <w:r>
        <w:t>Έργο</w:t>
      </w:r>
      <w:r w:rsidRPr="00A11170">
        <w:t xml:space="preserve">υ του Αναδόχου αποχωρήσουν από αυτήν ή λύσουν τη συνεργασία τους μαζί του, ο </w:t>
      </w:r>
      <w:r>
        <w:t>Ανάδοχος</w:t>
      </w:r>
      <w:r w:rsidRPr="00A11170">
        <w:t xml:space="preserve">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w:t>
      </w:r>
      <w:r w:rsidRPr="00A11170">
        <w:rPr>
          <w:u w:val="single"/>
        </w:rPr>
        <w:t xml:space="preserve">με άλλους ανάλογης εμπειρίας και προσόντων μετά από έγκριση της </w:t>
      </w:r>
      <w:r>
        <w:rPr>
          <w:u w:val="single"/>
        </w:rPr>
        <w:t>Αναθέτουσα</w:t>
      </w:r>
      <w:r w:rsidRPr="00A11170">
        <w:rPr>
          <w:u w:val="single"/>
        </w:rPr>
        <w:t xml:space="preserve"> Αρχή</w:t>
      </w:r>
      <w:r>
        <w:t>.</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οφείλει να ενεργεί με επιμέλεια και φροντίδα, ώστε να εμποδίζει πράξεις ή παραλείψεις, που θα μπορούσαν να έχουν αποτέλεσμα αντίθετο με το συμφέρον της </w:t>
      </w:r>
      <w:r>
        <w:t>Αναθέτουσα</w:t>
      </w:r>
      <w:r w:rsidRPr="00A11170">
        <w:t xml:space="preserve"> Αρχή ή του Φορέα</w:t>
      </w:r>
      <w:r>
        <w:t xml:space="preserve"> Λειτουργίας</w:t>
      </w:r>
      <w:r w:rsidRPr="00A11170">
        <w:t>.</w:t>
      </w:r>
    </w:p>
    <w:p w:rsidR="00D20E5A" w:rsidRPr="00F3657A" w:rsidRDefault="00D20E5A" w:rsidP="004102BE">
      <w:pPr>
        <w:numPr>
          <w:ilvl w:val="0"/>
          <w:numId w:val="30"/>
        </w:numPr>
        <w:spacing w:before="100" w:beforeAutospacing="1" w:after="100" w:afterAutospacing="1" w:line="360" w:lineRule="auto"/>
        <w:ind w:left="357"/>
        <w:jc w:val="both"/>
      </w:pPr>
      <w:r w:rsidRPr="00F3657A">
        <w:t xml:space="preserve">Ο Ανάδοχος δε δικαιούται να εκχωρεί τη σύμβαση σε οποιοδήποτε τρίτο, ούτε να αναθέτει υπεργολαβικά σε τρίτους μέρος ή το σύνολο του αντικειμένου της Σύμβασης, ούτε να υποκαθίσταται από τρίτο, χωρίς την προηγούμενη έγγραφη έγκριση της Αναθέτουσας Αρχής, η οποία δίδεται, κατά την απόλυτη κρίση της, σε όλως εξαιρετικές περιπτώσεις. Σε περίπτωση εκχώρησης, υπεργολαβίας κλπ., ο Ανάδοχος είναι υποχρεωμένος να προσκομίζει στην Αναθέτουσα Αρχή τα σχετικά συμφωνητικά σε πρώτη αίτηση αυτής. Σε καμία δε ανάλογη περίπτωση ο Ανάδοχος δεν απαλλάσσεται από τις συμβατικές του υποχρεώσεις και ευθύνες λόγω ανάθεσης εργασιών σε τρίτους ή εκχώρησης ή υπεργολαβίας, ούτε η Αναθέτουσα Αρχή συνδέεται συμβατικά με τα τρίτα αυτά πρόσωπα. </w:t>
      </w:r>
      <w:r w:rsidRPr="008407EA">
        <w:t xml:space="preserve">Κατ’ </w:t>
      </w:r>
      <w:r w:rsidRPr="008407EA">
        <w:lastRenderedPageBreak/>
        <w:t>εξαίρεση ο Ανάδοχος δικαιούται να εκχωρήσει, χωρίς έγκριση, τις απαιτήσεις του έναντι της Αναθέτουσας Αρχής για την καταβολή Συμβατικού Τιμήματος, με βάση τους όρους της Σύμβασης, σε Τράπεζα της επιλογής του που λειτουργεί νόμιμα στην Ελλάδα.</w:t>
      </w:r>
      <w:r w:rsidRPr="00F3657A">
        <w:t xml:space="preserve"> </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σε περίπτωση παράβασης οποιουδήποτε όρου της Σύμβασης ή της Διακήρυξης ή της </w:t>
      </w:r>
      <w:r>
        <w:t>Προσφο</w:t>
      </w:r>
      <w:r w:rsidRPr="00A11170">
        <w:t xml:space="preserve">ράς του, έχει υποχρέωση να αποζημιώσει την </w:t>
      </w:r>
      <w:r>
        <w:t>Αναθέτουσα</w:t>
      </w:r>
      <w:r w:rsidRPr="00A11170">
        <w:t xml:space="preserve"> Αρχή</w:t>
      </w:r>
      <w:r w:rsidRPr="00A11170">
        <w:rPr>
          <w:b/>
          <w:bCs/>
        </w:rPr>
        <w:t xml:space="preserve"> </w:t>
      </w:r>
      <w:r w:rsidRPr="00A11170">
        <w:t xml:space="preserve">ή και τον </w:t>
      </w:r>
      <w:r w:rsidRPr="00A11170">
        <w:rPr>
          <w:b/>
          <w:bCs/>
        </w:rPr>
        <w:t xml:space="preserve">Κύριο του </w:t>
      </w:r>
      <w:r>
        <w:rPr>
          <w:b/>
          <w:bCs/>
        </w:rPr>
        <w:t>Έργο</w:t>
      </w:r>
      <w:r w:rsidRPr="00A11170">
        <w:rPr>
          <w:b/>
          <w:bCs/>
        </w:rPr>
        <w:t>υ</w:t>
      </w:r>
      <w:r w:rsidRPr="00A11170">
        <w:t xml:space="preserve"> ή και το Ελληνικό Δημόσιο, για κάθε θετική και αποθετική ζημία που προκάλεσε με αυτήν την παράβαση εξ οιασδήποτε αιτίας και αν προέρχεται, αλλά μέχρι το ύψος του ποσού της Σύμβασης.</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Σε περίπτωση ανωτέρας βίας, η απόδειξη αυτής βαρύνει εξ’ ολοκλήρου τον Ανάδοχο, ο οποίος υποχρεούται μέσα σε </w:t>
      </w:r>
      <w:r w:rsidRPr="00A11170">
        <w:rPr>
          <w:b/>
          <w:bCs/>
        </w:rPr>
        <w:t>δέκα (10) εργάσιμες ημέρες</w:t>
      </w:r>
      <w:r w:rsidRPr="00A11170">
        <w:t xml:space="preserve"> από τότε που συνέβησαν τα περιστατικά που συνιστούν την ανωτέρα βία να τα αναφέρει εγγράφως και να προσκομίσει στην </w:t>
      </w:r>
      <w:r>
        <w:t>Αναθέτουσα</w:t>
      </w:r>
      <w:r w:rsidRPr="00A11170">
        <w:t xml:space="preserve"> Αρχή</w:t>
      </w:r>
      <w:r w:rsidRPr="00A11170">
        <w:rPr>
          <w:b/>
          <w:bCs/>
        </w:rPr>
        <w:t xml:space="preserve"> </w:t>
      </w:r>
      <w:r w:rsidRPr="00A11170">
        <w:t>τα α</w:t>
      </w:r>
      <w:r>
        <w:t>παραίτητα αποδεικτικά στοιχεία.</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υποχρεούται να προσαρμόζει το λογισμικό σύμφωνα με τις υποδείξεις της Αρχής Προστασίας Δεδομένων Προσωπικού Χαρακτήρα, αν αυτό απαιτείται από τη φύση των δεδομένων που αποθηκεύονται και επεξεργάζονται</w:t>
      </w:r>
      <w:r>
        <w:t>.</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Η </w:t>
      </w:r>
      <w:r>
        <w:t>Αναθέτουσα</w:t>
      </w:r>
      <w:r w:rsidRPr="00A11170">
        <w:t xml:space="preserve"> Αρχή απαλλάσσεται από κάθε ευθύνη και υποχρέωση από τυχόν ατύχημα ή από κάθε άλλη αιτία κατά την εκτέλεση του </w:t>
      </w:r>
      <w:r>
        <w:t>Έργο</w:t>
      </w:r>
      <w:r w:rsidRPr="00A11170">
        <w:t xml:space="preserve">υ. Η </w:t>
      </w:r>
      <w:r>
        <w:t>Αναθέτουσα</w:t>
      </w:r>
      <w:r w:rsidRPr="00A11170">
        <w:t xml:space="preserve"> Αρχή δεν έχει υποχρέωση καταβολής αποζημίωσης για υπερωριακή απασχόληση ή οποιαδήποτε άλλη αμοιβή στο προσωπικό του Αναδόχου ή τρίτων.</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Σε περίπτωση που ο </w:t>
      </w:r>
      <w:r>
        <w:t>Ανάδοχος</w:t>
      </w:r>
      <w:r w:rsidRPr="00A11170">
        <w:t xml:space="preserve"> είναι Ένωση/ Κοινοπραξία, τα Μέλη που αποτελούν την Ένωση/ Κοινοπραξία, θα είναι από κοινού και εις ολόκληρον υπεύθυνα έναντι της </w:t>
      </w:r>
      <w:r>
        <w:t>Αναθέτουσα</w:t>
      </w:r>
      <w:r w:rsidRPr="00A11170">
        <w:t xml:space="preserve"> Αρχή για την εκπλήρωση όλων των απορρεουσών από τη Διακήρυξη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w:t>
      </w:r>
      <w:r w:rsidRPr="00A11170">
        <w:lastRenderedPageBreak/>
        <w:t xml:space="preserve">προβληθούν έναντι της </w:t>
      </w:r>
      <w:r>
        <w:t>Αναθέτουσα</w:t>
      </w:r>
      <w:r w:rsidRPr="00A11170">
        <w:t xml:space="preserve"> Αρχή ως λόγος απαλλαγής του ενός Μέλους από τις ευθύνες και τις υποχρεώσεις του άλλου ή των άλλων Μελών για την ολοκλήρωση του </w:t>
      </w:r>
      <w:r>
        <w:t>Έργο</w:t>
      </w:r>
      <w:r w:rsidRPr="00A11170">
        <w:t>υ.</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 Σε περίπτωση που ο </w:t>
      </w:r>
      <w:r>
        <w:t>Ανάδοχος</w:t>
      </w:r>
      <w:r w:rsidRPr="00A11170">
        <w:t xml:space="preserve"> είναι Ένωση/ Κοινοπραξία και κατά τη διάρκεια της εκτέλεσης της Σύμβασης, οποιαδήποτε από τα Μέλη της Ένωσης/ Κοινοπραξίας,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Σύμβασης με τους ίδιους όρους.</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Σε περίπτωση λύσης, πτώχευσης, ή θέσης σε καθεστώς αναγκαστικής διαχείρισης ή ειδικής εκκαθάρισης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t>Αναθέτουσα</w:t>
      </w:r>
      <w:r w:rsidRPr="00A11170">
        <w:t xml:space="preserve"> Αρχή. Σε αντίθετη περίπτωση, η </w:t>
      </w:r>
      <w:r>
        <w:t>Αναθέτουσα</w:t>
      </w:r>
      <w:r w:rsidRPr="00A11170">
        <w:t xml:space="preserve"> Αρχή</w:t>
      </w:r>
      <w:r w:rsidRPr="00A11170">
        <w:rPr>
          <w:b/>
          <w:bCs/>
        </w:rPr>
        <w:t xml:space="preserve"> </w:t>
      </w:r>
      <w:r w:rsidRPr="00A11170">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t>Αναθέτουσας</w:t>
      </w:r>
      <w:r w:rsidRPr="00A11170">
        <w:t xml:space="preserve"> Αρχή</w:t>
      </w:r>
      <w:r>
        <w:t>ς, η οποία εξετάζει αν εξακολουθούν να συντρέχουν στο πρόσωπο του διαδόχου μέλους οι προϋποθέσεις ανάθεσης της Σύμβασης</w:t>
      </w:r>
      <w:r w:rsidRPr="00A11170">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t>Αναθέτουσα</w:t>
      </w:r>
      <w:r w:rsidRPr="00A11170">
        <w:t xml:space="preserve"> Αρχή</w:t>
      </w:r>
      <w:r w:rsidRPr="00A11170">
        <w:rPr>
          <w:b/>
          <w:bCs/>
        </w:rPr>
        <w:t xml:space="preserve"> </w:t>
      </w:r>
      <w:r w:rsidRPr="00A11170">
        <w:t>και οι Εγγυητικές Επιστολές Προκαταβολής και Καλής Εκτέλεσης που προβλέπονται στη Σύμβαση.</w:t>
      </w:r>
    </w:p>
    <w:p w:rsidR="00D20E5A" w:rsidRPr="00A11170" w:rsidRDefault="00D20E5A" w:rsidP="004102BE">
      <w:pPr>
        <w:numPr>
          <w:ilvl w:val="0"/>
          <w:numId w:val="30"/>
        </w:numPr>
        <w:spacing w:before="100" w:beforeAutospacing="1" w:after="100" w:afterAutospacing="1" w:line="360" w:lineRule="auto"/>
        <w:jc w:val="both"/>
      </w:pPr>
      <w:r w:rsidRPr="00A11170">
        <w:t xml:space="preserve">Σε περίπτωση που ο </w:t>
      </w:r>
      <w:r>
        <w:t>Ανάδοχος</w:t>
      </w:r>
      <w:r w:rsidRPr="00A11170">
        <w:t xml:space="preserve"> έχει προσφέρει νέες εκδόσεις του λογισμικού, οι οποίες παρέχονται από τον κατασκευαστή του λογισμικού σαν ξεχωριστό προϊόν/υπηρεσία με αξία, υποχρεούται κατά την εγκατάσταση του </w:t>
      </w:r>
      <w:r w:rsidRPr="00A11170">
        <w:lastRenderedPageBreak/>
        <w:t>συγκεκριμένου λογισμικού και σε κάθε ανανέωση του να προσκομίζει επιστολή του κατασκευαστή, ότι έχει προβεί στις απαραίτητες ενέργειες για να καλύψει την υποχρέωση του προς τον Φορέα όσον αφορά στην ενημέρωση του σχετικού λογισμικού με νέες εκδόσεις.</w:t>
      </w:r>
    </w:p>
    <w:p w:rsidR="00D20E5A" w:rsidRPr="00A11170"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θα πρέπει να γνωρίζει και να τηρεί τις υποχρεώσεις του οι οποίες προκύπτουν από τους Κανονισμούς ΕΚ 1083/2006 (άρθρο 69) και ΕΚ 1828/2006 (άρθρα 2 - 10) (ενδεικτικά και όχι αποκλειστικά: </w:t>
      </w:r>
      <w:r w:rsidRPr="00A11170">
        <w:rPr>
          <w:b/>
          <w:bCs/>
        </w:rPr>
        <w:t>σήμανση</w:t>
      </w:r>
      <w:r w:rsidRPr="00A11170">
        <w:t xml:space="preserve"> χώρων υλοποίησης έργων/ παραδοτέων/ εκπαιδευτικού υλικού/ χώρων εκπαίδευσης/ εξοπλισμού/ λογισμικού/ ιστοσελίδων, </w:t>
      </w:r>
      <w:r w:rsidRPr="00A11170">
        <w:rPr>
          <w:b/>
          <w:bCs/>
        </w:rPr>
        <w:t>ενημέρωση</w:t>
      </w:r>
      <w:r w:rsidRPr="00A11170">
        <w:t xml:space="preserve"> Φορέα και εκπαιδευομένων σχετικά με τον τρόπο χρηματοδότησης της εκπαίδευσης).</w:t>
      </w:r>
    </w:p>
    <w:p w:rsidR="00D20E5A" w:rsidRPr="000932B1" w:rsidRDefault="00D20E5A" w:rsidP="004102BE">
      <w:pPr>
        <w:numPr>
          <w:ilvl w:val="0"/>
          <w:numId w:val="30"/>
        </w:numPr>
        <w:spacing w:before="100" w:beforeAutospacing="1" w:after="100" w:afterAutospacing="1" w:line="360" w:lineRule="auto"/>
        <w:ind w:left="357"/>
        <w:jc w:val="both"/>
      </w:pPr>
      <w:r w:rsidRPr="00A11170">
        <w:t xml:space="preserve">Ο </w:t>
      </w:r>
      <w:r>
        <w:t>Ανάδοχος</w:t>
      </w:r>
      <w:r w:rsidRPr="00A11170">
        <w:t xml:space="preserve"> υποχρεούται να εξασφαλίσει τις τυχόν απαιτούμενες αδειοδοτήσεις στα πλαίσια υλοποίησης του </w:t>
      </w:r>
      <w:r>
        <w:t>Έργο</w:t>
      </w:r>
      <w:r w:rsidRPr="00A11170">
        <w:t>υ.</w:t>
      </w:r>
    </w:p>
    <w:p w:rsidR="00D20E5A" w:rsidRPr="00A11170" w:rsidRDefault="00D20E5A" w:rsidP="004102BE">
      <w:pPr>
        <w:pStyle w:val="2"/>
        <w:numPr>
          <w:ilvl w:val="1"/>
          <w:numId w:val="38"/>
        </w:numPr>
        <w:tabs>
          <w:tab w:val="clear" w:pos="1080"/>
          <w:tab w:val="clear" w:pos="1440"/>
          <w:tab w:val="clear" w:pos="1980"/>
        </w:tabs>
        <w:spacing w:line="360" w:lineRule="auto"/>
      </w:pPr>
      <w:bookmarkStart w:id="838" w:name="_Toc305413266"/>
      <w:bookmarkStart w:id="839" w:name="_Toc334370910"/>
      <w:r w:rsidRPr="00A11170">
        <w:t>Υπεργολαβίες</w:t>
      </w:r>
      <w:bookmarkEnd w:id="838"/>
      <w:bookmarkEnd w:id="839"/>
    </w:p>
    <w:p w:rsidR="00D20E5A" w:rsidRPr="00FB01FB" w:rsidRDefault="00D20E5A" w:rsidP="00C10AA5">
      <w:pPr>
        <w:spacing w:before="100" w:beforeAutospacing="1" w:after="100" w:afterAutospacing="1" w:line="360" w:lineRule="auto"/>
        <w:jc w:val="both"/>
      </w:pPr>
      <w:r w:rsidRPr="00A11170">
        <w:t xml:space="preserve">Σε περίπτωση αποδεδειγμένης διακοπής της συνεργασίας του Αναδόχου με υπεργολάβο/ υπεργολάβους που έχει συμπεριλάβει στην </w:t>
      </w:r>
      <w:r>
        <w:t>Προσφο</w:t>
      </w:r>
      <w:r w:rsidRPr="00A11170">
        <w:t xml:space="preserve">ρά, ο </w:t>
      </w:r>
      <w:r>
        <w:t>Ανάδοχος</w:t>
      </w:r>
      <w:r w:rsidRPr="00A11170">
        <w:t xml:space="preserve"> υποχρεούται σε άμεση γνωστοποίηση της διακοπής αυτής στην </w:t>
      </w:r>
      <w:r>
        <w:t>Αναθέτουσα</w:t>
      </w:r>
      <w:r w:rsidRPr="00A11170">
        <w:t xml:space="preserve"> Αρχή και η εκτέλεση του </w:t>
      </w:r>
      <w:r>
        <w:t>Έργο</w:t>
      </w:r>
      <w:r w:rsidRPr="00A11170">
        <w:t xml:space="preserve">υ θα συνεχίζεται από τον Ανάδοχο ή από νέο συνεργάτη / υπεργολάβο συνεπικουρούμενο από πιθανά νέους συνεργάτες / υπεργολάβους με σκοπό την πλήρη υλοποίηση του </w:t>
      </w:r>
      <w:r>
        <w:t>Έργο</w:t>
      </w:r>
      <w:r w:rsidRPr="00A11170">
        <w:t xml:space="preserve">υ, μετά από προηγούμενη σύμφωνη γνώμη της </w:t>
      </w:r>
      <w:r>
        <w:t>Αναθέτουσα</w:t>
      </w:r>
      <w:r w:rsidRPr="00A11170">
        <w:t xml:space="preserve"> Αρχή</w:t>
      </w:r>
      <w:r>
        <w:t>ς</w:t>
      </w:r>
      <w:r w:rsidRPr="00A11170">
        <w:t>.</w:t>
      </w:r>
      <w:r>
        <w:t xml:space="preserve"> </w:t>
      </w:r>
      <w:r w:rsidRPr="00FB01FB">
        <w:t xml:space="preserve">Για την αντικατάσταση του Υπεργολάβου και προκειμένου να δοθεί η σύμφωνη γνώμη της </w:t>
      </w:r>
      <w:r>
        <w:t xml:space="preserve">Αναθέτουσας </w:t>
      </w:r>
      <w:r w:rsidRPr="00FB01FB">
        <w:t>Α</w:t>
      </w:r>
      <w:r>
        <w:t>ρχής</w:t>
      </w:r>
      <w:r w:rsidRPr="00FB01FB">
        <w:t>, θα πρέπει να αποδείξει ο πρώτος ότι στο πρόσωπο του νέου υπεργολάβου συντρέχουν όλες εκείνες οι προϋποθέσεις με τις οποίες ο αρχικός υπεργολάβος κρίθηκε κατάλληλος</w:t>
      </w:r>
      <w:r>
        <w:t>.</w:t>
      </w:r>
    </w:p>
    <w:p w:rsidR="00D20E5A" w:rsidRPr="00A11170" w:rsidRDefault="00D20E5A" w:rsidP="00C10AA5">
      <w:pPr>
        <w:spacing w:before="100" w:beforeAutospacing="1" w:after="100" w:afterAutospacing="1" w:line="360" w:lineRule="auto"/>
        <w:jc w:val="both"/>
      </w:pPr>
      <w:r w:rsidRPr="00A11170">
        <w:t xml:space="preserve">Σε κάθε περίπτωση, την πλήρη ευθύνη για την ολοκλήρωση του </w:t>
      </w:r>
      <w:r>
        <w:t>Έργο</w:t>
      </w:r>
      <w:r w:rsidRPr="00A11170">
        <w:t xml:space="preserve">υ, φέρει αποκλειστικά ο </w:t>
      </w:r>
      <w:r>
        <w:t>Ανάδοχος</w:t>
      </w:r>
      <w:r w:rsidRPr="00A11170">
        <w:t>.</w:t>
      </w:r>
    </w:p>
    <w:p w:rsidR="00D20E5A" w:rsidRPr="00A11170" w:rsidRDefault="00D20E5A" w:rsidP="004102BE">
      <w:pPr>
        <w:pStyle w:val="2"/>
        <w:numPr>
          <w:ilvl w:val="1"/>
          <w:numId w:val="38"/>
        </w:numPr>
        <w:tabs>
          <w:tab w:val="clear" w:pos="1080"/>
          <w:tab w:val="clear" w:pos="1440"/>
          <w:tab w:val="clear" w:pos="1980"/>
        </w:tabs>
        <w:spacing w:line="360" w:lineRule="auto"/>
        <w:jc w:val="both"/>
      </w:pPr>
      <w:bookmarkStart w:id="840" w:name="_Toc305413267"/>
      <w:bookmarkStart w:id="841" w:name="_Toc334370911"/>
      <w:r w:rsidRPr="00A11170">
        <w:lastRenderedPageBreak/>
        <w:t>Εμπιστευτικότητα</w:t>
      </w:r>
      <w:bookmarkEnd w:id="840"/>
      <w:bookmarkEnd w:id="841"/>
    </w:p>
    <w:p w:rsidR="00D20E5A" w:rsidRPr="00A11170" w:rsidRDefault="00D20E5A" w:rsidP="00C10AA5">
      <w:pPr>
        <w:spacing w:before="100" w:beforeAutospacing="1" w:after="100" w:afterAutospacing="1" w:line="360" w:lineRule="auto"/>
        <w:jc w:val="both"/>
      </w:pPr>
      <w:r w:rsidRPr="00A11170">
        <w:t xml:space="preserve">Καθ’ όλη τη διάρκεια της Σύμβασης αλλά και μετά τη λήξη ή λύση αυτής και για διάρκεια </w:t>
      </w:r>
      <w:r w:rsidRPr="00A11170">
        <w:rPr>
          <w:b/>
          <w:bCs/>
        </w:rPr>
        <w:t>τουλάχιστον πέντε (5) ετών</w:t>
      </w:r>
      <w:r w:rsidRPr="00A11170">
        <w:t xml:space="preserve">, ο </w:t>
      </w:r>
      <w:r>
        <w:t>Ανάδοχος</w:t>
      </w:r>
      <w:r w:rsidRPr="00A11170">
        <w:t xml:space="preserve"> θα αναλάβει την υποχρέωση να τηρήσει εμπιστευτικές και να μη γνωστοποιήσει σε οποιοδήποτε τρίτο, οποιαδήποτε έγγραφα ή πληροφορίες που θα περιέλθουν σε γνώση του κατά την εκτέλεση των υπηρεσιών και την εκπλήρωση των υποχρεώσεων του. </w:t>
      </w:r>
    </w:p>
    <w:p w:rsidR="00D20E5A" w:rsidRPr="00A11170" w:rsidRDefault="00D20E5A" w:rsidP="00C10AA5">
      <w:pPr>
        <w:spacing w:before="100" w:beforeAutospacing="1" w:after="100" w:afterAutospacing="1" w:line="360" w:lineRule="auto"/>
        <w:jc w:val="both"/>
      </w:pPr>
      <w:r w:rsidRPr="00A11170">
        <w:t xml:space="preserve">Επίσης θα αναλάβει την υποχρέωση να μην γνωστοποιήσει μέρος ή το σύνολο του </w:t>
      </w:r>
      <w:r>
        <w:t>Έργο</w:t>
      </w:r>
      <w:r w:rsidRPr="00A11170">
        <w:t xml:space="preserve">υ που θα εκτελέσει χωρίς την προηγούμενη έγγραφη έγκριση της </w:t>
      </w:r>
      <w:r>
        <w:rPr>
          <w:kern w:val="28"/>
        </w:rPr>
        <w:t>Αναθέτουσα</w:t>
      </w:r>
      <w:r w:rsidRPr="00A11170">
        <w:rPr>
          <w:kern w:val="28"/>
        </w:rPr>
        <w:t>ς Αρχής</w:t>
      </w:r>
      <w:r w:rsidRPr="00A11170">
        <w:t xml:space="preserve"> (Φορέα Λειτουργίας)</w:t>
      </w:r>
      <w:r>
        <w:t>.</w:t>
      </w:r>
    </w:p>
    <w:p w:rsidR="00D20E5A" w:rsidRPr="00A11170" w:rsidRDefault="00D20E5A" w:rsidP="00C10AA5">
      <w:pPr>
        <w:spacing w:before="100" w:beforeAutospacing="1" w:after="100" w:afterAutospacing="1" w:line="360" w:lineRule="auto"/>
      </w:pPr>
      <w:r w:rsidRPr="00A11170">
        <w:t xml:space="preserve">Ειδικότερα: </w:t>
      </w:r>
    </w:p>
    <w:p w:rsidR="00D20E5A" w:rsidRPr="00A11170" w:rsidRDefault="00D20E5A" w:rsidP="004102BE">
      <w:pPr>
        <w:numPr>
          <w:ilvl w:val="0"/>
          <w:numId w:val="33"/>
        </w:numPr>
        <w:spacing w:before="100" w:beforeAutospacing="1" w:after="100" w:afterAutospacing="1" w:line="360" w:lineRule="auto"/>
        <w:jc w:val="both"/>
      </w:pPr>
      <w:r w:rsidRPr="00A11170">
        <w:t xml:space="preserve">Ο </w:t>
      </w:r>
      <w:r>
        <w:t>Ανάδοχος</w:t>
      </w:r>
      <w:r w:rsidRPr="00A11170">
        <w:t xml:space="preserve"> υποχρεούται να διασφαλίσει ασφαλές πληροφορικό περιβάλλον ώστε ουδείς τρίτος προς τον </w:t>
      </w:r>
      <w:r w:rsidRPr="00A11170">
        <w:rPr>
          <w:b/>
          <w:bCs/>
        </w:rPr>
        <w:t>Φορέα Λειτουργίας</w:t>
      </w:r>
      <w:r>
        <w:rPr>
          <w:b/>
          <w:bCs/>
        </w:rPr>
        <w:t xml:space="preserve"> </w:t>
      </w:r>
      <w:r w:rsidRPr="00FB01FB">
        <w:t xml:space="preserve">(ή την </w:t>
      </w:r>
      <w:r>
        <w:t>Αναθέτουσα</w:t>
      </w:r>
      <w:r w:rsidRPr="00FB01FB">
        <w:t xml:space="preserve"> Αρχή κατά περίπτωση, αν ο Φορέας Λειτουργίας ταυτίζεται με την </w:t>
      </w:r>
      <w:r>
        <w:t>Αναθέτουσα</w:t>
      </w:r>
      <w:r w:rsidRPr="00FB01FB">
        <w:t xml:space="preserve"> Αρχή)</w:t>
      </w:r>
      <w:r w:rsidRPr="00A11170">
        <w:t>– υπερκείμενος ή υποκείμενος αυτού - να μπορεί να έχει πρόσβαση στο δίκτυο πληροφοριών του χωρίς τη</w:t>
      </w:r>
      <w:r>
        <w:t>ν προηγούμενη δική του έγκριση.</w:t>
      </w:r>
    </w:p>
    <w:p w:rsidR="00D20E5A" w:rsidRPr="00A11170" w:rsidRDefault="00D20E5A" w:rsidP="004102BE">
      <w:pPr>
        <w:numPr>
          <w:ilvl w:val="0"/>
          <w:numId w:val="33"/>
        </w:numPr>
        <w:spacing w:before="100" w:beforeAutospacing="1" w:after="100" w:afterAutospacing="1" w:line="360" w:lineRule="auto"/>
        <w:jc w:val="both"/>
      </w:pPr>
      <w:r w:rsidRPr="00A11170">
        <w:t xml:space="preserve">Ο </w:t>
      </w:r>
      <w:r>
        <w:t>Ανάδοχος</w:t>
      </w:r>
      <w:r w:rsidRPr="00A11170">
        <w:t xml:space="preserve"> υποχρεούται να τηρεί εχεμύθεια ως προς τις εμπιστευτικές πληροφορίες και τα στοιχεία που σχετίζονται με τις δραστηριότητες της </w:t>
      </w:r>
      <w:r>
        <w:t>Αναθέτουσα</w:t>
      </w:r>
      <w:r w:rsidRPr="00A11170">
        <w:t xml:space="preserve"> Αρχή ή/ και του</w:t>
      </w:r>
      <w:r w:rsidRPr="00A11170">
        <w:rPr>
          <w:b/>
          <w:bCs/>
        </w:rPr>
        <w:t xml:space="preserve"> Φορέα Λειτουργίας</w:t>
      </w:r>
      <w:r w:rsidRPr="00A11170">
        <w:t xml:space="preserve">. Ως εμπιστευτικές πληροφορίες και στοιχεία νοούνται όσα δεν είναι γνωστά στους τρίτους, ακόμα και αν δεν έχουν χαρακτηρισθεί από τον </w:t>
      </w:r>
      <w:r w:rsidRPr="00A11170">
        <w:rPr>
          <w:b/>
          <w:bCs/>
        </w:rPr>
        <w:t>Φορέα Λειτουργίας</w:t>
      </w:r>
      <w:r w:rsidRPr="00A11170">
        <w:t xml:space="preserve"> ή την </w:t>
      </w:r>
      <w:r>
        <w:t>Αναθέτουσα</w:t>
      </w:r>
      <w:r w:rsidRPr="00A11170">
        <w:t xml:space="preserve"> Αρχή ως εμπιστευτικά. Η τήρηση εμπιστευτικών πληροφοριών από τον Ανάδοχο διέπεται από τις κείμενες διατάξεις και το νομοθετικό πλαίσιο και πρέπει να είναι εφάμιλλη της εμπιστευτικότητας που τηρεί ο </w:t>
      </w:r>
      <w:r>
        <w:t>Ανάδοχος</w:t>
      </w:r>
      <w:r w:rsidRPr="00A11170">
        <w:t xml:space="preserve"> για τον δικό του Οργανισμό και για τις δικές τους πληρο</w:t>
      </w:r>
      <w:r>
        <w:t>φορίες εμπιστευτικού χαρακτήρα.</w:t>
      </w:r>
    </w:p>
    <w:p w:rsidR="00D20E5A" w:rsidRPr="00A11170" w:rsidRDefault="00D20E5A" w:rsidP="004102BE">
      <w:pPr>
        <w:numPr>
          <w:ilvl w:val="0"/>
          <w:numId w:val="33"/>
        </w:numPr>
        <w:spacing w:before="100" w:beforeAutospacing="1" w:after="100" w:afterAutospacing="1" w:line="360" w:lineRule="auto"/>
        <w:jc w:val="both"/>
      </w:pPr>
      <w:r w:rsidRPr="00A11170">
        <w:t xml:space="preserve">Ο </w:t>
      </w:r>
      <w:r>
        <w:t>Ανάδοχος</w:t>
      </w:r>
      <w:r w:rsidRPr="00A11170">
        <w:t xml:space="preserve"> υποχρεούται να αποφεύγει οποιαδήποτε εμπλοκή των συμφερόντων του με τα συμφέροντα του </w:t>
      </w:r>
      <w:r w:rsidRPr="00A11170">
        <w:rPr>
          <w:b/>
          <w:bCs/>
        </w:rPr>
        <w:t>Φορέα Λειτουργίας</w:t>
      </w:r>
      <w:r w:rsidRPr="00A11170">
        <w:t xml:space="preserve"> ή της </w:t>
      </w:r>
      <w:r>
        <w:t>Αναθέτουσα</w:t>
      </w:r>
      <w:r w:rsidRPr="00A11170">
        <w:t xml:space="preserve"> Αρχή, να παραδώσει με τη λήξη της Σύμβασης όλα τα στοιχεία, έγγραφα κλπ. </w:t>
      </w:r>
      <w:r w:rsidRPr="00A11170">
        <w:lastRenderedPageBreak/>
        <w:t xml:space="preserve">που έχει στην κατοχή του και αφορούν στο </w:t>
      </w:r>
      <w:r w:rsidRPr="00A11170">
        <w:rPr>
          <w:b/>
          <w:bCs/>
        </w:rPr>
        <w:t>Φορέα Λειτουργίας</w:t>
      </w:r>
      <w:r w:rsidRPr="00A11170">
        <w:t xml:space="preserve"> ή / και την </w:t>
      </w:r>
      <w:r>
        <w:t>Αναθέτουσα</w:t>
      </w:r>
      <w:r w:rsidRPr="00A11170">
        <w:t xml:space="preserve"> Αρχή, να τηρεί μια πλήρη σειρά των αρχείων και εγγράφων και του λοιπού υλικού που αφορά στην υλοποίηση και διοίκηση του </w:t>
      </w:r>
      <w:r>
        <w:t>Έργο</w:t>
      </w:r>
      <w:r w:rsidRPr="00A11170">
        <w:t xml:space="preserve">υ καθώς και στις υπηρεσίες που θα παρέχονται στο πλαίσιο του </w:t>
      </w:r>
      <w:r>
        <w:t>Έργο</w:t>
      </w:r>
      <w:r w:rsidRPr="00A11170">
        <w:t xml:space="preserve">υ από αυτόν. Τα αρχεία αυτά πρέπει να είναι εύκολα διαχωρίσιμα από άλλα αρχεία του Αναδόχου που δεν αφορούν το </w:t>
      </w:r>
      <w:r>
        <w:t>Έργο</w:t>
      </w:r>
      <w:r w:rsidRPr="00A11170">
        <w:t>.</w:t>
      </w:r>
    </w:p>
    <w:p w:rsidR="00D20E5A" w:rsidRPr="00A11170" w:rsidRDefault="00D20E5A" w:rsidP="004102BE">
      <w:pPr>
        <w:numPr>
          <w:ilvl w:val="0"/>
          <w:numId w:val="33"/>
        </w:numPr>
        <w:spacing w:before="100" w:beforeAutospacing="1" w:after="100" w:afterAutospacing="1" w:line="360" w:lineRule="auto"/>
        <w:jc w:val="both"/>
      </w:pPr>
      <w:r w:rsidRPr="00A11170">
        <w:t xml:space="preserve">Ο </w:t>
      </w:r>
      <w:r>
        <w:t>Ανάδοχος</w:t>
      </w:r>
      <w:r w:rsidRPr="00A11170">
        <w:t xml:space="preserve"> υποχρεούται να προστατεύει το απόρρητο και τα αρχεία που αφορούν σε προσωπικά δεδομένα ατόμων και που τυχόν έχει στην κατοχή του για την υλοποίηση και παραγωγική λειτουργία του </w:t>
      </w:r>
      <w:r>
        <w:t>Έργο</w:t>
      </w:r>
      <w:r w:rsidRPr="00A11170">
        <w:t xml:space="preserve">υ, ακόμη και μετά τη λήξη του </w:t>
      </w:r>
      <w:r>
        <w:t>Έργο</w:t>
      </w:r>
      <w:r w:rsidRPr="00A11170">
        <w:t xml:space="preserve">υ, να επιτρέπει στην </w:t>
      </w:r>
      <w:r>
        <w:t>Αναθέτουσα</w:t>
      </w:r>
      <w:r w:rsidRPr="00A11170">
        <w:t xml:space="preserve"> Αρχή, στον </w:t>
      </w:r>
      <w:r w:rsidRPr="00A11170">
        <w:rPr>
          <w:b/>
          <w:bCs/>
        </w:rPr>
        <w:t>Φορέα Λειτουργίας</w:t>
      </w:r>
      <w:r w:rsidRPr="00A11170">
        <w:t xml:space="preserve"> και στα άτομα που ορίζονται από την </w:t>
      </w:r>
      <w:r>
        <w:t>Αναθέτουσα</w:t>
      </w:r>
      <w:r w:rsidRPr="00A11170">
        <w:t xml:space="preserve"> Αρχή να διενεργούν, κατόπιν έγγραφης αιτήσεως, ελέγχους των τηρούμενων αρχείων προκειμένου να αξιολογηθεί η δυνατότητα υλοποίησης και ολοκλήρωσης του </w:t>
      </w:r>
      <w:r>
        <w:t>Έργο</w:t>
      </w:r>
      <w:r w:rsidRPr="00A11170">
        <w:t>υ με βάση τα αναφερόμενα στη Σύμβαση.</w:t>
      </w:r>
    </w:p>
    <w:p w:rsidR="00D20E5A" w:rsidRPr="00A11170" w:rsidRDefault="00D20E5A" w:rsidP="004102BE">
      <w:pPr>
        <w:numPr>
          <w:ilvl w:val="0"/>
          <w:numId w:val="33"/>
        </w:numPr>
        <w:spacing w:before="100" w:beforeAutospacing="1" w:after="100" w:afterAutospacing="1" w:line="360" w:lineRule="auto"/>
        <w:jc w:val="both"/>
      </w:pPr>
      <w:r w:rsidRPr="00A11170">
        <w:t xml:space="preserve">Ο </w:t>
      </w:r>
      <w:r>
        <w:t>Ανάδοχος</w:t>
      </w:r>
      <w:r w:rsidRPr="00A11170">
        <w:t xml:space="preserve"> οφείλει να λάβει όλα τα αναγκαία μέτρα προκειμένου να διασφαλίσει ότι και οι υπάλληλοι/ συνεργάτες / υπεργολάβοι του γνωρίζουν και συμμορφώνονται με τις παραπάνω υποχρεώσεις. Τα συμβαλλόμενα μέρη συμφωνούν ότι σε περίπτωση υπαιτιότητας του Αναδόχου στην μη τήρηση των παραπάνω υποχρεώσεων εχεμύθειας, ο </w:t>
      </w:r>
      <w:r>
        <w:t>Ανάδοχος</w:t>
      </w:r>
      <w:r w:rsidRPr="00A11170">
        <w:t xml:space="preserve"> θα καταβάλλει στην </w:t>
      </w:r>
      <w:r>
        <w:t>Αναθέτουσα</w:t>
      </w:r>
      <w:r w:rsidRPr="00A11170">
        <w:t xml:space="preserve"> Αρχή ποινική ρήτρα ίση με το ποσό της αμοιβής του από τη Σύμβαση. Επίσης, η </w:t>
      </w:r>
      <w:r>
        <w:t>Αναθέτουσα</w:t>
      </w:r>
      <w:r w:rsidRPr="00A11170">
        <w:t xml:space="preserve"> Αρχή διατηρεί το δικαίωμα να απαιτήσει από τον Ανάδοχο την αποκατάσταση κάθε τυχόν περαιτέρω ζημίας. </w:t>
      </w:r>
    </w:p>
    <w:p w:rsidR="00D20E5A" w:rsidRPr="00A11170" w:rsidRDefault="00D20E5A" w:rsidP="004102BE">
      <w:pPr>
        <w:numPr>
          <w:ilvl w:val="0"/>
          <w:numId w:val="33"/>
        </w:numPr>
        <w:spacing w:before="100" w:beforeAutospacing="1" w:after="100" w:afterAutospacing="1" w:line="360" w:lineRule="auto"/>
        <w:jc w:val="both"/>
      </w:pPr>
      <w:r w:rsidRPr="00A11170">
        <w:t xml:space="preserve">Η </w:t>
      </w:r>
      <w:r>
        <w:t>Αναθέτουσα</w:t>
      </w:r>
      <w:r w:rsidRPr="00A11170">
        <w:t xml:space="preserve"> Αρχή δεσμεύεται να τηρεί εμπιστευτικά για </w:t>
      </w:r>
      <w:r w:rsidRPr="00A11170">
        <w:rPr>
          <w:b/>
          <w:bCs/>
        </w:rPr>
        <w:t>δύο (2) έτη</w:t>
      </w:r>
      <w:r w:rsidRPr="00A11170">
        <w:t xml:space="preserve"> τα στοιχεία που τίθενται στη διάθεσή της από τον Ανάδοχο εάν αφορούν σε τεχνικά στοιχεία ή πληροφορίες και τεχνογνωσία ή δικαιώματα πνευματικής ιδιοκτησίας εφόσον αυτά φέρουν την ένδειξη «εμπιστευτικό έγγραφο». Σε καμία περίπτωση η εμπιστευτικότητα δεν δεσμεύει την </w:t>
      </w:r>
      <w:r>
        <w:t>Αναθέτουσα</w:t>
      </w:r>
      <w:r w:rsidRPr="00A11170">
        <w:t xml:space="preserve"> Αρχή προς τις αρχές του Ελληνικού Κράτους και της Ευρωπαϊκής Ένωσης. </w:t>
      </w:r>
    </w:p>
    <w:p w:rsidR="00D20E5A" w:rsidRPr="000932B1" w:rsidRDefault="00D20E5A" w:rsidP="004102BE">
      <w:pPr>
        <w:numPr>
          <w:ilvl w:val="0"/>
          <w:numId w:val="33"/>
        </w:numPr>
        <w:spacing w:before="100" w:beforeAutospacing="1" w:after="100" w:afterAutospacing="1" w:line="360" w:lineRule="auto"/>
        <w:jc w:val="both"/>
      </w:pPr>
      <w:r w:rsidRPr="00A11170">
        <w:t xml:space="preserve">Η εμπιστευτικότητα αίρεται αυτοδικαίως σε περίπτωση εκκρεμούς δίκης, ένστασης, διαιτησίας, στο απολύτως αναγκαίο μέτρο και αποκλειστικά για </w:t>
      </w:r>
      <w:r w:rsidRPr="00A11170">
        <w:lastRenderedPageBreak/>
        <w:t>χρήση της από τα μέρη, τους δικαστικούς παραστάτες καθώς και τους δικαστές της διαιτησίας.</w:t>
      </w:r>
    </w:p>
    <w:p w:rsidR="00D20E5A" w:rsidRPr="00A11170" w:rsidRDefault="00D20E5A" w:rsidP="004102BE">
      <w:pPr>
        <w:pStyle w:val="2"/>
        <w:numPr>
          <w:ilvl w:val="1"/>
          <w:numId w:val="38"/>
        </w:numPr>
        <w:tabs>
          <w:tab w:val="clear" w:pos="1080"/>
          <w:tab w:val="clear" w:pos="1440"/>
          <w:tab w:val="clear" w:pos="1980"/>
        </w:tabs>
        <w:spacing w:line="360" w:lineRule="auto"/>
      </w:pPr>
      <w:bookmarkStart w:id="842" w:name="_Toc305413268"/>
      <w:bookmarkStart w:id="843" w:name="_Toc334370912"/>
      <w:r w:rsidRPr="00A11170">
        <w:t>Πνευματικά δικαιώματα</w:t>
      </w:r>
      <w:bookmarkEnd w:id="842"/>
      <w:bookmarkEnd w:id="843"/>
    </w:p>
    <w:p w:rsidR="00D20E5A" w:rsidRPr="00A11170" w:rsidRDefault="00D20E5A" w:rsidP="00C10AA5">
      <w:pPr>
        <w:spacing w:before="100" w:beforeAutospacing="1" w:after="100" w:afterAutospacing="1" w:line="360" w:lineRule="auto"/>
        <w:jc w:val="both"/>
      </w:pPr>
      <w:r w:rsidRPr="00A11170">
        <w:t xml:space="preserve">Όλα τα αποτελέσματα - μελέτες, στοιχεία και κάθε άλλο έγγραφο ή αρχείο σχετικό με το </w:t>
      </w:r>
      <w:r>
        <w:t>Έργο</w:t>
      </w:r>
      <w:r w:rsidRPr="00A11170">
        <w:t xml:space="preserve">, o πηγαίος κώδικας (source code) και οι βάσεις δεδομένων, όπου επιτρέπεται και δεν αποτελεί απλώς παραχώρηση άδειας χρήσης, καθώς και όλα τα υπόλοιπα παραδοτέα που θα αποκτηθούν ή θα αναπτυχθούν από τον Ανάδοχο με δαπάνες του </w:t>
      </w:r>
      <w:r>
        <w:t>Έργο</w:t>
      </w:r>
      <w:r w:rsidRPr="00A11170">
        <w:t xml:space="preserve">υ, θα </w:t>
      </w:r>
      <w:r w:rsidRPr="00222D5E">
        <w:t>αποτελούν αποκλειστική ιδιοκτησία της Αναθέτουσας Αρχής</w:t>
      </w:r>
      <w:r w:rsidRPr="00222D5E">
        <w:rPr>
          <w:b/>
          <w:bCs/>
        </w:rPr>
        <w:t xml:space="preserve"> </w:t>
      </w:r>
      <w:r w:rsidRPr="00222D5E">
        <w:t xml:space="preserve">και του </w:t>
      </w:r>
      <w:r w:rsidRPr="00222D5E">
        <w:rPr>
          <w:b/>
          <w:bCs/>
        </w:rPr>
        <w:t>Φορέα Λειτουργίας</w:t>
      </w:r>
      <w:r w:rsidRPr="00222D5E">
        <w:t>, που μπορούν να τα διαχειρίζονται πλήρως και να τα εκμεταλλεύονται (όχι εμπορικά), εκτός και αν ήδη προϋπάρχουν σχετικά πνευματικά δικαιώματα.</w:t>
      </w:r>
      <w:r w:rsidRPr="00A11170">
        <w:t xml:space="preserve"> </w:t>
      </w:r>
    </w:p>
    <w:p w:rsidR="00D20E5A" w:rsidRPr="00A11170" w:rsidRDefault="00D20E5A" w:rsidP="00C10AA5">
      <w:pPr>
        <w:spacing w:before="100" w:beforeAutospacing="1" w:after="100" w:afterAutospacing="1" w:line="360" w:lineRule="auto"/>
        <w:jc w:val="both"/>
      </w:pPr>
      <w:r w:rsidRPr="00A11170">
        <w:t xml:space="preserve">Τα αποτελέσματα θα είναι πάντοτε στη διάθεση των νομίμων εκπροσώπων της </w:t>
      </w:r>
      <w:r>
        <w:t>Αναθέτουσα</w:t>
      </w:r>
      <w:r w:rsidRPr="00A11170">
        <w:t xml:space="preserve"> Αρχή και του </w:t>
      </w:r>
      <w:r w:rsidRPr="00A11170">
        <w:rPr>
          <w:b/>
          <w:bCs/>
        </w:rPr>
        <w:t xml:space="preserve">Κυρίου του </w:t>
      </w:r>
      <w:r>
        <w:rPr>
          <w:b/>
          <w:bCs/>
        </w:rPr>
        <w:t>Έργο</w:t>
      </w:r>
      <w:r w:rsidRPr="00A11170">
        <w:rPr>
          <w:b/>
          <w:bCs/>
        </w:rPr>
        <w:t>υ / Φορέα Λειτουργίας</w:t>
      </w:r>
      <w:r w:rsidRPr="00A11170">
        <w:t xml:space="preserve"> κατά τη διάρκεια ισχύος της Σύμβασης, και εάν βρίσκονται στην κατοχή του Αναδόχου, θα παραδοθούν στην </w:t>
      </w:r>
      <w:r>
        <w:t>Αναθέτουσα</w:t>
      </w:r>
      <w:r w:rsidRPr="00A11170">
        <w:t xml:space="preserve"> Αρχή</w:t>
      </w:r>
      <w:r w:rsidRPr="00A11170">
        <w:rPr>
          <w:b/>
          <w:bCs/>
        </w:rPr>
        <w:t xml:space="preserve"> </w:t>
      </w:r>
      <w:r w:rsidRPr="00A11170">
        <w:t>(</w:t>
      </w:r>
      <w:r w:rsidRPr="00A11170">
        <w:rPr>
          <w:b/>
          <w:bCs/>
        </w:rPr>
        <w:t>Φορέα Λειτουργίας)</w:t>
      </w:r>
      <w:r w:rsidRPr="00A11170">
        <w:t xml:space="preserve"> κατά την καθ’ οποιονδήποτε τρόπο λήξη ή λύση της Σύμβασης. Σε περίπτωση αρχείων με στοιχεία σε ηλεκτρονική μορφή, ο </w:t>
      </w:r>
      <w:r>
        <w:t>Ανάδοχος</w:t>
      </w:r>
      <w:r w:rsidRPr="00A11170">
        <w:t xml:space="preserve"> υποχρεούται να συνοδεύσει την παράδοσή τους με έγγραφη τεκμηρίωση και με οδηγίες για την ανάκτηση / διαχείρισή τους.</w:t>
      </w:r>
    </w:p>
    <w:p w:rsidR="00D20E5A" w:rsidRDefault="00D20E5A" w:rsidP="00C10AA5">
      <w:pPr>
        <w:spacing w:before="100" w:beforeAutospacing="1" w:after="100" w:afterAutospacing="1" w:line="360" w:lineRule="auto"/>
        <w:jc w:val="both"/>
      </w:pPr>
      <w:r w:rsidRPr="00A11170">
        <w:t xml:space="preserve">Με την οριστική παραλαβή του </w:t>
      </w:r>
      <w:r>
        <w:t>Έργο</w:t>
      </w:r>
      <w:r w:rsidRPr="00A11170">
        <w:t>υ τα δικαιώματα πνευματικής ιδιοκτησίας</w:t>
      </w:r>
      <w:r>
        <w:t xml:space="preserve"> </w:t>
      </w:r>
      <w:r w:rsidRPr="00BE7ACE">
        <w:t xml:space="preserve">που θα παραχθούν κατά την εκτέλεση του </w:t>
      </w:r>
      <w:r>
        <w:t>Έργο</w:t>
      </w:r>
      <w:r w:rsidRPr="00BE7ACE">
        <w:t>υ και δεν εμπίπτουν στις παραπάνω παραγράφους με</w:t>
      </w:r>
      <w:r w:rsidRPr="00A11170">
        <w:t xml:space="preserve">ταβιβάζονται από τον Ανάδοχο αυτοδίκαια στην </w:t>
      </w:r>
      <w:r>
        <w:t>Αναθέτουσα</w:t>
      </w:r>
      <w:r w:rsidRPr="00A11170">
        <w:t xml:space="preserve"> Αρχή</w:t>
      </w:r>
      <w:r w:rsidRPr="00A11170">
        <w:rPr>
          <w:b/>
          <w:bCs/>
        </w:rPr>
        <w:t xml:space="preserve"> </w:t>
      </w:r>
      <w:r w:rsidRPr="00A11170">
        <w:t xml:space="preserve">και στον </w:t>
      </w:r>
      <w:r w:rsidRPr="00A11170">
        <w:rPr>
          <w:b/>
          <w:bCs/>
        </w:rPr>
        <w:t>Φορέα Λειτουργίας (αν πρόκειται για διαφορετικό νομικό πρόσωπο)</w:t>
      </w:r>
      <w:r w:rsidRPr="00A11170">
        <w:t xml:space="preserve"> οι οποίοι θα είναι πλέον οι αποκλειστικοί δικαιούχοι επί του </w:t>
      </w:r>
      <w:r>
        <w:t>Έργο</w:t>
      </w:r>
      <w:r w:rsidRPr="00A11170">
        <w:t xml:space="preserve">υ και θα φέρουν όλες τις εξουσίες που απορρέουν από αυτό, ενδεικτικά και όχι περιοριστικά αναφερομένων της εξουσίας οριστικής ή προσωρινής αναπαραγωγής του λογισμικού με κάθε μέσο και μορφή, εν όλω ή εν μέρει, την εξουσία φόρτωσης, εμφάνισης στην οθόνη, εκτέλεσης μεταβίβασης, αντιγραφής, αποθήκευσης αλλά </w:t>
      </w:r>
      <w:r w:rsidRPr="00A11170">
        <w:lastRenderedPageBreak/>
        <w:t xml:space="preserve">και τροποποίησης χωρίς άδεια του Αναδόχου, η οποία σε κάθε περίπτωση παρέχεται ανέκκλητα </w:t>
      </w:r>
      <w:r>
        <w:t>δια της υπογραφής της σύμβασης.</w:t>
      </w:r>
    </w:p>
    <w:p w:rsidR="00D20E5A" w:rsidRPr="00A11170" w:rsidRDefault="00D20E5A" w:rsidP="00C10AA5">
      <w:pPr>
        <w:spacing w:before="100" w:beforeAutospacing="1" w:after="100" w:afterAutospacing="1" w:line="360" w:lineRule="auto"/>
        <w:jc w:val="both"/>
      </w:pPr>
    </w:p>
    <w:p w:rsidR="00D20E5A" w:rsidRPr="00A11170" w:rsidRDefault="00D20E5A" w:rsidP="004102BE">
      <w:pPr>
        <w:pStyle w:val="2"/>
        <w:numPr>
          <w:ilvl w:val="1"/>
          <w:numId w:val="38"/>
        </w:numPr>
        <w:tabs>
          <w:tab w:val="clear" w:pos="1080"/>
          <w:tab w:val="clear" w:pos="1440"/>
          <w:tab w:val="clear" w:pos="1980"/>
        </w:tabs>
        <w:spacing w:line="360" w:lineRule="auto"/>
      </w:pPr>
      <w:bookmarkStart w:id="844" w:name="_Toc305413269"/>
      <w:bookmarkStart w:id="845" w:name="_Toc334370913"/>
      <w:r w:rsidRPr="00A11170">
        <w:t>Εφαρμοστέο Δίκαιο – Διαιτησία</w:t>
      </w:r>
      <w:bookmarkEnd w:id="844"/>
      <w:bookmarkEnd w:id="845"/>
    </w:p>
    <w:p w:rsidR="00D20E5A" w:rsidRPr="00A11170" w:rsidRDefault="00D20E5A" w:rsidP="00C10AA5">
      <w:pPr>
        <w:spacing w:before="100" w:beforeAutospacing="1" w:after="100" w:afterAutospacing="1" w:line="360" w:lineRule="auto"/>
        <w:jc w:val="both"/>
      </w:pPr>
      <w:r w:rsidRPr="00A11170">
        <w:t xml:space="preserve">Ο </w:t>
      </w:r>
      <w:r>
        <w:t>Ανάδοχος</w:t>
      </w:r>
      <w:r w:rsidRPr="00A11170">
        <w:t xml:space="preserve"> και η </w:t>
      </w:r>
      <w:r>
        <w:t>Αναθέτουσα</w:t>
      </w:r>
      <w:r w:rsidRPr="00A11170">
        <w:t xml:space="preserve"> Αρχή θα προσπαθούν να ρυθμίζουν φιλικά κάθε διαφορά, που τυχόν θα προκύψει στις μεταξύ τους σχέσεις κατά τη διάρκεια της ισχύος της Σύμβασης που θα υπογραφεί.</w:t>
      </w:r>
    </w:p>
    <w:p w:rsidR="00D20E5A" w:rsidRPr="000F6BE6" w:rsidRDefault="00D20E5A" w:rsidP="00C10AA5">
      <w:pPr>
        <w:spacing w:before="100" w:beforeAutospacing="1" w:after="100" w:afterAutospacing="1" w:line="360" w:lineRule="auto"/>
        <w:jc w:val="both"/>
      </w:pPr>
      <w:r w:rsidRPr="00A11170">
        <w:t xml:space="preserve">Επί </w:t>
      </w:r>
      <w:r w:rsidRPr="000F6BE6">
        <w:t>διαφωνίας, κάθε διαφορά θα λύεται από τα ελληνικά δικαστήρια και συγκεκριμένα τα δικαστήρια του Βόλου, εφαρμοστέο δε δίκαιο είναι πάντοτε το Ελληνικό και το Κοινοτικό δίκαιο.</w:t>
      </w:r>
    </w:p>
    <w:p w:rsidR="00D20E5A" w:rsidRPr="00A11170" w:rsidRDefault="00D20E5A" w:rsidP="00C10AA5">
      <w:pPr>
        <w:spacing w:before="100" w:beforeAutospacing="1" w:after="100" w:afterAutospacing="1" w:line="360" w:lineRule="auto"/>
        <w:jc w:val="both"/>
      </w:pPr>
      <w:r w:rsidRPr="00A11170">
        <w:t>Δεν αποκλείεται, ωστόσο, για ορισμένες περιπτώσεις εφόσον συμφωνούν και τα δύο μέρη, να προβλεφθεί στη Σύμβαση προσφυγή των συμβαλλομένων, αντί των δικαστηρίων, σε διαιτησία σύμφωνα πάντα με την ελληνική νομοθεσία και με όσα μεταξύ τους συμφωνήσουν. Αν δεν επέλθει τέτοια συμφωνία, η αρμοδιότητα για την επίλυση της διαφοράς ανήκει στα ελληνικά δικαστήρια κατά τα οριζόμενα στην προηγούμενη παράγραφο</w:t>
      </w:r>
      <w:r>
        <w:t>.</w:t>
      </w:r>
    </w:p>
    <w:p w:rsidR="00D20E5A" w:rsidRDefault="00D20E5A">
      <w:pPr>
        <w:spacing w:before="100" w:beforeAutospacing="1" w:after="100" w:afterAutospacing="1" w:line="360" w:lineRule="auto"/>
        <w:jc w:val="both"/>
      </w:pPr>
      <w:bookmarkStart w:id="846" w:name="_Toc59962622"/>
      <w:bookmarkStart w:id="847" w:name="_Toc59963284"/>
      <w:bookmarkStart w:id="848" w:name="_Toc104088442"/>
      <w:bookmarkStart w:id="849" w:name="_Toc104088608"/>
      <w:bookmarkStart w:id="850" w:name="_Toc104093010"/>
      <w:bookmarkStart w:id="851" w:name="_Toc104093175"/>
      <w:bookmarkStart w:id="852" w:name="_Toc104093340"/>
      <w:bookmarkStart w:id="853" w:name="_Toc104096341"/>
      <w:bookmarkStart w:id="854" w:name="_Toc104096507"/>
      <w:bookmarkStart w:id="855" w:name="_Toc104096673"/>
      <w:bookmarkStart w:id="856" w:name="_Toc104100404"/>
      <w:bookmarkStart w:id="857" w:name="_Toc104100577"/>
      <w:bookmarkStart w:id="858" w:name="_Toc104100750"/>
      <w:bookmarkStart w:id="859" w:name="_Toc104100923"/>
      <w:bookmarkStart w:id="860" w:name="_Toc104101096"/>
      <w:bookmarkStart w:id="861" w:name="_Toc104101271"/>
      <w:bookmarkStart w:id="862" w:name="_Toc104101445"/>
      <w:bookmarkStart w:id="863" w:name="_Toc104101620"/>
      <w:bookmarkStart w:id="864" w:name="_Toc104101795"/>
      <w:bookmarkStart w:id="865" w:name="_Toc104101970"/>
      <w:bookmarkStart w:id="866" w:name="_Toc1041021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sectPr w:rsidR="00D20E5A" w:rsidSect="00D3495E">
      <w:headerReference w:type="default" r:id="rId15"/>
      <w:footerReference w:type="default" r:id="rId16"/>
      <w:pgSz w:w="11906" w:h="16838"/>
      <w:pgMar w:top="1440" w:right="1800" w:bottom="1440" w:left="1800" w:header="705" w:footer="1034"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5B4D" w:rsidRDefault="00165B4D">
      <w:r>
        <w:separator/>
      </w:r>
    </w:p>
  </w:endnote>
  <w:endnote w:type="continuationSeparator" w:id="0">
    <w:p w:rsidR="00165B4D" w:rsidRDefault="00165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OOUÄUO∑">
    <w:altName w:val="Times New Roman"/>
    <w:panose1 w:val="00000000000000000000"/>
    <w:charset w:val="4D"/>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800" w:rsidRDefault="008A4800" w:rsidP="0044491A">
    <w:pPr>
      <w:jc w:val="center"/>
      <w:rPr>
        <w:sz w:val="16"/>
        <w:szCs w:val="16"/>
      </w:rPr>
    </w:pPr>
  </w:p>
  <w:p w:rsidR="008A4800" w:rsidRDefault="008A4800" w:rsidP="0044491A">
    <w:pPr>
      <w:jc w:val="center"/>
      <w:rPr>
        <w:sz w:val="16"/>
        <w:szCs w:val="16"/>
      </w:rPr>
    </w:pPr>
  </w:p>
  <w:p w:rsidR="008A4800" w:rsidRPr="00585C02" w:rsidRDefault="008A4800" w:rsidP="0044491A">
    <w:pPr>
      <w:jc w:val="center"/>
      <w:rPr>
        <w:sz w:val="16"/>
        <w:szCs w:val="16"/>
      </w:rPr>
    </w:pPr>
    <w:r>
      <w:rPr>
        <w:sz w:val="16"/>
        <w:szCs w:val="16"/>
      </w:rPr>
      <w:t>Σελίδα</w:t>
    </w:r>
    <w:r w:rsidRPr="00585C02">
      <w:rPr>
        <w:sz w:val="16"/>
        <w:szCs w:val="16"/>
      </w:rPr>
      <w:t xml:space="preserve"> </w:t>
    </w:r>
    <w:r w:rsidRPr="00585C02">
      <w:rPr>
        <w:sz w:val="16"/>
        <w:szCs w:val="16"/>
      </w:rPr>
      <w:fldChar w:fldCharType="begin"/>
    </w:r>
    <w:r w:rsidRPr="00585C02">
      <w:rPr>
        <w:sz w:val="16"/>
        <w:szCs w:val="16"/>
      </w:rPr>
      <w:instrText xml:space="preserve"> PAGE </w:instrText>
    </w:r>
    <w:r w:rsidRPr="00585C02">
      <w:rPr>
        <w:sz w:val="16"/>
        <w:szCs w:val="16"/>
      </w:rPr>
      <w:fldChar w:fldCharType="separate"/>
    </w:r>
    <w:r w:rsidR="005F66A4">
      <w:rPr>
        <w:noProof/>
        <w:sz w:val="16"/>
        <w:szCs w:val="16"/>
      </w:rPr>
      <w:t>9</w:t>
    </w:r>
    <w:r w:rsidRPr="00585C02">
      <w:rPr>
        <w:sz w:val="16"/>
        <w:szCs w:val="16"/>
      </w:rPr>
      <w:fldChar w:fldCharType="end"/>
    </w:r>
    <w:r w:rsidRPr="00585C02">
      <w:rPr>
        <w:sz w:val="16"/>
        <w:szCs w:val="16"/>
      </w:rPr>
      <w:t xml:space="preserve"> </w:t>
    </w:r>
    <w:r>
      <w:rPr>
        <w:sz w:val="16"/>
        <w:szCs w:val="16"/>
      </w:rPr>
      <w:t>από</w:t>
    </w:r>
    <w:r w:rsidRPr="00585C02">
      <w:rPr>
        <w:sz w:val="16"/>
        <w:szCs w:val="16"/>
      </w:rPr>
      <w:t xml:space="preserve"> </w:t>
    </w:r>
    <w:r w:rsidRPr="00585C02">
      <w:rPr>
        <w:sz w:val="16"/>
        <w:szCs w:val="16"/>
      </w:rPr>
      <w:fldChar w:fldCharType="begin"/>
    </w:r>
    <w:r w:rsidRPr="00585C02">
      <w:rPr>
        <w:sz w:val="16"/>
        <w:szCs w:val="16"/>
      </w:rPr>
      <w:instrText xml:space="preserve"> NUMPAGES  </w:instrText>
    </w:r>
    <w:r w:rsidRPr="00585C02">
      <w:rPr>
        <w:sz w:val="16"/>
        <w:szCs w:val="16"/>
      </w:rPr>
      <w:fldChar w:fldCharType="separate"/>
    </w:r>
    <w:r w:rsidR="005F66A4">
      <w:rPr>
        <w:noProof/>
        <w:sz w:val="16"/>
        <w:szCs w:val="16"/>
      </w:rPr>
      <w:t>87</w:t>
    </w:r>
    <w:r w:rsidRPr="00585C02">
      <w:rPr>
        <w:sz w:val="16"/>
        <w:szCs w:val="16"/>
      </w:rPr>
      <w:fldChar w:fldCharType="end"/>
    </w:r>
  </w:p>
  <w:p w:rsidR="008A4800" w:rsidRDefault="008A4800" w:rsidP="0044491A">
    <w:pPr>
      <w:pStyle w:val="a6"/>
    </w:pPr>
    <w:r>
      <w:tab/>
    </w:r>
  </w:p>
  <w:p w:rsidR="008A4800" w:rsidRDefault="008A480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5B4D" w:rsidRDefault="00165B4D">
      <w:r>
        <w:separator/>
      </w:r>
    </w:p>
  </w:footnote>
  <w:footnote w:type="continuationSeparator" w:id="0">
    <w:p w:rsidR="00165B4D" w:rsidRDefault="00165B4D">
      <w:r>
        <w:continuationSeparator/>
      </w:r>
    </w:p>
  </w:footnote>
  <w:footnote w:id="1">
    <w:p w:rsidR="008A4800" w:rsidRPr="00770A0E" w:rsidRDefault="008A4800" w:rsidP="00415974">
      <w:pPr>
        <w:pStyle w:val="a8"/>
        <w:rPr>
          <w:rFonts w:cs="Times New Roman"/>
          <w:lang w:val="el-GR"/>
        </w:rPr>
      </w:pPr>
      <w:r>
        <w:rPr>
          <w:rStyle w:val="aa"/>
          <w:rFonts w:cs="Times New Roman"/>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 </w:t>
      </w:r>
    </w:p>
  </w:footnote>
  <w:footnote w:id="2">
    <w:p w:rsidR="008A4800" w:rsidRPr="00770A0E" w:rsidRDefault="008A4800" w:rsidP="00415974">
      <w:pPr>
        <w:pStyle w:val="a8"/>
        <w:rPr>
          <w:rFonts w:cs="Times New Roman"/>
          <w:lang w:val="el-GR"/>
        </w:rPr>
      </w:pPr>
      <w:r>
        <w:rPr>
          <w:rStyle w:val="aa"/>
          <w:rFonts w:cs="Times New Roman"/>
        </w:rPr>
        <w:footnoteRef/>
      </w:r>
      <w:r w:rsidRPr="00226D17">
        <w:rPr>
          <w:lang w:val="el-GR"/>
        </w:rPr>
        <w:t xml:space="preserve"> Εφόσον ο υποψήφιος </w:t>
      </w:r>
      <w:r>
        <w:rPr>
          <w:lang w:val="el-GR"/>
        </w:rPr>
        <w:t>Ανάδοχος</w:t>
      </w:r>
      <w:r w:rsidRPr="00226D17">
        <w:rPr>
          <w:lang w:val="el-GR"/>
        </w:rPr>
        <w:t xml:space="preserve"> υποβάλει τον Φάκελο Δικαιολογητικών Κατακύρωσης μέσω Αντιπροσώπου.</w:t>
      </w:r>
    </w:p>
  </w:footnote>
  <w:footnote w:id="3">
    <w:p w:rsidR="008A4800" w:rsidRPr="00770A0E" w:rsidRDefault="008A4800" w:rsidP="00415974">
      <w:pPr>
        <w:pStyle w:val="a8"/>
        <w:rPr>
          <w:rFonts w:cs="Times New Roman"/>
          <w:lang w:val="el-GR"/>
        </w:rPr>
      </w:pPr>
      <w:r>
        <w:rPr>
          <w:rStyle w:val="aa"/>
          <w:rFonts w:cs="Times New Roman"/>
        </w:rPr>
        <w:footnoteRef/>
      </w:r>
      <w:r w:rsidRPr="00021994">
        <w:rPr>
          <w:lang w:val="el-GR"/>
        </w:rPr>
        <w:t xml:space="preserve"> Εφόσον ο υποψήφιος </w:t>
      </w:r>
      <w:r>
        <w:rPr>
          <w:lang w:val="el-GR"/>
        </w:rPr>
        <w:t>Ανάδοχος</w:t>
      </w:r>
      <w:r w:rsidRPr="00021994">
        <w:rPr>
          <w:lang w:val="el-GR"/>
        </w:rPr>
        <w:t xml:space="preserve"> υποβάλει τον Φάκελο Δικαιολογητικών Κατακύρωσης  μέσω Αντιπροσώπου που δεν είναι νόμιμος εκπρόσωπός του. </w:t>
      </w:r>
    </w:p>
  </w:footnote>
  <w:footnote w:id="4">
    <w:p w:rsidR="008A4800" w:rsidRPr="00770A0E" w:rsidRDefault="008A4800" w:rsidP="005D0BFC">
      <w:pPr>
        <w:pStyle w:val="a8"/>
        <w:rPr>
          <w:rFonts w:cs="Times New Roman"/>
          <w:lang w:val="el-GR"/>
        </w:rPr>
      </w:pPr>
      <w:r>
        <w:rPr>
          <w:rStyle w:val="aa"/>
          <w:rFonts w:cs="Times New Roman"/>
        </w:rPr>
        <w:footnoteRef/>
      </w:r>
      <w:r w:rsidRPr="00021994">
        <w:rPr>
          <w:lang w:val="el-GR"/>
        </w:rPr>
        <w:t xml:space="preserve"> </w:t>
      </w:r>
      <w:r>
        <w:rPr>
          <w:lang w:val="el-GR"/>
        </w:rPr>
        <w:t>Ό</w:t>
      </w:r>
      <w:r w:rsidRPr="00021994">
        <w:rPr>
          <w:lang w:val="el-GR"/>
        </w:rPr>
        <w:t>πως εμφανίζονται στη μισθολογική κατάσταση του υποψηφίου Αναδόχου, η οποία ΔΕΝ ΑΠΑΙΤΕΙΤΑΙ να προσκομιστεί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6" w:type="dxa"/>
      <w:tblLook w:val="01E0" w:firstRow="1" w:lastRow="1" w:firstColumn="1" w:lastColumn="1" w:noHBand="0" w:noVBand="0"/>
    </w:tblPr>
    <w:tblGrid>
      <w:gridCol w:w="8522"/>
    </w:tblGrid>
    <w:tr w:rsidR="008A4800" w:rsidRPr="00551B0E">
      <w:tc>
        <w:tcPr>
          <w:tcW w:w="8522" w:type="dxa"/>
        </w:tcPr>
        <w:p w:rsidR="008A4800" w:rsidRPr="007D7254" w:rsidRDefault="008A4800" w:rsidP="00996CFD">
          <w:pPr>
            <w:pStyle w:val="a5"/>
            <w:jc w:val="right"/>
            <w:rPr>
              <w:sz w:val="20"/>
              <w:szCs w:val="20"/>
            </w:rPr>
          </w:pPr>
          <w:r w:rsidRPr="007D7254">
            <w:rPr>
              <w:sz w:val="20"/>
              <w:szCs w:val="20"/>
            </w:rPr>
            <w:t xml:space="preserve">Διακήρυξη Διαγωνισμού </w:t>
          </w:r>
          <w:r w:rsidRPr="00D3495E">
            <w:rPr>
              <w:sz w:val="20"/>
              <w:szCs w:val="20"/>
            </w:rPr>
            <w:t>με τίτλο «</w:t>
          </w:r>
          <w:r w:rsidRPr="00B141B8">
            <w:rPr>
              <w:sz w:val="20"/>
              <w:szCs w:val="20"/>
            </w:rPr>
            <w:t>Πληροφοριακό Σύστημα διαχείρισης και παροχής προσομοιώσεων εκπαιδευτικών και επιστημονικών αντικειμένων μέσω διαδικτύου</w:t>
          </w:r>
          <w:r w:rsidRPr="00D3495E">
            <w:rPr>
              <w:sz w:val="20"/>
              <w:szCs w:val="20"/>
            </w:rPr>
            <w:t>»</w:t>
          </w:r>
        </w:p>
      </w:tc>
    </w:tr>
    <w:tr w:rsidR="008A4800" w:rsidRPr="00551B0E">
      <w:tc>
        <w:tcPr>
          <w:tcW w:w="8522" w:type="dxa"/>
          <w:tcBorders>
            <w:bottom w:val="single" w:sz="4" w:space="0" w:color="auto"/>
          </w:tcBorders>
        </w:tcPr>
        <w:p w:rsidR="008A4800" w:rsidRPr="007D7254" w:rsidRDefault="008A4800" w:rsidP="0044491A">
          <w:pPr>
            <w:pStyle w:val="a5"/>
            <w:jc w:val="right"/>
            <w:rPr>
              <w:sz w:val="20"/>
              <w:szCs w:val="20"/>
            </w:rPr>
          </w:pPr>
          <w:r>
            <w:rPr>
              <w:sz w:val="20"/>
              <w:szCs w:val="20"/>
            </w:rPr>
            <w:t>Παράρτημα</w:t>
          </w:r>
          <w:r w:rsidRPr="007D7254">
            <w:rPr>
              <w:sz w:val="20"/>
              <w:szCs w:val="20"/>
            </w:rPr>
            <w:t xml:space="preserve"> </w:t>
          </w:r>
          <w:r>
            <w:rPr>
              <w:sz w:val="20"/>
              <w:szCs w:val="20"/>
              <w:lang w:val="en-US"/>
            </w:rPr>
            <w:t>B</w:t>
          </w:r>
          <w:r w:rsidRPr="007D7254">
            <w:rPr>
              <w:sz w:val="20"/>
              <w:szCs w:val="20"/>
            </w:rPr>
            <w:t xml:space="preserve">: </w:t>
          </w:r>
          <w:r>
            <w:rPr>
              <w:sz w:val="20"/>
              <w:szCs w:val="20"/>
            </w:rPr>
            <w:t>Γενικοί και Ειδικοί Όροι</w:t>
          </w:r>
        </w:p>
      </w:tc>
    </w:tr>
  </w:tbl>
  <w:p w:rsidR="008A4800" w:rsidRPr="00D3495E" w:rsidRDefault="008A4800" w:rsidP="00D3495E">
    <w:pPr>
      <w:pStyle w:val="a5"/>
      <w:rPr>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
      <w:lvlJc w:val="left"/>
      <w:pPr>
        <w:tabs>
          <w:tab w:val="num" w:pos="360"/>
        </w:tabs>
        <w:ind w:left="360" w:hanging="360"/>
      </w:pPr>
    </w:lvl>
  </w:abstractNum>
  <w:abstractNum w:abstractNumId="1">
    <w:nsid w:val="030F0F69"/>
    <w:multiLevelType w:val="hybridMultilevel"/>
    <w:tmpl w:val="73F4D94E"/>
    <w:lvl w:ilvl="0" w:tplc="0408000F">
      <w:start w:val="1"/>
      <w:numFmt w:val="decimal"/>
      <w:lvlText w:val="%1."/>
      <w:lvlJc w:val="left"/>
      <w:pPr>
        <w:tabs>
          <w:tab w:val="num" w:pos="360"/>
        </w:tabs>
        <w:ind w:left="360" w:hanging="360"/>
      </w:pPr>
    </w:lvl>
    <w:lvl w:ilvl="1" w:tplc="0408000D">
      <w:start w:val="1"/>
      <w:numFmt w:val="bullet"/>
      <w:lvlText w:val=""/>
      <w:lvlJc w:val="left"/>
      <w:pPr>
        <w:tabs>
          <w:tab w:val="num" w:pos="1080"/>
        </w:tabs>
        <w:ind w:left="1080" w:hanging="360"/>
      </w:pPr>
      <w:rPr>
        <w:rFonts w:ascii="Wingdings" w:hAnsi="Wingdings" w:cs="Wingdings" w:hint="default"/>
      </w:r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
    <w:nsid w:val="055F3122"/>
    <w:multiLevelType w:val="hybridMultilevel"/>
    <w:tmpl w:val="34EEE034"/>
    <w:lvl w:ilvl="0" w:tplc="3FD4140E">
      <w:start w:val="1"/>
      <w:numFmt w:val="decimal"/>
      <w:lvlText w:val="%1."/>
      <w:lvlJc w:val="left"/>
      <w:pPr>
        <w:tabs>
          <w:tab w:val="num" w:pos="360"/>
        </w:tabs>
        <w:ind w:left="360" w:hanging="360"/>
      </w:pPr>
      <w:rPr>
        <w:rFonts w:hint="default"/>
      </w:rPr>
    </w:lvl>
    <w:lvl w:ilvl="1" w:tplc="209A261C">
      <w:start w:val="1"/>
      <w:numFmt w:val="bullet"/>
      <w:lvlText w:val="-"/>
      <w:lvlJc w:val="left"/>
      <w:pPr>
        <w:tabs>
          <w:tab w:val="num" w:pos="1440"/>
        </w:tabs>
        <w:ind w:left="1440" w:hanging="360"/>
      </w:pPr>
      <w:rPr>
        <w:rFonts w:ascii="Tahoma" w:hAnsi="Tahoma" w:cs="Tahoma"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
    <w:nsid w:val="05C45D73"/>
    <w:multiLevelType w:val="hybridMultilevel"/>
    <w:tmpl w:val="8F88EAC4"/>
    <w:lvl w:ilvl="0" w:tplc="209A261C">
      <w:start w:val="1"/>
      <w:numFmt w:val="bullet"/>
      <w:lvlText w:val="-"/>
      <w:lvlJc w:val="left"/>
      <w:pPr>
        <w:tabs>
          <w:tab w:val="num" w:pos="360"/>
        </w:tabs>
        <w:ind w:left="360" w:hanging="360"/>
      </w:pPr>
      <w:rPr>
        <w:rFonts w:ascii="Tahoma" w:hAnsi="Tahoma" w:cs="Tahoma" w:hint="default"/>
      </w:rPr>
    </w:lvl>
    <w:lvl w:ilvl="1" w:tplc="209A261C">
      <w:start w:val="1"/>
      <w:numFmt w:val="bullet"/>
      <w:lvlText w:val="-"/>
      <w:lvlJc w:val="left"/>
      <w:pPr>
        <w:tabs>
          <w:tab w:val="num" w:pos="1440"/>
        </w:tabs>
        <w:ind w:left="1440" w:hanging="360"/>
      </w:pPr>
      <w:rPr>
        <w:rFonts w:ascii="Tahoma" w:hAnsi="Tahoma" w:cs="Tahoma" w:hint="default"/>
      </w:r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4">
    <w:nsid w:val="0DA92E80"/>
    <w:multiLevelType w:val="hybridMultilevel"/>
    <w:tmpl w:val="21503E7E"/>
    <w:lvl w:ilvl="0" w:tplc="0409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5">
    <w:nsid w:val="0DAE7A28"/>
    <w:multiLevelType w:val="multilevel"/>
    <w:tmpl w:val="B23630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77"/>
        </w:tabs>
        <w:ind w:left="2377" w:hanging="397"/>
      </w:pPr>
      <w:rPr>
        <w:rFonts w:ascii="Tahoma" w:hAnsi="Tahoma" w:cs="Tahoma" w:hint="default"/>
        <w:b w:val="0"/>
        <w:bCs w:val="0"/>
        <w:i w:val="0"/>
        <w:iCs w:val="0"/>
        <w:color w:val="auto"/>
        <w:sz w:val="20"/>
        <w:szCs w:val="20"/>
        <w:u w:val="no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DF11059"/>
    <w:multiLevelType w:val="hybridMultilevel"/>
    <w:tmpl w:val="B2200ABA"/>
    <w:lvl w:ilvl="0" w:tplc="209A261C">
      <w:start w:val="1"/>
      <w:numFmt w:val="bullet"/>
      <w:lvlText w:val="-"/>
      <w:lvlJc w:val="left"/>
      <w:pPr>
        <w:tabs>
          <w:tab w:val="num" w:pos="360"/>
        </w:tabs>
        <w:ind w:left="360" w:hanging="360"/>
      </w:pPr>
      <w:rPr>
        <w:rFonts w:ascii="Tahoma" w:hAnsi="Tahoma" w:cs="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7">
    <w:nsid w:val="105F4469"/>
    <w:multiLevelType w:val="hybridMultilevel"/>
    <w:tmpl w:val="49A243E8"/>
    <w:lvl w:ilvl="0" w:tplc="0809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8">
    <w:nsid w:val="117F5C9F"/>
    <w:multiLevelType w:val="hybridMultilevel"/>
    <w:tmpl w:val="26C6F130"/>
    <w:lvl w:ilvl="0" w:tplc="209A261C">
      <w:start w:val="1"/>
      <w:numFmt w:val="bullet"/>
      <w:lvlText w:val="-"/>
      <w:lvlJc w:val="left"/>
      <w:pPr>
        <w:tabs>
          <w:tab w:val="num" w:pos="360"/>
        </w:tabs>
        <w:ind w:left="360" w:hanging="360"/>
      </w:pPr>
      <w:rPr>
        <w:rFonts w:ascii="Tahoma" w:hAnsi="Tahoma" w:cs="Tahoma" w:hint="default"/>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9">
    <w:nsid w:val="175A7E4B"/>
    <w:multiLevelType w:val="hybridMultilevel"/>
    <w:tmpl w:val="CD3C0D26"/>
    <w:lvl w:ilvl="0" w:tplc="33908F06">
      <w:start w:val="1"/>
      <w:numFmt w:val="decimal"/>
      <w:lvlText w:val="%1."/>
      <w:lvlJc w:val="left"/>
      <w:pPr>
        <w:tabs>
          <w:tab w:val="num" w:pos="397"/>
        </w:tabs>
        <w:ind w:left="397" w:hanging="397"/>
      </w:pPr>
      <w:rPr>
        <w:rFonts w:ascii="Tahoma" w:hAnsi="Tahoma" w:cs="Tahoma" w:hint="default"/>
        <w:b w:val="0"/>
        <w:bCs w:val="0"/>
        <w:i w:val="0"/>
        <w:iCs w:val="0"/>
        <w:color w:val="auto"/>
        <w:sz w:val="20"/>
        <w:szCs w:val="20"/>
        <w:u w:val="none"/>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0">
    <w:nsid w:val="18C60F66"/>
    <w:multiLevelType w:val="hybridMultilevel"/>
    <w:tmpl w:val="EC60D6D8"/>
    <w:lvl w:ilvl="0" w:tplc="269CA5BA">
      <w:start w:val="1"/>
      <w:numFmt w:val="bullet"/>
      <w:pStyle w:val="NumCharCharCharCharCharCharCharCharChar"/>
      <w:lvlText w:val=""/>
      <w:lvlJc w:val="left"/>
      <w:pPr>
        <w:tabs>
          <w:tab w:val="num" w:pos="429"/>
        </w:tabs>
        <w:ind w:left="431" w:hanging="371"/>
      </w:pPr>
      <w:rPr>
        <w:rFonts w:ascii="Symbol" w:hAnsi="Symbol" w:cs="Symbol" w:hint="default"/>
      </w:rPr>
    </w:lvl>
    <w:lvl w:ilvl="1" w:tplc="0408000F">
      <w:start w:val="1"/>
      <w:numFmt w:val="decimal"/>
      <w:lvlText w:val="%2."/>
      <w:lvlJc w:val="left"/>
      <w:pPr>
        <w:tabs>
          <w:tab w:val="num" w:pos="1440"/>
        </w:tabs>
        <w:ind w:left="1440" w:hanging="360"/>
      </w:pPr>
      <w:rPr>
        <w:rFonts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1">
    <w:nsid w:val="22456A9D"/>
    <w:multiLevelType w:val="hybridMultilevel"/>
    <w:tmpl w:val="93E2CCD6"/>
    <w:lvl w:ilvl="0" w:tplc="269CA5BA">
      <w:start w:val="1"/>
      <w:numFmt w:val="bullet"/>
      <w:lvlText w:val=""/>
      <w:lvlJc w:val="left"/>
      <w:pPr>
        <w:tabs>
          <w:tab w:val="num" w:pos="429"/>
        </w:tabs>
        <w:ind w:left="431" w:hanging="371"/>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2">
    <w:nsid w:val="22640779"/>
    <w:multiLevelType w:val="hybridMultilevel"/>
    <w:tmpl w:val="BD645722"/>
    <w:lvl w:ilvl="0" w:tplc="04080001">
      <w:start w:val="1"/>
      <w:numFmt w:val="bullet"/>
      <w:lvlText w:val=""/>
      <w:lvlJc w:val="left"/>
      <w:pPr>
        <w:tabs>
          <w:tab w:val="num" w:pos="833"/>
        </w:tabs>
        <w:ind w:left="833" w:hanging="360"/>
      </w:pPr>
      <w:rPr>
        <w:rFonts w:ascii="Symbol" w:hAnsi="Symbol" w:cs="Symbol" w:hint="default"/>
      </w:rPr>
    </w:lvl>
    <w:lvl w:ilvl="1" w:tplc="04080003">
      <w:start w:val="1"/>
      <w:numFmt w:val="bullet"/>
      <w:lvlText w:val="o"/>
      <w:lvlJc w:val="left"/>
      <w:pPr>
        <w:tabs>
          <w:tab w:val="num" w:pos="1553"/>
        </w:tabs>
        <w:ind w:left="1553" w:hanging="360"/>
      </w:pPr>
      <w:rPr>
        <w:rFonts w:ascii="Courier New" w:hAnsi="Courier New" w:cs="Courier New" w:hint="default"/>
      </w:rPr>
    </w:lvl>
    <w:lvl w:ilvl="2" w:tplc="04080005">
      <w:start w:val="1"/>
      <w:numFmt w:val="bullet"/>
      <w:lvlText w:val=""/>
      <w:lvlJc w:val="left"/>
      <w:pPr>
        <w:tabs>
          <w:tab w:val="num" w:pos="2273"/>
        </w:tabs>
        <w:ind w:left="2273" w:hanging="360"/>
      </w:pPr>
      <w:rPr>
        <w:rFonts w:ascii="Wingdings" w:hAnsi="Wingdings" w:cs="Wingdings" w:hint="default"/>
      </w:rPr>
    </w:lvl>
    <w:lvl w:ilvl="3" w:tplc="04080001">
      <w:start w:val="1"/>
      <w:numFmt w:val="bullet"/>
      <w:lvlText w:val=""/>
      <w:lvlJc w:val="left"/>
      <w:pPr>
        <w:tabs>
          <w:tab w:val="num" w:pos="2993"/>
        </w:tabs>
        <w:ind w:left="2993" w:hanging="360"/>
      </w:pPr>
      <w:rPr>
        <w:rFonts w:ascii="Symbol" w:hAnsi="Symbol" w:cs="Symbol" w:hint="default"/>
      </w:rPr>
    </w:lvl>
    <w:lvl w:ilvl="4" w:tplc="04080003">
      <w:start w:val="1"/>
      <w:numFmt w:val="bullet"/>
      <w:lvlText w:val="o"/>
      <w:lvlJc w:val="left"/>
      <w:pPr>
        <w:tabs>
          <w:tab w:val="num" w:pos="3713"/>
        </w:tabs>
        <w:ind w:left="3713" w:hanging="360"/>
      </w:pPr>
      <w:rPr>
        <w:rFonts w:ascii="Courier New" w:hAnsi="Courier New" w:cs="Courier New" w:hint="default"/>
      </w:rPr>
    </w:lvl>
    <w:lvl w:ilvl="5" w:tplc="04080005">
      <w:start w:val="1"/>
      <w:numFmt w:val="bullet"/>
      <w:lvlText w:val=""/>
      <w:lvlJc w:val="left"/>
      <w:pPr>
        <w:tabs>
          <w:tab w:val="num" w:pos="4433"/>
        </w:tabs>
        <w:ind w:left="4433" w:hanging="360"/>
      </w:pPr>
      <w:rPr>
        <w:rFonts w:ascii="Wingdings" w:hAnsi="Wingdings" w:cs="Wingdings" w:hint="default"/>
      </w:rPr>
    </w:lvl>
    <w:lvl w:ilvl="6" w:tplc="04080001">
      <w:start w:val="1"/>
      <w:numFmt w:val="bullet"/>
      <w:lvlText w:val=""/>
      <w:lvlJc w:val="left"/>
      <w:pPr>
        <w:tabs>
          <w:tab w:val="num" w:pos="5153"/>
        </w:tabs>
        <w:ind w:left="5153" w:hanging="360"/>
      </w:pPr>
      <w:rPr>
        <w:rFonts w:ascii="Symbol" w:hAnsi="Symbol" w:cs="Symbol" w:hint="default"/>
      </w:rPr>
    </w:lvl>
    <w:lvl w:ilvl="7" w:tplc="04080003">
      <w:start w:val="1"/>
      <w:numFmt w:val="bullet"/>
      <w:lvlText w:val="o"/>
      <w:lvlJc w:val="left"/>
      <w:pPr>
        <w:tabs>
          <w:tab w:val="num" w:pos="5873"/>
        </w:tabs>
        <w:ind w:left="5873" w:hanging="360"/>
      </w:pPr>
      <w:rPr>
        <w:rFonts w:ascii="Courier New" w:hAnsi="Courier New" w:cs="Courier New" w:hint="default"/>
      </w:rPr>
    </w:lvl>
    <w:lvl w:ilvl="8" w:tplc="04080005">
      <w:start w:val="1"/>
      <w:numFmt w:val="bullet"/>
      <w:lvlText w:val=""/>
      <w:lvlJc w:val="left"/>
      <w:pPr>
        <w:tabs>
          <w:tab w:val="num" w:pos="6593"/>
        </w:tabs>
        <w:ind w:left="6593" w:hanging="360"/>
      </w:pPr>
      <w:rPr>
        <w:rFonts w:ascii="Wingdings" w:hAnsi="Wingdings" w:cs="Wingdings" w:hint="default"/>
      </w:rPr>
    </w:lvl>
  </w:abstractNum>
  <w:abstractNum w:abstractNumId="13">
    <w:nsid w:val="246E5974"/>
    <w:multiLevelType w:val="multilevel"/>
    <w:tmpl w:val="882440B0"/>
    <w:lvl w:ilvl="0">
      <w:start w:val="1"/>
      <w:numFmt w:val="decimal"/>
      <w:lvlRestart w:val="0"/>
      <w:lvlText w:val="Β%1."/>
      <w:lvlJc w:val="left"/>
      <w:pPr>
        <w:tabs>
          <w:tab w:val="num" w:pos="360"/>
        </w:tabs>
        <w:ind w:left="360" w:hanging="360"/>
      </w:pPr>
      <w:rPr>
        <w:rFonts w:hint="default"/>
      </w:rPr>
    </w:lvl>
    <w:lvl w:ilvl="1">
      <w:start w:val="1"/>
      <w:numFmt w:val="decimal"/>
      <w:isLgl/>
      <w:lvlText w:val="Β%1.%2"/>
      <w:lvlJc w:val="left"/>
      <w:pPr>
        <w:tabs>
          <w:tab w:val="num" w:pos="360"/>
        </w:tabs>
        <w:ind w:left="360" w:hanging="360"/>
      </w:pPr>
      <w:rPr>
        <w:rFonts w:hint="default"/>
        <w:b/>
        <w:bCs/>
      </w:rPr>
    </w:lvl>
    <w:lvl w:ilvl="2">
      <w:start w:val="1"/>
      <w:numFmt w:val="decimal"/>
      <w:isLgl/>
      <w:lvlText w:val="Β%1.%2.%3"/>
      <w:lvlJc w:val="left"/>
      <w:pPr>
        <w:tabs>
          <w:tab w:val="num" w:pos="720"/>
        </w:tabs>
        <w:ind w:left="720" w:hanging="720"/>
      </w:pPr>
      <w:rPr>
        <w:rFonts w:hint="default"/>
      </w:rPr>
    </w:lvl>
    <w:lvl w:ilvl="3">
      <w:start w:val="1"/>
      <w:numFmt w:val="decimal"/>
      <w:isLgl/>
      <w:lvlText w:val="Β%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nsid w:val="25765D95"/>
    <w:multiLevelType w:val="multilevel"/>
    <w:tmpl w:val="CFA6AE0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bCs/>
        <w:color w:val="auto"/>
        <w:sz w:val="28"/>
        <w:szCs w:val="28"/>
      </w:rPr>
    </w:lvl>
    <w:lvl w:ilvl="2">
      <w:start w:val="1"/>
      <w:numFmt w:val="lowerRoman"/>
      <w:pStyle w:val="3"/>
      <w:lvlText w:val="%3)"/>
      <w:lvlJc w:val="left"/>
      <w:pPr>
        <w:tabs>
          <w:tab w:val="num" w:pos="1080"/>
        </w:tabs>
        <w:ind w:left="1080" w:hanging="360"/>
      </w:pPr>
      <w:rPr>
        <w:rFonts w:hint="default"/>
        <w:b/>
        <w:bCs/>
      </w:rPr>
    </w:lvl>
    <w:lvl w:ilvl="3">
      <w:start w:val="1"/>
      <w:numFmt w:val="decimal"/>
      <w:lvlText w:val="(%4)"/>
      <w:lvlJc w:val="left"/>
      <w:pPr>
        <w:tabs>
          <w:tab w:val="num" w:pos="1440"/>
        </w:tabs>
        <w:ind w:left="1440" w:hanging="360"/>
      </w:pPr>
      <w:rPr>
        <w:rFonts w:hint="default"/>
        <w:b/>
        <w:bCs/>
        <w:sz w:val="16"/>
        <w:szCs w:val="16"/>
        <w:u w:val="single"/>
      </w:rPr>
    </w:lvl>
    <w:lvl w:ilvl="4">
      <w:start w:val="1"/>
      <w:numFmt w:val="lowerLetter"/>
      <w:lvlText w:val="(%5)"/>
      <w:lvlJc w:val="left"/>
      <w:pPr>
        <w:tabs>
          <w:tab w:val="num" w:pos="1800"/>
        </w:tabs>
        <w:ind w:left="1800" w:hanging="360"/>
      </w:pPr>
      <w:rPr>
        <w:rFonts w:hint="default"/>
        <w:b w:val="0"/>
        <w:bCs w:val="0"/>
        <w:i w:val="0"/>
        <w:iCs w:val="0"/>
        <w:caps w:val="0"/>
        <w:strike w:val="0"/>
        <w:dstrike w:val="0"/>
        <w:vanish w:val="0"/>
        <w:color w:val="auto"/>
        <w:kern w:val="0"/>
        <w:sz w:val="16"/>
        <w:szCs w:val="16"/>
        <w:u w:val="words"/>
        <w:vertAlign w:val="baseline"/>
      </w:rPr>
    </w:lvl>
    <w:lvl w:ilvl="5">
      <w:start w:val="1"/>
      <w:numFmt w:val="lowerRoman"/>
      <w:lvlText w:val="(%6)"/>
      <w:lvlJc w:val="left"/>
      <w:pPr>
        <w:tabs>
          <w:tab w:val="num" w:pos="2160"/>
        </w:tabs>
        <w:ind w:left="2160" w:hanging="360"/>
      </w:pPr>
      <w:rPr>
        <w:rFonts w:hint="default"/>
        <w:sz w:val="16"/>
        <w:szCs w:val="16"/>
        <w:u w:val="words"/>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5E75983"/>
    <w:multiLevelType w:val="singleLevel"/>
    <w:tmpl w:val="0C09000F"/>
    <w:lvl w:ilvl="0">
      <w:start w:val="1"/>
      <w:numFmt w:val="decimal"/>
      <w:lvlText w:val="%1."/>
      <w:lvlJc w:val="left"/>
      <w:pPr>
        <w:tabs>
          <w:tab w:val="num" w:pos="360"/>
        </w:tabs>
        <w:ind w:left="360" w:hanging="360"/>
      </w:pPr>
      <w:rPr>
        <w:rFonts w:hint="default"/>
      </w:rPr>
    </w:lvl>
  </w:abstractNum>
  <w:abstractNum w:abstractNumId="16">
    <w:nsid w:val="2601246C"/>
    <w:multiLevelType w:val="hybridMultilevel"/>
    <w:tmpl w:val="CB8C734E"/>
    <w:lvl w:ilvl="0" w:tplc="FFFFFFFF">
      <w:start w:val="1"/>
      <w:numFmt w:val="decimal"/>
      <w:lvlText w:val="%1."/>
      <w:lvlJc w:val="left"/>
      <w:pPr>
        <w:tabs>
          <w:tab w:val="num" w:pos="360"/>
        </w:tabs>
        <w:ind w:left="360" w:hanging="360"/>
      </w:pPr>
      <w:rPr>
        <w:rFonts w:hint="default"/>
        <w:b w:val="0"/>
        <w:bCs w:val="0"/>
        <w:i w:val="0"/>
        <w:iCs w:val="0"/>
        <w:color w:val="auto"/>
        <w:sz w:val="20"/>
        <w:szCs w:val="20"/>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nsid w:val="276C1741"/>
    <w:multiLevelType w:val="hybridMultilevel"/>
    <w:tmpl w:val="766A318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8">
    <w:nsid w:val="29997EAA"/>
    <w:multiLevelType w:val="hybridMultilevel"/>
    <w:tmpl w:val="8974AF4A"/>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9">
    <w:nsid w:val="29E15A92"/>
    <w:multiLevelType w:val="hybridMultilevel"/>
    <w:tmpl w:val="C5F84ED8"/>
    <w:lvl w:ilvl="0" w:tplc="209A261C">
      <w:start w:val="1"/>
      <w:numFmt w:val="bullet"/>
      <w:lvlText w:val="-"/>
      <w:lvlJc w:val="left"/>
      <w:pPr>
        <w:tabs>
          <w:tab w:val="num" w:pos="360"/>
        </w:tabs>
        <w:ind w:left="360" w:hanging="360"/>
      </w:pPr>
      <w:rPr>
        <w:rFonts w:ascii="Tahoma" w:hAnsi="Tahoma" w:cs="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0">
    <w:nsid w:val="2A553F69"/>
    <w:multiLevelType w:val="hybridMultilevel"/>
    <w:tmpl w:val="730869CC"/>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
      <w:lvlJc w:val="left"/>
      <w:pPr>
        <w:tabs>
          <w:tab w:val="num" w:pos="1080"/>
        </w:tabs>
        <w:ind w:left="1080" w:hanging="360"/>
      </w:pPr>
      <w:rPr>
        <w:rFonts w:ascii="Symbol" w:hAnsi="Symbol" w:cs="Symbol" w:hint="default"/>
      </w:r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21">
    <w:nsid w:val="2CC53FC5"/>
    <w:multiLevelType w:val="hybridMultilevel"/>
    <w:tmpl w:val="50F06192"/>
    <w:lvl w:ilvl="0" w:tplc="FFFFFFFF">
      <w:start w:val="1"/>
      <w:numFmt w:val="decimal"/>
      <w:lvlRestart w:val="0"/>
      <w:lvlText w:val="%1."/>
      <w:lvlJc w:val="left"/>
      <w:pPr>
        <w:tabs>
          <w:tab w:val="num" w:pos="720"/>
        </w:tabs>
        <w:ind w:left="720" w:hanging="360"/>
      </w:p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22">
    <w:nsid w:val="301379DA"/>
    <w:multiLevelType w:val="hybridMultilevel"/>
    <w:tmpl w:val="6470B92A"/>
    <w:lvl w:ilvl="0" w:tplc="FFFFFFFF">
      <w:start w:val="1"/>
      <w:numFmt w:val="bullet"/>
      <w:lvlText w:val=""/>
      <w:lvlJc w:val="left"/>
      <w:pPr>
        <w:tabs>
          <w:tab w:val="num" w:pos="360"/>
        </w:tabs>
        <w:ind w:left="360" w:hanging="360"/>
      </w:pPr>
      <w:rPr>
        <w:rFonts w:ascii="Symbol" w:hAnsi="Symbol" w:cs="Symbol" w:hint="default"/>
        <w:b w:val="0"/>
        <w:bCs w:val="0"/>
      </w:r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3">
    <w:nsid w:val="30F55969"/>
    <w:multiLevelType w:val="hybridMultilevel"/>
    <w:tmpl w:val="80BE74DE"/>
    <w:lvl w:ilvl="0" w:tplc="D87CAB02">
      <w:start w:val="1"/>
      <w:numFmt w:val="decimal"/>
      <w:lvlText w:val="%1."/>
      <w:lvlJc w:val="left"/>
      <w:pPr>
        <w:tabs>
          <w:tab w:val="num" w:pos="397"/>
        </w:tabs>
        <w:ind w:left="397" w:hanging="397"/>
      </w:pPr>
      <w:rPr>
        <w:rFonts w:ascii="Calibri" w:hAnsi="Calibri" w:cs="Calibri" w:hint="default"/>
        <w:b w:val="0"/>
        <w:bCs w:val="0"/>
        <w:i w:val="0"/>
        <w:iCs w:val="0"/>
        <w:color w:val="auto"/>
        <w:sz w:val="20"/>
        <w:szCs w:val="20"/>
        <w:u w:val="none"/>
      </w:r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4">
    <w:nsid w:val="34F548D4"/>
    <w:multiLevelType w:val="hybridMultilevel"/>
    <w:tmpl w:val="7708F810"/>
    <w:lvl w:ilvl="0" w:tplc="269CA5BA">
      <w:start w:val="1"/>
      <w:numFmt w:val="bullet"/>
      <w:lvlText w:val=""/>
      <w:lvlJc w:val="left"/>
      <w:pPr>
        <w:tabs>
          <w:tab w:val="num" w:pos="429"/>
        </w:tabs>
        <w:ind w:left="431" w:hanging="371"/>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5">
    <w:nsid w:val="39261741"/>
    <w:multiLevelType w:val="multilevel"/>
    <w:tmpl w:val="B6EC2C4A"/>
    <w:styleLink w:val="Style1"/>
    <w:lvl w:ilvl="0">
      <w:start w:val="1"/>
      <w:numFmt w:val="upperLetter"/>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3F0973D8"/>
    <w:multiLevelType w:val="hybridMultilevel"/>
    <w:tmpl w:val="F0C6726C"/>
    <w:lvl w:ilvl="0" w:tplc="04080001">
      <w:start w:val="1"/>
      <w:numFmt w:val="bullet"/>
      <w:lvlText w:val=""/>
      <w:lvlJc w:val="left"/>
      <w:pPr>
        <w:ind w:left="720" w:hanging="360"/>
      </w:pPr>
      <w:rPr>
        <w:rFonts w:ascii="Symbol" w:hAnsi="Symbol" w:cs="Symbol"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7">
    <w:nsid w:val="4DED5364"/>
    <w:multiLevelType w:val="hybridMultilevel"/>
    <w:tmpl w:val="E5822A2A"/>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nsid w:val="52E14F24"/>
    <w:multiLevelType w:val="hybridMultilevel"/>
    <w:tmpl w:val="C6D2DE70"/>
    <w:lvl w:ilvl="0" w:tplc="0408000F">
      <w:start w:val="1"/>
      <w:numFmt w:val="bullet"/>
      <w:lvlText w:val="-"/>
      <w:lvlJc w:val="left"/>
      <w:pPr>
        <w:tabs>
          <w:tab w:val="num" w:pos="420"/>
        </w:tabs>
        <w:ind w:left="420" w:hanging="360"/>
      </w:pPr>
      <w:rPr>
        <w:rFonts w:ascii="Tahoma" w:hAnsi="Tahoma" w:cs="Tahoma" w:hint="default"/>
      </w:rPr>
    </w:lvl>
    <w:lvl w:ilvl="1" w:tplc="0408000D">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29">
    <w:nsid w:val="5ABE03E0"/>
    <w:multiLevelType w:val="hybridMultilevel"/>
    <w:tmpl w:val="BB9CC560"/>
    <w:lvl w:ilvl="0" w:tplc="79D41C78">
      <w:start w:val="1"/>
      <w:numFmt w:val="bullet"/>
      <w:lvlText w:val=""/>
      <w:lvlJc w:val="left"/>
      <w:pPr>
        <w:tabs>
          <w:tab w:val="num" w:pos="720"/>
        </w:tabs>
        <w:ind w:left="720" w:hanging="360"/>
      </w:pPr>
      <w:rPr>
        <w:rFonts w:ascii="Symbol" w:hAnsi="Symbol" w:cs="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cs="Wingdings" w:hint="default"/>
      </w:rPr>
    </w:lvl>
    <w:lvl w:ilvl="3" w:tplc="0408000F">
      <w:start w:val="1"/>
      <w:numFmt w:val="bullet"/>
      <w:lvlText w:val=""/>
      <w:lvlJc w:val="left"/>
      <w:pPr>
        <w:tabs>
          <w:tab w:val="num" w:pos="2880"/>
        </w:tabs>
        <w:ind w:left="2880" w:hanging="360"/>
      </w:pPr>
      <w:rPr>
        <w:rFonts w:ascii="Symbol" w:hAnsi="Symbol" w:cs="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cs="Wingdings" w:hint="default"/>
      </w:rPr>
    </w:lvl>
    <w:lvl w:ilvl="6" w:tplc="0408000F">
      <w:start w:val="1"/>
      <w:numFmt w:val="bullet"/>
      <w:lvlText w:val=""/>
      <w:lvlJc w:val="left"/>
      <w:pPr>
        <w:tabs>
          <w:tab w:val="num" w:pos="5040"/>
        </w:tabs>
        <w:ind w:left="5040" w:hanging="360"/>
      </w:pPr>
      <w:rPr>
        <w:rFonts w:ascii="Symbol" w:hAnsi="Symbol" w:cs="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cs="Wingdings" w:hint="default"/>
      </w:rPr>
    </w:lvl>
  </w:abstractNum>
  <w:abstractNum w:abstractNumId="30">
    <w:nsid w:val="5B591C0C"/>
    <w:multiLevelType w:val="hybridMultilevel"/>
    <w:tmpl w:val="7A3E0B3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31">
    <w:nsid w:val="5D4C6F42"/>
    <w:multiLevelType w:val="hybridMultilevel"/>
    <w:tmpl w:val="FBB05CB2"/>
    <w:lvl w:ilvl="0" w:tplc="269CA5BA">
      <w:start w:val="1"/>
      <w:numFmt w:val="bullet"/>
      <w:pStyle w:val="a"/>
      <w:lvlText w:val=""/>
      <w:lvlJc w:val="left"/>
      <w:pPr>
        <w:tabs>
          <w:tab w:val="num" w:pos="429"/>
        </w:tabs>
        <w:ind w:left="431" w:hanging="371"/>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32">
    <w:nsid w:val="5D641605"/>
    <w:multiLevelType w:val="multilevel"/>
    <w:tmpl w:val="B23630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377"/>
        </w:tabs>
        <w:ind w:left="2377" w:hanging="397"/>
      </w:pPr>
      <w:rPr>
        <w:rFonts w:ascii="Tahoma" w:hAnsi="Tahoma" w:cs="Tahoma" w:hint="default"/>
        <w:b w:val="0"/>
        <w:bCs w:val="0"/>
        <w:i w:val="0"/>
        <w:iCs w:val="0"/>
        <w:color w:val="auto"/>
        <w:sz w:val="20"/>
        <w:szCs w:val="20"/>
        <w:u w:val="no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645071"/>
    <w:multiLevelType w:val="hybridMultilevel"/>
    <w:tmpl w:val="7BAC005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4">
    <w:nsid w:val="60543A22"/>
    <w:multiLevelType w:val="hybridMultilevel"/>
    <w:tmpl w:val="EC14619E"/>
    <w:lvl w:ilvl="0" w:tplc="0409000F">
      <w:start w:val="1"/>
      <w:numFmt w:val="bullet"/>
      <w:lvlText w:val="-"/>
      <w:lvlJc w:val="left"/>
      <w:pPr>
        <w:tabs>
          <w:tab w:val="num" w:pos="360"/>
        </w:tabs>
        <w:ind w:left="360" w:hanging="360"/>
      </w:pPr>
      <w:rPr>
        <w:rFonts w:ascii="Tahoma" w:hAnsi="Tahoma" w:cs="Tahoma"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cs="Wingdings" w:hint="default"/>
      </w:rPr>
    </w:lvl>
    <w:lvl w:ilvl="3" w:tplc="0408000F">
      <w:start w:val="1"/>
      <w:numFmt w:val="bullet"/>
      <w:lvlText w:val=""/>
      <w:lvlJc w:val="left"/>
      <w:pPr>
        <w:tabs>
          <w:tab w:val="num" w:pos="2880"/>
        </w:tabs>
        <w:ind w:left="2880" w:hanging="360"/>
      </w:pPr>
      <w:rPr>
        <w:rFonts w:ascii="Symbol" w:hAnsi="Symbol" w:cs="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cs="Wingdings" w:hint="default"/>
      </w:rPr>
    </w:lvl>
    <w:lvl w:ilvl="6" w:tplc="0408000F">
      <w:start w:val="1"/>
      <w:numFmt w:val="bullet"/>
      <w:lvlText w:val=""/>
      <w:lvlJc w:val="left"/>
      <w:pPr>
        <w:tabs>
          <w:tab w:val="num" w:pos="5040"/>
        </w:tabs>
        <w:ind w:left="5040" w:hanging="360"/>
      </w:pPr>
      <w:rPr>
        <w:rFonts w:ascii="Symbol" w:hAnsi="Symbol" w:cs="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cs="Wingdings" w:hint="default"/>
      </w:rPr>
    </w:lvl>
  </w:abstractNum>
  <w:abstractNum w:abstractNumId="35">
    <w:nsid w:val="61DB4AD2"/>
    <w:multiLevelType w:val="hybridMultilevel"/>
    <w:tmpl w:val="CB8C734E"/>
    <w:lvl w:ilvl="0" w:tplc="FFFFFFFF">
      <w:start w:val="1"/>
      <w:numFmt w:val="decimal"/>
      <w:lvlText w:val="%1."/>
      <w:lvlJc w:val="left"/>
      <w:pPr>
        <w:tabs>
          <w:tab w:val="num" w:pos="360"/>
        </w:tabs>
        <w:ind w:left="360" w:hanging="360"/>
      </w:pPr>
      <w:rPr>
        <w:rFonts w:hint="default"/>
        <w:b w:val="0"/>
        <w:bCs w:val="0"/>
        <w:i w:val="0"/>
        <w:iCs w:val="0"/>
        <w:color w:val="auto"/>
        <w:sz w:val="20"/>
        <w:szCs w:val="20"/>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nsid w:val="65DB3E3A"/>
    <w:multiLevelType w:val="hybridMultilevel"/>
    <w:tmpl w:val="E3D4D4BE"/>
    <w:lvl w:ilvl="0" w:tplc="35D0FF5C">
      <w:start w:val="1"/>
      <w:numFmt w:val="decimal"/>
      <w:lvlText w:val="%1."/>
      <w:lvlJc w:val="left"/>
      <w:pPr>
        <w:tabs>
          <w:tab w:val="num" w:pos="397"/>
        </w:tabs>
        <w:ind w:left="397" w:hanging="397"/>
      </w:pPr>
      <w:rPr>
        <w:rFonts w:ascii="Calibri" w:hAnsi="Calibri" w:cs="Calibri" w:hint="default"/>
        <w:b w:val="0"/>
        <w:bCs w:val="0"/>
        <w:i w:val="0"/>
        <w:iCs w:val="0"/>
        <w:color w:val="auto"/>
        <w:sz w:val="20"/>
        <w:szCs w:val="20"/>
        <w:u w:val="none"/>
      </w:rPr>
    </w:lvl>
    <w:lvl w:ilvl="1" w:tplc="04080003">
      <w:start w:val="1"/>
      <w:numFmt w:val="lowerLetter"/>
      <w:lvlText w:val="%2."/>
      <w:lvlJc w:val="left"/>
      <w:pPr>
        <w:tabs>
          <w:tab w:val="num" w:pos="1440"/>
        </w:tabs>
        <w:ind w:left="1440" w:hanging="360"/>
      </w:pPr>
    </w:lvl>
    <w:lvl w:ilvl="2" w:tplc="04080005">
      <w:start w:val="1"/>
      <w:numFmt w:val="lowerRoman"/>
      <w:lvlText w:val="%3."/>
      <w:lvlJc w:val="right"/>
      <w:pPr>
        <w:tabs>
          <w:tab w:val="num" w:pos="2160"/>
        </w:tabs>
        <w:ind w:left="2160" w:hanging="180"/>
      </w:pPr>
    </w:lvl>
    <w:lvl w:ilvl="3" w:tplc="04080001">
      <w:start w:val="1"/>
      <w:numFmt w:val="decimal"/>
      <w:lvlText w:val="%4."/>
      <w:lvlJc w:val="left"/>
      <w:pPr>
        <w:tabs>
          <w:tab w:val="num" w:pos="2880"/>
        </w:tabs>
        <w:ind w:left="2880" w:hanging="360"/>
      </w:pPr>
    </w:lvl>
    <w:lvl w:ilvl="4" w:tplc="04080003">
      <w:start w:val="1"/>
      <w:numFmt w:val="lowerLetter"/>
      <w:lvlText w:val="%5."/>
      <w:lvlJc w:val="left"/>
      <w:pPr>
        <w:tabs>
          <w:tab w:val="num" w:pos="3600"/>
        </w:tabs>
        <w:ind w:left="3600" w:hanging="360"/>
      </w:pPr>
    </w:lvl>
    <w:lvl w:ilvl="5" w:tplc="04080005">
      <w:start w:val="1"/>
      <w:numFmt w:val="lowerRoman"/>
      <w:lvlText w:val="%6."/>
      <w:lvlJc w:val="right"/>
      <w:pPr>
        <w:tabs>
          <w:tab w:val="num" w:pos="4320"/>
        </w:tabs>
        <w:ind w:left="4320" w:hanging="180"/>
      </w:pPr>
    </w:lvl>
    <w:lvl w:ilvl="6" w:tplc="04080001">
      <w:start w:val="1"/>
      <w:numFmt w:val="decimal"/>
      <w:lvlText w:val="%7."/>
      <w:lvlJc w:val="left"/>
      <w:pPr>
        <w:tabs>
          <w:tab w:val="num" w:pos="5040"/>
        </w:tabs>
        <w:ind w:left="5040" w:hanging="360"/>
      </w:pPr>
    </w:lvl>
    <w:lvl w:ilvl="7" w:tplc="04080003">
      <w:start w:val="1"/>
      <w:numFmt w:val="lowerLetter"/>
      <w:lvlText w:val="%8."/>
      <w:lvlJc w:val="left"/>
      <w:pPr>
        <w:tabs>
          <w:tab w:val="num" w:pos="5760"/>
        </w:tabs>
        <w:ind w:left="5760" w:hanging="360"/>
      </w:pPr>
    </w:lvl>
    <w:lvl w:ilvl="8" w:tplc="04080005">
      <w:start w:val="1"/>
      <w:numFmt w:val="lowerRoman"/>
      <w:lvlText w:val="%9."/>
      <w:lvlJc w:val="right"/>
      <w:pPr>
        <w:tabs>
          <w:tab w:val="num" w:pos="6480"/>
        </w:tabs>
        <w:ind w:left="6480" w:hanging="180"/>
      </w:pPr>
    </w:lvl>
  </w:abstractNum>
  <w:abstractNum w:abstractNumId="37">
    <w:nsid w:val="672D7E8C"/>
    <w:multiLevelType w:val="hybridMultilevel"/>
    <w:tmpl w:val="45FC60D6"/>
    <w:lvl w:ilvl="0" w:tplc="0C09000F">
      <w:start w:val="1"/>
      <w:numFmt w:val="decimal"/>
      <w:lvlText w:val="%1."/>
      <w:lvlJc w:val="left"/>
      <w:pPr>
        <w:tabs>
          <w:tab w:val="num" w:pos="720"/>
        </w:tabs>
        <w:ind w:left="720" w:hanging="360"/>
      </w:pPr>
      <w:rPr>
        <w:rFonts w:hint="default"/>
      </w:rPr>
    </w:lvl>
    <w:lvl w:ilvl="1" w:tplc="AE4E5984">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38">
    <w:nsid w:val="699A1928"/>
    <w:multiLevelType w:val="multilevel"/>
    <w:tmpl w:val="D20C9F9E"/>
    <w:lvl w:ilvl="0">
      <w:start w:val="1"/>
      <w:numFmt w:val="decimal"/>
      <w:lvlText w:val="%1."/>
      <w:lvlJc w:val="left"/>
      <w:pPr>
        <w:tabs>
          <w:tab w:val="num" w:pos="720"/>
        </w:tabs>
        <w:ind w:left="720" w:hanging="360"/>
      </w:pPr>
    </w:lvl>
    <w:lvl w:ilvl="1">
      <w:start w:val="3"/>
      <w:numFmt w:val="decimal"/>
      <w:isLgl/>
      <w:lvlText w:val="%1.%2"/>
      <w:lvlJc w:val="left"/>
      <w:pPr>
        <w:tabs>
          <w:tab w:val="num" w:pos="795"/>
        </w:tabs>
        <w:ind w:left="795" w:hanging="435"/>
      </w:pPr>
      <w:rPr>
        <w:rFonts w:hint="default"/>
        <w:b/>
        <w:bCs/>
        <w:i/>
        <w:iCs/>
        <w:sz w:val="28"/>
        <w:szCs w:val="28"/>
      </w:rPr>
    </w:lvl>
    <w:lvl w:ilvl="2">
      <w:start w:val="1"/>
      <w:numFmt w:val="decimal"/>
      <w:isLgl/>
      <w:lvlText w:val="%1.%2.%3"/>
      <w:lvlJc w:val="left"/>
      <w:pPr>
        <w:tabs>
          <w:tab w:val="num" w:pos="1080"/>
        </w:tabs>
        <w:ind w:left="1080" w:hanging="720"/>
      </w:pPr>
      <w:rPr>
        <w:rFonts w:hint="default"/>
        <w:b/>
        <w:bCs/>
        <w:i/>
        <w:iCs/>
        <w:sz w:val="28"/>
        <w:szCs w:val="28"/>
      </w:rPr>
    </w:lvl>
    <w:lvl w:ilvl="3">
      <w:start w:val="1"/>
      <w:numFmt w:val="decimal"/>
      <w:isLgl/>
      <w:lvlText w:val="%1.%2.%3.%4"/>
      <w:lvlJc w:val="left"/>
      <w:pPr>
        <w:tabs>
          <w:tab w:val="num" w:pos="1080"/>
        </w:tabs>
        <w:ind w:left="1080" w:hanging="720"/>
      </w:pPr>
      <w:rPr>
        <w:rFonts w:hint="default"/>
        <w:b/>
        <w:bCs/>
        <w:i/>
        <w:iCs/>
        <w:sz w:val="28"/>
        <w:szCs w:val="28"/>
      </w:rPr>
    </w:lvl>
    <w:lvl w:ilvl="4">
      <w:start w:val="1"/>
      <w:numFmt w:val="decimal"/>
      <w:isLgl/>
      <w:lvlText w:val="%1.%2.%3.%4.%5"/>
      <w:lvlJc w:val="left"/>
      <w:pPr>
        <w:tabs>
          <w:tab w:val="num" w:pos="1440"/>
        </w:tabs>
        <w:ind w:left="1440" w:hanging="1080"/>
      </w:pPr>
      <w:rPr>
        <w:rFonts w:hint="default"/>
        <w:b/>
        <w:bCs/>
        <w:i/>
        <w:iCs/>
        <w:sz w:val="28"/>
        <w:szCs w:val="28"/>
      </w:rPr>
    </w:lvl>
    <w:lvl w:ilvl="5">
      <w:start w:val="1"/>
      <w:numFmt w:val="decimal"/>
      <w:isLgl/>
      <w:lvlText w:val="%1.%2.%3.%4.%5.%6"/>
      <w:lvlJc w:val="left"/>
      <w:pPr>
        <w:tabs>
          <w:tab w:val="num" w:pos="1440"/>
        </w:tabs>
        <w:ind w:left="1440" w:hanging="1080"/>
      </w:pPr>
      <w:rPr>
        <w:rFonts w:hint="default"/>
        <w:b/>
        <w:bCs/>
        <w:i/>
        <w:iCs/>
        <w:sz w:val="28"/>
        <w:szCs w:val="28"/>
      </w:rPr>
    </w:lvl>
    <w:lvl w:ilvl="6">
      <w:start w:val="1"/>
      <w:numFmt w:val="decimal"/>
      <w:isLgl/>
      <w:lvlText w:val="%1.%2.%3.%4.%5.%6.%7"/>
      <w:lvlJc w:val="left"/>
      <w:pPr>
        <w:tabs>
          <w:tab w:val="num" w:pos="1800"/>
        </w:tabs>
        <w:ind w:left="1800" w:hanging="1440"/>
      </w:pPr>
      <w:rPr>
        <w:rFonts w:hint="default"/>
        <w:b/>
        <w:bCs/>
        <w:i/>
        <w:iCs/>
        <w:sz w:val="28"/>
        <w:szCs w:val="28"/>
      </w:rPr>
    </w:lvl>
    <w:lvl w:ilvl="7">
      <w:start w:val="1"/>
      <w:numFmt w:val="decimal"/>
      <w:isLgl/>
      <w:lvlText w:val="%1.%2.%3.%4.%5.%6.%7.%8"/>
      <w:lvlJc w:val="left"/>
      <w:pPr>
        <w:tabs>
          <w:tab w:val="num" w:pos="1800"/>
        </w:tabs>
        <w:ind w:left="1800" w:hanging="1440"/>
      </w:pPr>
      <w:rPr>
        <w:rFonts w:hint="default"/>
        <w:b/>
        <w:bCs/>
        <w:i/>
        <w:iCs/>
        <w:sz w:val="28"/>
        <w:szCs w:val="28"/>
      </w:rPr>
    </w:lvl>
    <w:lvl w:ilvl="8">
      <w:start w:val="1"/>
      <w:numFmt w:val="decimal"/>
      <w:isLgl/>
      <w:lvlText w:val="%1.%2.%3.%4.%5.%6.%7.%8.%9"/>
      <w:lvlJc w:val="left"/>
      <w:pPr>
        <w:tabs>
          <w:tab w:val="num" w:pos="2160"/>
        </w:tabs>
        <w:ind w:left="2160" w:hanging="1800"/>
      </w:pPr>
      <w:rPr>
        <w:rFonts w:hint="default"/>
        <w:b/>
        <w:bCs/>
        <w:i/>
        <w:iCs/>
        <w:sz w:val="28"/>
        <w:szCs w:val="28"/>
      </w:rPr>
    </w:lvl>
  </w:abstractNum>
  <w:abstractNum w:abstractNumId="39">
    <w:nsid w:val="6C804A27"/>
    <w:multiLevelType w:val="hybridMultilevel"/>
    <w:tmpl w:val="D1321246"/>
    <w:lvl w:ilvl="0" w:tplc="209A261C">
      <w:start w:val="1"/>
      <w:numFmt w:val="decimal"/>
      <w:lvlText w:val="%1."/>
      <w:lvlJc w:val="left"/>
      <w:pPr>
        <w:tabs>
          <w:tab w:val="num" w:pos="397"/>
        </w:tabs>
        <w:ind w:left="397" w:hanging="397"/>
      </w:pPr>
      <w:rPr>
        <w:rFonts w:ascii="Tahoma" w:hAnsi="Tahoma" w:cs="Tahoma" w:hint="default"/>
        <w:b w:val="0"/>
        <w:bCs w:val="0"/>
        <w:i w:val="0"/>
        <w:iCs w:val="0"/>
        <w:color w:val="auto"/>
        <w:sz w:val="20"/>
        <w:szCs w:val="20"/>
        <w:u w:val="none"/>
      </w:rPr>
    </w:lvl>
    <w:lvl w:ilvl="1" w:tplc="04080003">
      <w:start w:val="1"/>
      <w:numFmt w:val="lowerLetter"/>
      <w:lvlText w:val="%2."/>
      <w:lvlJc w:val="left"/>
      <w:pPr>
        <w:tabs>
          <w:tab w:val="num" w:pos="1440"/>
        </w:tabs>
        <w:ind w:left="1440" w:hanging="360"/>
      </w:pPr>
    </w:lvl>
    <w:lvl w:ilvl="2" w:tplc="04080005">
      <w:start w:val="1"/>
      <w:numFmt w:val="lowerRoman"/>
      <w:lvlText w:val="%3."/>
      <w:lvlJc w:val="right"/>
      <w:pPr>
        <w:tabs>
          <w:tab w:val="num" w:pos="2160"/>
        </w:tabs>
        <w:ind w:left="2160" w:hanging="180"/>
      </w:pPr>
    </w:lvl>
    <w:lvl w:ilvl="3" w:tplc="04080001">
      <w:start w:val="1"/>
      <w:numFmt w:val="decimal"/>
      <w:lvlText w:val="%4."/>
      <w:lvlJc w:val="left"/>
      <w:pPr>
        <w:tabs>
          <w:tab w:val="num" w:pos="2880"/>
        </w:tabs>
        <w:ind w:left="2880" w:hanging="360"/>
      </w:pPr>
    </w:lvl>
    <w:lvl w:ilvl="4" w:tplc="04080003">
      <w:start w:val="1"/>
      <w:numFmt w:val="lowerLetter"/>
      <w:lvlText w:val="%5."/>
      <w:lvlJc w:val="left"/>
      <w:pPr>
        <w:tabs>
          <w:tab w:val="num" w:pos="3600"/>
        </w:tabs>
        <w:ind w:left="3600" w:hanging="360"/>
      </w:pPr>
    </w:lvl>
    <w:lvl w:ilvl="5" w:tplc="04080005">
      <w:start w:val="1"/>
      <w:numFmt w:val="lowerRoman"/>
      <w:lvlText w:val="%6."/>
      <w:lvlJc w:val="right"/>
      <w:pPr>
        <w:tabs>
          <w:tab w:val="num" w:pos="4320"/>
        </w:tabs>
        <w:ind w:left="4320" w:hanging="180"/>
      </w:pPr>
    </w:lvl>
    <w:lvl w:ilvl="6" w:tplc="04080001">
      <w:start w:val="1"/>
      <w:numFmt w:val="decimal"/>
      <w:lvlText w:val="%7."/>
      <w:lvlJc w:val="left"/>
      <w:pPr>
        <w:tabs>
          <w:tab w:val="num" w:pos="5040"/>
        </w:tabs>
        <w:ind w:left="5040" w:hanging="360"/>
      </w:pPr>
    </w:lvl>
    <w:lvl w:ilvl="7" w:tplc="04080003">
      <w:start w:val="1"/>
      <w:numFmt w:val="lowerLetter"/>
      <w:lvlText w:val="%8."/>
      <w:lvlJc w:val="left"/>
      <w:pPr>
        <w:tabs>
          <w:tab w:val="num" w:pos="5760"/>
        </w:tabs>
        <w:ind w:left="5760" w:hanging="360"/>
      </w:pPr>
    </w:lvl>
    <w:lvl w:ilvl="8" w:tplc="04080005">
      <w:start w:val="1"/>
      <w:numFmt w:val="lowerRoman"/>
      <w:lvlText w:val="%9."/>
      <w:lvlJc w:val="right"/>
      <w:pPr>
        <w:tabs>
          <w:tab w:val="num" w:pos="6480"/>
        </w:tabs>
        <w:ind w:left="6480" w:hanging="180"/>
      </w:pPr>
    </w:lvl>
  </w:abstractNum>
  <w:abstractNum w:abstractNumId="40">
    <w:nsid w:val="6D616E78"/>
    <w:multiLevelType w:val="multilevel"/>
    <w:tmpl w:val="A5C276C0"/>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Calibri" w:eastAsia="Times New Roman" w:hAnsi="Calibri" w:hint="default"/>
      </w:rPr>
    </w:lvl>
    <w:lvl w:ilvl="2">
      <w:start w:val="1"/>
      <w:numFmt w:val="decimal"/>
      <w:lvlText w:val="%3."/>
      <w:lvlJc w:val="left"/>
      <w:pPr>
        <w:tabs>
          <w:tab w:val="num" w:pos="2377"/>
        </w:tabs>
        <w:ind w:left="2377" w:hanging="397"/>
      </w:pPr>
      <w:rPr>
        <w:rFonts w:ascii="Tahoma" w:hAnsi="Tahoma" w:cs="Tahoma" w:hint="default"/>
        <w:b w:val="0"/>
        <w:bCs w:val="0"/>
        <w:i w:val="0"/>
        <w:iCs w:val="0"/>
        <w:color w:val="auto"/>
        <w:sz w:val="20"/>
        <w:szCs w:val="20"/>
        <w:u w:val="none"/>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DF82433"/>
    <w:multiLevelType w:val="hybridMultilevel"/>
    <w:tmpl w:val="799E28EE"/>
    <w:lvl w:ilvl="0" w:tplc="FFFFFFFF">
      <w:start w:val="1"/>
      <w:numFmt w:val="bullet"/>
      <w:lvlText w:val="-"/>
      <w:lvlJc w:val="left"/>
      <w:pPr>
        <w:tabs>
          <w:tab w:val="num" w:pos="473"/>
        </w:tabs>
        <w:ind w:left="473" w:hanging="360"/>
      </w:pPr>
      <w:rPr>
        <w:rFonts w:ascii="Tahoma" w:hAnsi="Tahoma" w:cs="Tahoma" w:hint="default"/>
      </w:rPr>
    </w:lvl>
    <w:lvl w:ilvl="1" w:tplc="FFFFFFFF">
      <w:start w:val="1"/>
      <w:numFmt w:val="bullet"/>
      <w:lvlText w:val="o"/>
      <w:lvlJc w:val="left"/>
      <w:pPr>
        <w:tabs>
          <w:tab w:val="num" w:pos="1553"/>
        </w:tabs>
        <w:ind w:left="1553" w:hanging="360"/>
      </w:pPr>
      <w:rPr>
        <w:rFonts w:ascii="Courier New" w:hAnsi="Courier New" w:cs="Courier New" w:hint="default"/>
      </w:rPr>
    </w:lvl>
    <w:lvl w:ilvl="2" w:tplc="FFFFFFFF">
      <w:start w:val="1"/>
      <w:numFmt w:val="bullet"/>
      <w:lvlText w:val=""/>
      <w:lvlJc w:val="left"/>
      <w:pPr>
        <w:tabs>
          <w:tab w:val="num" w:pos="2273"/>
        </w:tabs>
        <w:ind w:left="2273" w:hanging="360"/>
      </w:pPr>
      <w:rPr>
        <w:rFonts w:ascii="Wingdings" w:hAnsi="Wingdings" w:cs="Wingdings" w:hint="default"/>
      </w:rPr>
    </w:lvl>
    <w:lvl w:ilvl="3" w:tplc="FFFFFFFF">
      <w:start w:val="1"/>
      <w:numFmt w:val="bullet"/>
      <w:lvlText w:val=""/>
      <w:lvlJc w:val="left"/>
      <w:pPr>
        <w:tabs>
          <w:tab w:val="num" w:pos="2993"/>
        </w:tabs>
        <w:ind w:left="2993" w:hanging="360"/>
      </w:pPr>
      <w:rPr>
        <w:rFonts w:ascii="Symbol" w:hAnsi="Symbol" w:cs="Symbol" w:hint="default"/>
      </w:rPr>
    </w:lvl>
    <w:lvl w:ilvl="4" w:tplc="FFFFFFFF">
      <w:start w:val="1"/>
      <w:numFmt w:val="bullet"/>
      <w:lvlText w:val="o"/>
      <w:lvlJc w:val="left"/>
      <w:pPr>
        <w:tabs>
          <w:tab w:val="num" w:pos="3713"/>
        </w:tabs>
        <w:ind w:left="3713" w:hanging="360"/>
      </w:pPr>
      <w:rPr>
        <w:rFonts w:ascii="Courier New" w:hAnsi="Courier New" w:cs="Courier New" w:hint="default"/>
      </w:rPr>
    </w:lvl>
    <w:lvl w:ilvl="5" w:tplc="FFFFFFFF">
      <w:start w:val="1"/>
      <w:numFmt w:val="bullet"/>
      <w:lvlText w:val=""/>
      <w:lvlJc w:val="left"/>
      <w:pPr>
        <w:tabs>
          <w:tab w:val="num" w:pos="4433"/>
        </w:tabs>
        <w:ind w:left="4433" w:hanging="360"/>
      </w:pPr>
      <w:rPr>
        <w:rFonts w:ascii="Wingdings" w:hAnsi="Wingdings" w:cs="Wingdings" w:hint="default"/>
      </w:rPr>
    </w:lvl>
    <w:lvl w:ilvl="6" w:tplc="FFFFFFFF">
      <w:start w:val="1"/>
      <w:numFmt w:val="bullet"/>
      <w:lvlText w:val=""/>
      <w:lvlJc w:val="left"/>
      <w:pPr>
        <w:tabs>
          <w:tab w:val="num" w:pos="5153"/>
        </w:tabs>
        <w:ind w:left="5153" w:hanging="360"/>
      </w:pPr>
      <w:rPr>
        <w:rFonts w:ascii="Symbol" w:hAnsi="Symbol" w:cs="Symbol" w:hint="default"/>
      </w:rPr>
    </w:lvl>
    <w:lvl w:ilvl="7" w:tplc="FFFFFFFF">
      <w:start w:val="1"/>
      <w:numFmt w:val="bullet"/>
      <w:lvlText w:val="o"/>
      <w:lvlJc w:val="left"/>
      <w:pPr>
        <w:tabs>
          <w:tab w:val="num" w:pos="5873"/>
        </w:tabs>
        <w:ind w:left="5873" w:hanging="360"/>
      </w:pPr>
      <w:rPr>
        <w:rFonts w:ascii="Courier New" w:hAnsi="Courier New" w:cs="Courier New" w:hint="default"/>
      </w:rPr>
    </w:lvl>
    <w:lvl w:ilvl="8" w:tplc="FFFFFFFF">
      <w:start w:val="1"/>
      <w:numFmt w:val="bullet"/>
      <w:lvlText w:val=""/>
      <w:lvlJc w:val="left"/>
      <w:pPr>
        <w:tabs>
          <w:tab w:val="num" w:pos="6593"/>
        </w:tabs>
        <w:ind w:left="6593" w:hanging="360"/>
      </w:pPr>
      <w:rPr>
        <w:rFonts w:ascii="Wingdings" w:hAnsi="Wingdings" w:cs="Wingdings" w:hint="default"/>
      </w:rPr>
    </w:lvl>
  </w:abstractNum>
  <w:abstractNum w:abstractNumId="42">
    <w:nsid w:val="6EEB789E"/>
    <w:multiLevelType w:val="hybridMultilevel"/>
    <w:tmpl w:val="0A9C7250"/>
    <w:lvl w:ilvl="0" w:tplc="0408000D">
      <w:start w:val="1"/>
      <w:numFmt w:val="bullet"/>
      <w:lvlText w:val=""/>
      <w:lvlJc w:val="left"/>
      <w:pPr>
        <w:ind w:left="600" w:hanging="360"/>
      </w:pPr>
      <w:rPr>
        <w:rFonts w:ascii="Symbol" w:hAnsi="Symbol" w:cs="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cs="Wingdings" w:hint="default"/>
      </w:rPr>
    </w:lvl>
    <w:lvl w:ilvl="3" w:tplc="04080001">
      <w:start w:val="1"/>
      <w:numFmt w:val="bullet"/>
      <w:lvlText w:val=""/>
      <w:lvlJc w:val="left"/>
      <w:pPr>
        <w:ind w:left="2520" w:hanging="360"/>
      </w:pPr>
      <w:rPr>
        <w:rFonts w:ascii="Symbol" w:hAnsi="Symbol" w:cs="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cs="Wingdings" w:hint="default"/>
      </w:rPr>
    </w:lvl>
    <w:lvl w:ilvl="6" w:tplc="04080001">
      <w:start w:val="1"/>
      <w:numFmt w:val="bullet"/>
      <w:lvlText w:val=""/>
      <w:lvlJc w:val="left"/>
      <w:pPr>
        <w:ind w:left="4680" w:hanging="360"/>
      </w:pPr>
      <w:rPr>
        <w:rFonts w:ascii="Symbol" w:hAnsi="Symbol" w:cs="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cs="Wingdings" w:hint="default"/>
      </w:rPr>
    </w:lvl>
  </w:abstractNum>
  <w:abstractNum w:abstractNumId="43">
    <w:nsid w:val="72556BD2"/>
    <w:multiLevelType w:val="hybridMultilevel"/>
    <w:tmpl w:val="4FE67D9C"/>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44">
    <w:nsid w:val="787618B6"/>
    <w:multiLevelType w:val="hybridMultilevel"/>
    <w:tmpl w:val="50F06192"/>
    <w:lvl w:ilvl="0" w:tplc="FFFFFFFF">
      <w:start w:val="1"/>
      <w:numFmt w:val="decimal"/>
      <w:lvlRestart w:val="0"/>
      <w:lvlText w:val="%1."/>
      <w:lvlJc w:val="left"/>
      <w:pPr>
        <w:tabs>
          <w:tab w:val="num" w:pos="720"/>
        </w:tabs>
        <w:ind w:left="720" w:hanging="360"/>
      </w:pPr>
    </w:lvl>
    <w:lvl w:ilvl="1" w:tplc="04080019">
      <w:start w:val="1"/>
      <w:numFmt w:val="lowerLetter"/>
      <w:lvlText w:val="%2."/>
      <w:lvlJc w:val="left"/>
      <w:pPr>
        <w:tabs>
          <w:tab w:val="num" w:pos="1800"/>
        </w:tabs>
        <w:ind w:left="1800" w:hanging="360"/>
      </w:pPr>
    </w:lvl>
    <w:lvl w:ilvl="2" w:tplc="0408001B">
      <w:start w:val="1"/>
      <w:numFmt w:val="lowerRoman"/>
      <w:lvlText w:val="%3."/>
      <w:lvlJc w:val="right"/>
      <w:pPr>
        <w:tabs>
          <w:tab w:val="num" w:pos="2520"/>
        </w:tabs>
        <w:ind w:left="2520" w:hanging="180"/>
      </w:pPr>
    </w:lvl>
    <w:lvl w:ilvl="3" w:tplc="0408000F">
      <w:start w:val="1"/>
      <w:numFmt w:val="decimal"/>
      <w:lvlText w:val="%4."/>
      <w:lvlJc w:val="left"/>
      <w:pPr>
        <w:tabs>
          <w:tab w:val="num" w:pos="3240"/>
        </w:tabs>
        <w:ind w:left="3240" w:hanging="360"/>
      </w:pPr>
    </w:lvl>
    <w:lvl w:ilvl="4" w:tplc="04080019">
      <w:start w:val="1"/>
      <w:numFmt w:val="lowerLetter"/>
      <w:lvlText w:val="%5."/>
      <w:lvlJc w:val="left"/>
      <w:pPr>
        <w:tabs>
          <w:tab w:val="num" w:pos="3960"/>
        </w:tabs>
        <w:ind w:left="3960" w:hanging="360"/>
      </w:pPr>
    </w:lvl>
    <w:lvl w:ilvl="5" w:tplc="0408001B">
      <w:start w:val="1"/>
      <w:numFmt w:val="lowerRoman"/>
      <w:lvlText w:val="%6."/>
      <w:lvlJc w:val="right"/>
      <w:pPr>
        <w:tabs>
          <w:tab w:val="num" w:pos="4680"/>
        </w:tabs>
        <w:ind w:left="4680" w:hanging="180"/>
      </w:pPr>
    </w:lvl>
    <w:lvl w:ilvl="6" w:tplc="0408000F">
      <w:start w:val="1"/>
      <w:numFmt w:val="decimal"/>
      <w:lvlText w:val="%7."/>
      <w:lvlJc w:val="left"/>
      <w:pPr>
        <w:tabs>
          <w:tab w:val="num" w:pos="5400"/>
        </w:tabs>
        <w:ind w:left="5400" w:hanging="360"/>
      </w:pPr>
    </w:lvl>
    <w:lvl w:ilvl="7" w:tplc="04080019">
      <w:start w:val="1"/>
      <w:numFmt w:val="lowerLetter"/>
      <w:lvlText w:val="%8."/>
      <w:lvlJc w:val="left"/>
      <w:pPr>
        <w:tabs>
          <w:tab w:val="num" w:pos="6120"/>
        </w:tabs>
        <w:ind w:left="6120" w:hanging="360"/>
      </w:pPr>
    </w:lvl>
    <w:lvl w:ilvl="8" w:tplc="0408001B">
      <w:start w:val="1"/>
      <w:numFmt w:val="lowerRoman"/>
      <w:lvlText w:val="%9."/>
      <w:lvlJc w:val="right"/>
      <w:pPr>
        <w:tabs>
          <w:tab w:val="num" w:pos="6840"/>
        </w:tabs>
        <w:ind w:left="6840" w:hanging="180"/>
      </w:pPr>
    </w:lvl>
  </w:abstractNum>
  <w:abstractNum w:abstractNumId="45">
    <w:nsid w:val="7F175A05"/>
    <w:multiLevelType w:val="hybridMultilevel"/>
    <w:tmpl w:val="CB8C734E"/>
    <w:lvl w:ilvl="0" w:tplc="FFFFFFFF">
      <w:start w:val="1"/>
      <w:numFmt w:val="decimal"/>
      <w:lvlText w:val="%1."/>
      <w:lvlJc w:val="left"/>
      <w:pPr>
        <w:tabs>
          <w:tab w:val="num" w:pos="360"/>
        </w:tabs>
        <w:ind w:left="360" w:hanging="360"/>
      </w:pPr>
      <w:rPr>
        <w:rFonts w:hint="default"/>
        <w:b w:val="0"/>
        <w:bCs w:val="0"/>
        <w:i w:val="0"/>
        <w:iCs w:val="0"/>
        <w:color w:val="auto"/>
        <w:sz w:val="20"/>
        <w:szCs w:val="20"/>
        <w:u w:val="none"/>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abstractNumId w:val="31"/>
  </w:num>
  <w:num w:numId="2">
    <w:abstractNumId w:val="24"/>
  </w:num>
  <w:num w:numId="3">
    <w:abstractNumId w:val="10"/>
  </w:num>
  <w:num w:numId="4">
    <w:abstractNumId w:val="16"/>
  </w:num>
  <w:num w:numId="5">
    <w:abstractNumId w:val="32"/>
  </w:num>
  <w:num w:numId="6">
    <w:abstractNumId w:val="17"/>
  </w:num>
  <w:num w:numId="7">
    <w:abstractNumId w:val="30"/>
  </w:num>
  <w:num w:numId="8">
    <w:abstractNumId w:val="7"/>
  </w:num>
  <w:num w:numId="9">
    <w:abstractNumId w:val="38"/>
  </w:num>
  <w:num w:numId="10">
    <w:abstractNumId w:val="36"/>
  </w:num>
  <w:num w:numId="11">
    <w:abstractNumId w:val="9"/>
  </w:num>
  <w:num w:numId="12">
    <w:abstractNumId w:val="39"/>
  </w:num>
  <w:num w:numId="13">
    <w:abstractNumId w:val="22"/>
  </w:num>
  <w:num w:numId="14">
    <w:abstractNumId w:val="20"/>
  </w:num>
  <w:num w:numId="15">
    <w:abstractNumId w:val="23"/>
  </w:num>
  <w:num w:numId="16">
    <w:abstractNumId w:val="27"/>
  </w:num>
  <w:num w:numId="17">
    <w:abstractNumId w:val="37"/>
  </w:num>
  <w:num w:numId="18">
    <w:abstractNumId w:val="2"/>
  </w:num>
  <w:num w:numId="19">
    <w:abstractNumId w:val="3"/>
  </w:num>
  <w:num w:numId="20">
    <w:abstractNumId w:val="41"/>
  </w:num>
  <w:num w:numId="21">
    <w:abstractNumId w:val="28"/>
  </w:num>
  <w:num w:numId="22">
    <w:abstractNumId w:val="12"/>
  </w:num>
  <w:num w:numId="23">
    <w:abstractNumId w:val="5"/>
  </w:num>
  <w:num w:numId="24">
    <w:abstractNumId w:val="6"/>
  </w:num>
  <w:num w:numId="25">
    <w:abstractNumId w:val="34"/>
  </w:num>
  <w:num w:numId="26">
    <w:abstractNumId w:val="11"/>
  </w:num>
  <w:num w:numId="27">
    <w:abstractNumId w:val="26"/>
  </w:num>
  <w:num w:numId="28">
    <w:abstractNumId w:val="8"/>
  </w:num>
  <w:num w:numId="29">
    <w:abstractNumId w:val="15"/>
  </w:num>
  <w:num w:numId="30">
    <w:abstractNumId w:val="18"/>
  </w:num>
  <w:num w:numId="31">
    <w:abstractNumId w:val="19"/>
  </w:num>
  <w:num w:numId="32">
    <w:abstractNumId w:val="4"/>
  </w:num>
  <w:num w:numId="33">
    <w:abstractNumId w:val="14"/>
  </w:num>
  <w:num w:numId="34">
    <w:abstractNumId w:val="1"/>
  </w:num>
  <w:num w:numId="35">
    <w:abstractNumId w:val="43"/>
  </w:num>
  <w:num w:numId="36">
    <w:abstractNumId w:val="33"/>
  </w:num>
  <w:num w:numId="37">
    <w:abstractNumId w:val="25"/>
  </w:num>
  <w:num w:numId="38">
    <w:abstractNumId w:val="13"/>
  </w:num>
  <w:num w:numId="3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0"/>
  </w:num>
  <w:num w:numId="41">
    <w:abstractNumId w:val="21"/>
  </w:num>
  <w:num w:numId="42">
    <w:abstractNumId w:val="35"/>
  </w:num>
  <w:num w:numId="43">
    <w:abstractNumId w:val="45"/>
  </w:num>
  <w:num w:numId="44">
    <w:abstractNumId w:val="44"/>
  </w:num>
  <w:num w:numId="45">
    <w:abstractNumId w:val="42"/>
  </w:num>
  <w:num w:numId="46">
    <w:abstractNumId w:val="2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embedSystemFonts/>
  <w:doNotTrackMoves/>
  <w:defaultTabStop w:val="720"/>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B0E"/>
    <w:rsid w:val="00005629"/>
    <w:rsid w:val="00017077"/>
    <w:rsid w:val="00021021"/>
    <w:rsid w:val="00021994"/>
    <w:rsid w:val="0002301F"/>
    <w:rsid w:val="00025469"/>
    <w:rsid w:val="00026ABA"/>
    <w:rsid w:val="0004175E"/>
    <w:rsid w:val="00046FEE"/>
    <w:rsid w:val="00052594"/>
    <w:rsid w:val="00053620"/>
    <w:rsid w:val="00056097"/>
    <w:rsid w:val="00062E71"/>
    <w:rsid w:val="00064ABC"/>
    <w:rsid w:val="00065206"/>
    <w:rsid w:val="00070C9A"/>
    <w:rsid w:val="00071D55"/>
    <w:rsid w:val="00072C45"/>
    <w:rsid w:val="00072F1E"/>
    <w:rsid w:val="000736A0"/>
    <w:rsid w:val="000739D3"/>
    <w:rsid w:val="000763A2"/>
    <w:rsid w:val="00081A10"/>
    <w:rsid w:val="00081BA4"/>
    <w:rsid w:val="000822A2"/>
    <w:rsid w:val="0008315C"/>
    <w:rsid w:val="00083D6C"/>
    <w:rsid w:val="000845C9"/>
    <w:rsid w:val="000858B9"/>
    <w:rsid w:val="0008657A"/>
    <w:rsid w:val="00092C9B"/>
    <w:rsid w:val="000930FF"/>
    <w:rsid w:val="000932B1"/>
    <w:rsid w:val="00093F87"/>
    <w:rsid w:val="000A06D1"/>
    <w:rsid w:val="000A1510"/>
    <w:rsid w:val="000A1BC0"/>
    <w:rsid w:val="000B0725"/>
    <w:rsid w:val="000B1BF2"/>
    <w:rsid w:val="000B2F5F"/>
    <w:rsid w:val="000B3AA6"/>
    <w:rsid w:val="000B64A5"/>
    <w:rsid w:val="000B7C7B"/>
    <w:rsid w:val="000D43D9"/>
    <w:rsid w:val="000E1440"/>
    <w:rsid w:val="000E16C5"/>
    <w:rsid w:val="000E5A1A"/>
    <w:rsid w:val="000E64C0"/>
    <w:rsid w:val="000F0D07"/>
    <w:rsid w:val="000F11ED"/>
    <w:rsid w:val="000F6BA9"/>
    <w:rsid w:val="000F6BE6"/>
    <w:rsid w:val="00102BD1"/>
    <w:rsid w:val="00104553"/>
    <w:rsid w:val="001074CE"/>
    <w:rsid w:val="00114A50"/>
    <w:rsid w:val="00116FFF"/>
    <w:rsid w:val="00133907"/>
    <w:rsid w:val="001377C6"/>
    <w:rsid w:val="00141DBA"/>
    <w:rsid w:val="00156C90"/>
    <w:rsid w:val="00160F3D"/>
    <w:rsid w:val="00165B4D"/>
    <w:rsid w:val="00175DD6"/>
    <w:rsid w:val="00182298"/>
    <w:rsid w:val="00185A32"/>
    <w:rsid w:val="0019186D"/>
    <w:rsid w:val="00195434"/>
    <w:rsid w:val="001A5B73"/>
    <w:rsid w:val="001B05BD"/>
    <w:rsid w:val="001B1A58"/>
    <w:rsid w:val="001B5723"/>
    <w:rsid w:val="001C2ACB"/>
    <w:rsid w:val="001C6304"/>
    <w:rsid w:val="001D58A2"/>
    <w:rsid w:val="001D715A"/>
    <w:rsid w:val="001E27C6"/>
    <w:rsid w:val="001E4413"/>
    <w:rsid w:val="001E4D88"/>
    <w:rsid w:val="001F003C"/>
    <w:rsid w:val="001F1B63"/>
    <w:rsid w:val="00203D9D"/>
    <w:rsid w:val="00206D31"/>
    <w:rsid w:val="00207245"/>
    <w:rsid w:val="002076AE"/>
    <w:rsid w:val="002111CD"/>
    <w:rsid w:val="00217D6D"/>
    <w:rsid w:val="00220BB2"/>
    <w:rsid w:val="00222D5E"/>
    <w:rsid w:val="00225AC9"/>
    <w:rsid w:val="0022613F"/>
    <w:rsid w:val="00226D17"/>
    <w:rsid w:val="002273A0"/>
    <w:rsid w:val="00231693"/>
    <w:rsid w:val="00241974"/>
    <w:rsid w:val="00264CDE"/>
    <w:rsid w:val="00266407"/>
    <w:rsid w:val="00266E8B"/>
    <w:rsid w:val="0027016C"/>
    <w:rsid w:val="00274343"/>
    <w:rsid w:val="00275764"/>
    <w:rsid w:val="002875DD"/>
    <w:rsid w:val="00293BE3"/>
    <w:rsid w:val="002B25BD"/>
    <w:rsid w:val="002B55A4"/>
    <w:rsid w:val="002B6DCF"/>
    <w:rsid w:val="002C24A5"/>
    <w:rsid w:val="002C3FC1"/>
    <w:rsid w:val="002D3C5A"/>
    <w:rsid w:val="002D6E70"/>
    <w:rsid w:val="002E2325"/>
    <w:rsid w:val="002E4D59"/>
    <w:rsid w:val="002E52AA"/>
    <w:rsid w:val="002E735B"/>
    <w:rsid w:val="002F0807"/>
    <w:rsid w:val="002F1855"/>
    <w:rsid w:val="002F306A"/>
    <w:rsid w:val="00300B31"/>
    <w:rsid w:val="003101BA"/>
    <w:rsid w:val="00311294"/>
    <w:rsid w:val="003118EE"/>
    <w:rsid w:val="00312E1C"/>
    <w:rsid w:val="0031625D"/>
    <w:rsid w:val="00320F65"/>
    <w:rsid w:val="003215B9"/>
    <w:rsid w:val="00321EEA"/>
    <w:rsid w:val="0032598F"/>
    <w:rsid w:val="00330536"/>
    <w:rsid w:val="00332EE1"/>
    <w:rsid w:val="00335E2E"/>
    <w:rsid w:val="003366CE"/>
    <w:rsid w:val="00337995"/>
    <w:rsid w:val="00346351"/>
    <w:rsid w:val="00346AB4"/>
    <w:rsid w:val="003478E7"/>
    <w:rsid w:val="00360840"/>
    <w:rsid w:val="00360B25"/>
    <w:rsid w:val="00362E9D"/>
    <w:rsid w:val="003663BC"/>
    <w:rsid w:val="003712D4"/>
    <w:rsid w:val="0037609B"/>
    <w:rsid w:val="00386AAB"/>
    <w:rsid w:val="003903E4"/>
    <w:rsid w:val="00392847"/>
    <w:rsid w:val="00392E96"/>
    <w:rsid w:val="00393AD3"/>
    <w:rsid w:val="003A7F81"/>
    <w:rsid w:val="003B4673"/>
    <w:rsid w:val="003B7F80"/>
    <w:rsid w:val="003C2D68"/>
    <w:rsid w:val="003D1496"/>
    <w:rsid w:val="003D17D7"/>
    <w:rsid w:val="003D3237"/>
    <w:rsid w:val="003D41C4"/>
    <w:rsid w:val="003E0F8B"/>
    <w:rsid w:val="003E198D"/>
    <w:rsid w:val="003E7748"/>
    <w:rsid w:val="003F1D2A"/>
    <w:rsid w:val="003F1E0F"/>
    <w:rsid w:val="003F6BE3"/>
    <w:rsid w:val="00400AAC"/>
    <w:rsid w:val="00404232"/>
    <w:rsid w:val="004102BE"/>
    <w:rsid w:val="00410ECF"/>
    <w:rsid w:val="004127C3"/>
    <w:rsid w:val="0041514F"/>
    <w:rsid w:val="00415974"/>
    <w:rsid w:val="00417F6A"/>
    <w:rsid w:val="0042388E"/>
    <w:rsid w:val="00424BC4"/>
    <w:rsid w:val="00433079"/>
    <w:rsid w:val="00437563"/>
    <w:rsid w:val="004376B1"/>
    <w:rsid w:val="00440251"/>
    <w:rsid w:val="00440769"/>
    <w:rsid w:val="004415C8"/>
    <w:rsid w:val="00441F94"/>
    <w:rsid w:val="004436A6"/>
    <w:rsid w:val="004446EB"/>
    <w:rsid w:val="0044491A"/>
    <w:rsid w:val="00450E36"/>
    <w:rsid w:val="0045556C"/>
    <w:rsid w:val="004606B0"/>
    <w:rsid w:val="004647C4"/>
    <w:rsid w:val="00464A1C"/>
    <w:rsid w:val="00474D2F"/>
    <w:rsid w:val="00476D68"/>
    <w:rsid w:val="00490235"/>
    <w:rsid w:val="00497B2F"/>
    <w:rsid w:val="004A678C"/>
    <w:rsid w:val="004B4005"/>
    <w:rsid w:val="004B4431"/>
    <w:rsid w:val="004B5CF2"/>
    <w:rsid w:val="004C181D"/>
    <w:rsid w:val="004D0DED"/>
    <w:rsid w:val="004D1AAC"/>
    <w:rsid w:val="004D3005"/>
    <w:rsid w:val="004D7F82"/>
    <w:rsid w:val="004E38ED"/>
    <w:rsid w:val="004E4B7E"/>
    <w:rsid w:val="004F03F5"/>
    <w:rsid w:val="004F3619"/>
    <w:rsid w:val="004F412B"/>
    <w:rsid w:val="004F4308"/>
    <w:rsid w:val="004F529E"/>
    <w:rsid w:val="004F60FC"/>
    <w:rsid w:val="00505B70"/>
    <w:rsid w:val="00506D29"/>
    <w:rsid w:val="005160F7"/>
    <w:rsid w:val="00517BD6"/>
    <w:rsid w:val="00521111"/>
    <w:rsid w:val="00522D19"/>
    <w:rsid w:val="00525ADB"/>
    <w:rsid w:val="00530703"/>
    <w:rsid w:val="0053296B"/>
    <w:rsid w:val="00533946"/>
    <w:rsid w:val="00535E7E"/>
    <w:rsid w:val="005442FE"/>
    <w:rsid w:val="00551B0E"/>
    <w:rsid w:val="00553361"/>
    <w:rsid w:val="0055571D"/>
    <w:rsid w:val="005573F7"/>
    <w:rsid w:val="00557733"/>
    <w:rsid w:val="00562336"/>
    <w:rsid w:val="00564E2D"/>
    <w:rsid w:val="005658B5"/>
    <w:rsid w:val="00567B6E"/>
    <w:rsid w:val="00571DA4"/>
    <w:rsid w:val="00575FDE"/>
    <w:rsid w:val="00580613"/>
    <w:rsid w:val="005845EC"/>
    <w:rsid w:val="00585C02"/>
    <w:rsid w:val="0059367E"/>
    <w:rsid w:val="005A5EC0"/>
    <w:rsid w:val="005B1246"/>
    <w:rsid w:val="005B16AF"/>
    <w:rsid w:val="005B527F"/>
    <w:rsid w:val="005C3BA6"/>
    <w:rsid w:val="005C517E"/>
    <w:rsid w:val="005C54EC"/>
    <w:rsid w:val="005D0BFC"/>
    <w:rsid w:val="005D29D5"/>
    <w:rsid w:val="005D3179"/>
    <w:rsid w:val="005D5AC2"/>
    <w:rsid w:val="005E2A22"/>
    <w:rsid w:val="005E4E95"/>
    <w:rsid w:val="005E720C"/>
    <w:rsid w:val="005F14FD"/>
    <w:rsid w:val="005F66A4"/>
    <w:rsid w:val="005F7747"/>
    <w:rsid w:val="005F79E3"/>
    <w:rsid w:val="006061C7"/>
    <w:rsid w:val="00607813"/>
    <w:rsid w:val="0061617F"/>
    <w:rsid w:val="00627111"/>
    <w:rsid w:val="006321EA"/>
    <w:rsid w:val="006325D8"/>
    <w:rsid w:val="00634BA3"/>
    <w:rsid w:val="006431ED"/>
    <w:rsid w:val="00661745"/>
    <w:rsid w:val="00665D5D"/>
    <w:rsid w:val="0067339B"/>
    <w:rsid w:val="00677FC6"/>
    <w:rsid w:val="0068467B"/>
    <w:rsid w:val="006855D9"/>
    <w:rsid w:val="00687383"/>
    <w:rsid w:val="00690A97"/>
    <w:rsid w:val="00694655"/>
    <w:rsid w:val="006957CE"/>
    <w:rsid w:val="006A2FA6"/>
    <w:rsid w:val="006A3B4A"/>
    <w:rsid w:val="006A4A8D"/>
    <w:rsid w:val="006B10DB"/>
    <w:rsid w:val="006B1C80"/>
    <w:rsid w:val="006B5720"/>
    <w:rsid w:val="006C0836"/>
    <w:rsid w:val="006C1ADD"/>
    <w:rsid w:val="006C39C7"/>
    <w:rsid w:val="006C45C2"/>
    <w:rsid w:val="006E03AF"/>
    <w:rsid w:val="006E163B"/>
    <w:rsid w:val="006E2094"/>
    <w:rsid w:val="006E5962"/>
    <w:rsid w:val="00705AC3"/>
    <w:rsid w:val="00705AD6"/>
    <w:rsid w:val="007138EC"/>
    <w:rsid w:val="00714F89"/>
    <w:rsid w:val="00716600"/>
    <w:rsid w:val="007208CF"/>
    <w:rsid w:val="007235A7"/>
    <w:rsid w:val="00724AB8"/>
    <w:rsid w:val="00725F34"/>
    <w:rsid w:val="00734BAF"/>
    <w:rsid w:val="007449FE"/>
    <w:rsid w:val="00744BF1"/>
    <w:rsid w:val="0074631C"/>
    <w:rsid w:val="00753E8F"/>
    <w:rsid w:val="00753E93"/>
    <w:rsid w:val="00764A75"/>
    <w:rsid w:val="00764D38"/>
    <w:rsid w:val="00766D47"/>
    <w:rsid w:val="00770A0E"/>
    <w:rsid w:val="00773070"/>
    <w:rsid w:val="00773B64"/>
    <w:rsid w:val="007768EF"/>
    <w:rsid w:val="00777D4B"/>
    <w:rsid w:val="007844F8"/>
    <w:rsid w:val="007858C1"/>
    <w:rsid w:val="00790D34"/>
    <w:rsid w:val="00796344"/>
    <w:rsid w:val="007A293F"/>
    <w:rsid w:val="007A4037"/>
    <w:rsid w:val="007A6892"/>
    <w:rsid w:val="007B1308"/>
    <w:rsid w:val="007B1CE1"/>
    <w:rsid w:val="007B32BA"/>
    <w:rsid w:val="007C2F1B"/>
    <w:rsid w:val="007C3159"/>
    <w:rsid w:val="007C3A47"/>
    <w:rsid w:val="007C3F15"/>
    <w:rsid w:val="007D1C8A"/>
    <w:rsid w:val="007D25B5"/>
    <w:rsid w:val="007D479A"/>
    <w:rsid w:val="007D5AFE"/>
    <w:rsid w:val="007D7254"/>
    <w:rsid w:val="007E1D36"/>
    <w:rsid w:val="007E29B2"/>
    <w:rsid w:val="007E4950"/>
    <w:rsid w:val="007E55E4"/>
    <w:rsid w:val="007E7BD0"/>
    <w:rsid w:val="00804955"/>
    <w:rsid w:val="00816183"/>
    <w:rsid w:val="008169E1"/>
    <w:rsid w:val="008243B3"/>
    <w:rsid w:val="008243FE"/>
    <w:rsid w:val="00825F9F"/>
    <w:rsid w:val="008307D6"/>
    <w:rsid w:val="008312C3"/>
    <w:rsid w:val="00831981"/>
    <w:rsid w:val="00832DB5"/>
    <w:rsid w:val="008352C7"/>
    <w:rsid w:val="008407EA"/>
    <w:rsid w:val="00841FAD"/>
    <w:rsid w:val="00851567"/>
    <w:rsid w:val="0085789C"/>
    <w:rsid w:val="00857A7C"/>
    <w:rsid w:val="008609B5"/>
    <w:rsid w:val="00860A29"/>
    <w:rsid w:val="008644E6"/>
    <w:rsid w:val="008658E2"/>
    <w:rsid w:val="0087024C"/>
    <w:rsid w:val="00870B41"/>
    <w:rsid w:val="008768A3"/>
    <w:rsid w:val="008869A9"/>
    <w:rsid w:val="00890C12"/>
    <w:rsid w:val="008922FA"/>
    <w:rsid w:val="008958F4"/>
    <w:rsid w:val="00896451"/>
    <w:rsid w:val="0089784A"/>
    <w:rsid w:val="008A26D5"/>
    <w:rsid w:val="008A4800"/>
    <w:rsid w:val="008A63C3"/>
    <w:rsid w:val="008C24FE"/>
    <w:rsid w:val="008C3DCD"/>
    <w:rsid w:val="008C51A6"/>
    <w:rsid w:val="008E70FA"/>
    <w:rsid w:val="008E7C3E"/>
    <w:rsid w:val="008F79E2"/>
    <w:rsid w:val="00901A7C"/>
    <w:rsid w:val="00904C12"/>
    <w:rsid w:val="0090661A"/>
    <w:rsid w:val="0091065C"/>
    <w:rsid w:val="00911060"/>
    <w:rsid w:val="00911F42"/>
    <w:rsid w:val="009137CB"/>
    <w:rsid w:val="00923768"/>
    <w:rsid w:val="00926293"/>
    <w:rsid w:val="0093195D"/>
    <w:rsid w:val="009405F9"/>
    <w:rsid w:val="009409B7"/>
    <w:rsid w:val="00947668"/>
    <w:rsid w:val="00952C1C"/>
    <w:rsid w:val="00962229"/>
    <w:rsid w:val="00976CC4"/>
    <w:rsid w:val="009778A8"/>
    <w:rsid w:val="009817D2"/>
    <w:rsid w:val="00984C12"/>
    <w:rsid w:val="00987B99"/>
    <w:rsid w:val="00987FFC"/>
    <w:rsid w:val="00996CFD"/>
    <w:rsid w:val="009A7D5F"/>
    <w:rsid w:val="009B09F3"/>
    <w:rsid w:val="009B14CC"/>
    <w:rsid w:val="009B3A3B"/>
    <w:rsid w:val="009C10AB"/>
    <w:rsid w:val="009C1292"/>
    <w:rsid w:val="009C1972"/>
    <w:rsid w:val="009D58D3"/>
    <w:rsid w:val="009E67C7"/>
    <w:rsid w:val="009F0335"/>
    <w:rsid w:val="009F17F2"/>
    <w:rsid w:val="009F1E83"/>
    <w:rsid w:val="009F4560"/>
    <w:rsid w:val="009F7632"/>
    <w:rsid w:val="00A03DA6"/>
    <w:rsid w:val="00A071A3"/>
    <w:rsid w:val="00A0761B"/>
    <w:rsid w:val="00A11170"/>
    <w:rsid w:val="00A14235"/>
    <w:rsid w:val="00A279D4"/>
    <w:rsid w:val="00A35AEC"/>
    <w:rsid w:val="00A37647"/>
    <w:rsid w:val="00A5043D"/>
    <w:rsid w:val="00A509A3"/>
    <w:rsid w:val="00A62ABD"/>
    <w:rsid w:val="00A632CF"/>
    <w:rsid w:val="00A64AD2"/>
    <w:rsid w:val="00A66C4B"/>
    <w:rsid w:val="00A7189E"/>
    <w:rsid w:val="00A71A3F"/>
    <w:rsid w:val="00A813CA"/>
    <w:rsid w:val="00A902DB"/>
    <w:rsid w:val="00A90DE0"/>
    <w:rsid w:val="00A92513"/>
    <w:rsid w:val="00A95FBF"/>
    <w:rsid w:val="00AA3485"/>
    <w:rsid w:val="00AA6D68"/>
    <w:rsid w:val="00AB3DEB"/>
    <w:rsid w:val="00AC2E90"/>
    <w:rsid w:val="00AC327B"/>
    <w:rsid w:val="00AC46C7"/>
    <w:rsid w:val="00AC4755"/>
    <w:rsid w:val="00AC47DF"/>
    <w:rsid w:val="00AC4B83"/>
    <w:rsid w:val="00AC53C4"/>
    <w:rsid w:val="00AC7ABC"/>
    <w:rsid w:val="00AE2AFE"/>
    <w:rsid w:val="00AE2D35"/>
    <w:rsid w:val="00AE56DF"/>
    <w:rsid w:val="00AF62B6"/>
    <w:rsid w:val="00B02C6D"/>
    <w:rsid w:val="00B07E15"/>
    <w:rsid w:val="00B10726"/>
    <w:rsid w:val="00B141B8"/>
    <w:rsid w:val="00B1703F"/>
    <w:rsid w:val="00B2447B"/>
    <w:rsid w:val="00B31CBF"/>
    <w:rsid w:val="00B32C45"/>
    <w:rsid w:val="00B346A4"/>
    <w:rsid w:val="00B371F1"/>
    <w:rsid w:val="00B50665"/>
    <w:rsid w:val="00B50C93"/>
    <w:rsid w:val="00B636AC"/>
    <w:rsid w:val="00B643BA"/>
    <w:rsid w:val="00B74D7A"/>
    <w:rsid w:val="00B75650"/>
    <w:rsid w:val="00B7613F"/>
    <w:rsid w:val="00B764E6"/>
    <w:rsid w:val="00B94B85"/>
    <w:rsid w:val="00B95BAB"/>
    <w:rsid w:val="00B96B2B"/>
    <w:rsid w:val="00BA683F"/>
    <w:rsid w:val="00BA7EFC"/>
    <w:rsid w:val="00BB05A8"/>
    <w:rsid w:val="00BD1237"/>
    <w:rsid w:val="00BD17A9"/>
    <w:rsid w:val="00BD37C4"/>
    <w:rsid w:val="00BE3B5D"/>
    <w:rsid w:val="00BE50EF"/>
    <w:rsid w:val="00BE7ACE"/>
    <w:rsid w:val="00BF33DE"/>
    <w:rsid w:val="00C02608"/>
    <w:rsid w:val="00C02A2F"/>
    <w:rsid w:val="00C05D31"/>
    <w:rsid w:val="00C10AA5"/>
    <w:rsid w:val="00C2043B"/>
    <w:rsid w:val="00C275C2"/>
    <w:rsid w:val="00C35187"/>
    <w:rsid w:val="00C37789"/>
    <w:rsid w:val="00C56B2D"/>
    <w:rsid w:val="00C5765C"/>
    <w:rsid w:val="00C637B7"/>
    <w:rsid w:val="00C65DAB"/>
    <w:rsid w:val="00C7281A"/>
    <w:rsid w:val="00C72C36"/>
    <w:rsid w:val="00C7322E"/>
    <w:rsid w:val="00C74E84"/>
    <w:rsid w:val="00C76F31"/>
    <w:rsid w:val="00C8235E"/>
    <w:rsid w:val="00C85896"/>
    <w:rsid w:val="00C85F15"/>
    <w:rsid w:val="00C90040"/>
    <w:rsid w:val="00C9025D"/>
    <w:rsid w:val="00C945CF"/>
    <w:rsid w:val="00CA04E7"/>
    <w:rsid w:val="00CA163F"/>
    <w:rsid w:val="00CA56DC"/>
    <w:rsid w:val="00CC5F52"/>
    <w:rsid w:val="00CD3089"/>
    <w:rsid w:val="00CE0493"/>
    <w:rsid w:val="00CE0D51"/>
    <w:rsid w:val="00CE22C8"/>
    <w:rsid w:val="00CE317B"/>
    <w:rsid w:val="00CE45CF"/>
    <w:rsid w:val="00CE6905"/>
    <w:rsid w:val="00CF2753"/>
    <w:rsid w:val="00CF4E28"/>
    <w:rsid w:val="00CF737B"/>
    <w:rsid w:val="00D063E9"/>
    <w:rsid w:val="00D06C72"/>
    <w:rsid w:val="00D07F16"/>
    <w:rsid w:val="00D10A7B"/>
    <w:rsid w:val="00D11D18"/>
    <w:rsid w:val="00D13C32"/>
    <w:rsid w:val="00D20E5A"/>
    <w:rsid w:val="00D30A22"/>
    <w:rsid w:val="00D320A2"/>
    <w:rsid w:val="00D331AB"/>
    <w:rsid w:val="00D3495E"/>
    <w:rsid w:val="00D37972"/>
    <w:rsid w:val="00D4272B"/>
    <w:rsid w:val="00D46615"/>
    <w:rsid w:val="00D52509"/>
    <w:rsid w:val="00D52DE6"/>
    <w:rsid w:val="00D56823"/>
    <w:rsid w:val="00D57BF1"/>
    <w:rsid w:val="00D57C58"/>
    <w:rsid w:val="00D645BA"/>
    <w:rsid w:val="00D67B82"/>
    <w:rsid w:val="00D70623"/>
    <w:rsid w:val="00D70ED5"/>
    <w:rsid w:val="00D76392"/>
    <w:rsid w:val="00D76A93"/>
    <w:rsid w:val="00D81C5A"/>
    <w:rsid w:val="00D82C83"/>
    <w:rsid w:val="00D855BD"/>
    <w:rsid w:val="00D916C6"/>
    <w:rsid w:val="00D94450"/>
    <w:rsid w:val="00D946D2"/>
    <w:rsid w:val="00D94992"/>
    <w:rsid w:val="00DA2C1E"/>
    <w:rsid w:val="00DA3C22"/>
    <w:rsid w:val="00DA4A59"/>
    <w:rsid w:val="00DA68E0"/>
    <w:rsid w:val="00DB2277"/>
    <w:rsid w:val="00DB7C6F"/>
    <w:rsid w:val="00DC15FF"/>
    <w:rsid w:val="00DC318B"/>
    <w:rsid w:val="00DC3EF5"/>
    <w:rsid w:val="00DC6533"/>
    <w:rsid w:val="00DD08A0"/>
    <w:rsid w:val="00DD452C"/>
    <w:rsid w:val="00DD7F5C"/>
    <w:rsid w:val="00DE421D"/>
    <w:rsid w:val="00DF5340"/>
    <w:rsid w:val="00DF61B8"/>
    <w:rsid w:val="00E00250"/>
    <w:rsid w:val="00E023B9"/>
    <w:rsid w:val="00E1110A"/>
    <w:rsid w:val="00E134DE"/>
    <w:rsid w:val="00E27B35"/>
    <w:rsid w:val="00E357EA"/>
    <w:rsid w:val="00E3583D"/>
    <w:rsid w:val="00E41843"/>
    <w:rsid w:val="00E43475"/>
    <w:rsid w:val="00E44F24"/>
    <w:rsid w:val="00E51280"/>
    <w:rsid w:val="00E53F90"/>
    <w:rsid w:val="00E62A50"/>
    <w:rsid w:val="00E70DE6"/>
    <w:rsid w:val="00E70E78"/>
    <w:rsid w:val="00E72505"/>
    <w:rsid w:val="00E73DD1"/>
    <w:rsid w:val="00E74720"/>
    <w:rsid w:val="00E7497F"/>
    <w:rsid w:val="00E750C8"/>
    <w:rsid w:val="00E767BF"/>
    <w:rsid w:val="00E77AED"/>
    <w:rsid w:val="00E81AC1"/>
    <w:rsid w:val="00E84F96"/>
    <w:rsid w:val="00E852F6"/>
    <w:rsid w:val="00E8750E"/>
    <w:rsid w:val="00E91FE0"/>
    <w:rsid w:val="00E93E01"/>
    <w:rsid w:val="00E9567A"/>
    <w:rsid w:val="00E97304"/>
    <w:rsid w:val="00E97755"/>
    <w:rsid w:val="00EA1DEC"/>
    <w:rsid w:val="00EA41F7"/>
    <w:rsid w:val="00EA47B1"/>
    <w:rsid w:val="00EA6B8E"/>
    <w:rsid w:val="00EA7CC4"/>
    <w:rsid w:val="00EB1852"/>
    <w:rsid w:val="00EB1A8D"/>
    <w:rsid w:val="00EB5749"/>
    <w:rsid w:val="00EB6C3A"/>
    <w:rsid w:val="00EB7230"/>
    <w:rsid w:val="00EC5A56"/>
    <w:rsid w:val="00EC79F6"/>
    <w:rsid w:val="00ED0FED"/>
    <w:rsid w:val="00ED36D5"/>
    <w:rsid w:val="00ED4E8A"/>
    <w:rsid w:val="00ED62DC"/>
    <w:rsid w:val="00EE0400"/>
    <w:rsid w:val="00EE3967"/>
    <w:rsid w:val="00EE7D31"/>
    <w:rsid w:val="00EF0D48"/>
    <w:rsid w:val="00EF3BA5"/>
    <w:rsid w:val="00EF3C39"/>
    <w:rsid w:val="00EF6702"/>
    <w:rsid w:val="00F001DD"/>
    <w:rsid w:val="00F0108E"/>
    <w:rsid w:val="00F05B7E"/>
    <w:rsid w:val="00F12B1B"/>
    <w:rsid w:val="00F154E5"/>
    <w:rsid w:val="00F15EE1"/>
    <w:rsid w:val="00F17B39"/>
    <w:rsid w:val="00F2565F"/>
    <w:rsid w:val="00F25AF0"/>
    <w:rsid w:val="00F26795"/>
    <w:rsid w:val="00F271DE"/>
    <w:rsid w:val="00F323C8"/>
    <w:rsid w:val="00F3335E"/>
    <w:rsid w:val="00F33811"/>
    <w:rsid w:val="00F35DFC"/>
    <w:rsid w:val="00F3657A"/>
    <w:rsid w:val="00F40567"/>
    <w:rsid w:val="00F43B96"/>
    <w:rsid w:val="00F456CD"/>
    <w:rsid w:val="00F5000A"/>
    <w:rsid w:val="00F5707E"/>
    <w:rsid w:val="00F608A8"/>
    <w:rsid w:val="00F6309F"/>
    <w:rsid w:val="00F73351"/>
    <w:rsid w:val="00F76E5F"/>
    <w:rsid w:val="00F9010F"/>
    <w:rsid w:val="00F92218"/>
    <w:rsid w:val="00F930FD"/>
    <w:rsid w:val="00F9710E"/>
    <w:rsid w:val="00FB01FB"/>
    <w:rsid w:val="00FB336F"/>
    <w:rsid w:val="00FC43EF"/>
    <w:rsid w:val="00FD3A60"/>
    <w:rsid w:val="00FE0827"/>
    <w:rsid w:val="00FE643E"/>
    <w:rsid w:val="00FE6CD7"/>
    <w:rsid w:val="00FE71AD"/>
    <w:rsid w:val="00FF07B8"/>
    <w:rsid w:val="00FF125A"/>
    <w:rsid w:val="00FF38F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551B0E"/>
    <w:rPr>
      <w:rFonts w:ascii="Calibri" w:hAnsi="Calibri" w:cs="Calibri"/>
      <w:sz w:val="24"/>
      <w:szCs w:val="24"/>
    </w:rPr>
  </w:style>
  <w:style w:type="paragraph" w:styleId="1">
    <w:name w:val="heading 1"/>
    <w:basedOn w:val="a0"/>
    <w:next w:val="a0"/>
    <w:link w:val="1Char"/>
    <w:autoRedefine/>
    <w:uiPriority w:val="99"/>
    <w:qFormat/>
    <w:rsid w:val="001E4413"/>
    <w:pPr>
      <w:keepNext/>
      <w:tabs>
        <w:tab w:val="num" w:pos="360"/>
      </w:tabs>
      <w:spacing w:before="100" w:beforeAutospacing="1" w:after="100" w:afterAutospacing="1" w:line="360" w:lineRule="auto"/>
      <w:ind w:left="360" w:hanging="360"/>
      <w:outlineLvl w:val="0"/>
    </w:pPr>
    <w:rPr>
      <w:b/>
      <w:bCs/>
      <w:sz w:val="26"/>
      <w:szCs w:val="26"/>
    </w:rPr>
  </w:style>
  <w:style w:type="paragraph" w:styleId="2">
    <w:name w:val="heading 2"/>
    <w:basedOn w:val="3"/>
    <w:next w:val="a0"/>
    <w:link w:val="2Char"/>
    <w:uiPriority w:val="99"/>
    <w:qFormat/>
    <w:rsid w:val="001E4413"/>
    <w:pPr>
      <w:numPr>
        <w:ilvl w:val="0"/>
        <w:numId w:val="0"/>
      </w:numPr>
      <w:tabs>
        <w:tab w:val="clear" w:pos="2160"/>
        <w:tab w:val="num" w:pos="720"/>
        <w:tab w:val="num" w:pos="1080"/>
        <w:tab w:val="num" w:pos="1440"/>
        <w:tab w:val="num" w:pos="1980"/>
      </w:tabs>
      <w:ind w:left="360" w:hanging="360"/>
      <w:outlineLvl w:val="1"/>
    </w:pPr>
  </w:style>
  <w:style w:type="paragraph" w:styleId="3">
    <w:name w:val="heading 3"/>
    <w:basedOn w:val="a0"/>
    <w:next w:val="a0"/>
    <w:link w:val="3Char"/>
    <w:autoRedefine/>
    <w:uiPriority w:val="99"/>
    <w:qFormat/>
    <w:rsid w:val="001E4413"/>
    <w:pPr>
      <w:keepNext/>
      <w:numPr>
        <w:ilvl w:val="2"/>
        <w:numId w:val="33"/>
      </w:numPr>
      <w:tabs>
        <w:tab w:val="num" w:pos="2160"/>
      </w:tabs>
      <w:spacing w:before="100" w:beforeAutospacing="1" w:after="100" w:afterAutospacing="1"/>
      <w:outlineLvl w:val="2"/>
    </w:pPr>
    <w:rPr>
      <w:b/>
      <w:bCs/>
      <w:sz w:val="26"/>
      <w:szCs w:val="26"/>
    </w:rPr>
  </w:style>
  <w:style w:type="paragraph" w:styleId="4">
    <w:name w:val="heading 4"/>
    <w:basedOn w:val="a0"/>
    <w:next w:val="a0"/>
    <w:link w:val="4Char"/>
    <w:uiPriority w:val="99"/>
    <w:qFormat/>
    <w:rsid w:val="001E4413"/>
    <w:pPr>
      <w:keepNext/>
      <w:spacing w:before="240" w:after="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uiPriority w:val="99"/>
    <w:locked/>
    <w:rsid w:val="001E4413"/>
    <w:rPr>
      <w:rFonts w:ascii="Calibri" w:hAnsi="Calibri" w:cs="Calibri"/>
      <w:b/>
      <w:bCs/>
      <w:sz w:val="26"/>
      <w:szCs w:val="26"/>
    </w:rPr>
  </w:style>
  <w:style w:type="character" w:customStyle="1" w:styleId="2Char">
    <w:name w:val="Επικεφαλίδα 2 Char"/>
    <w:link w:val="2"/>
    <w:uiPriority w:val="99"/>
    <w:locked/>
    <w:rsid w:val="001E4413"/>
    <w:rPr>
      <w:rFonts w:ascii="Calibri" w:hAnsi="Calibri" w:cs="Calibri"/>
      <w:b/>
      <w:bCs/>
      <w:sz w:val="26"/>
      <w:szCs w:val="26"/>
    </w:rPr>
  </w:style>
  <w:style w:type="character" w:customStyle="1" w:styleId="3Char">
    <w:name w:val="Επικεφαλίδα 3 Char"/>
    <w:link w:val="3"/>
    <w:uiPriority w:val="99"/>
    <w:locked/>
    <w:rsid w:val="001E4413"/>
    <w:rPr>
      <w:rFonts w:ascii="Calibri" w:hAnsi="Calibri" w:cs="Calibri"/>
      <w:b/>
      <w:bCs/>
      <w:sz w:val="26"/>
      <w:szCs w:val="26"/>
    </w:rPr>
  </w:style>
  <w:style w:type="character" w:customStyle="1" w:styleId="4Char">
    <w:name w:val="Επικεφαλίδα 4 Char"/>
    <w:link w:val="4"/>
    <w:uiPriority w:val="99"/>
    <w:semiHidden/>
    <w:locked/>
    <w:rsid w:val="001E4413"/>
    <w:rPr>
      <w:rFonts w:ascii="Calibri" w:hAnsi="Calibri" w:cs="Calibri"/>
      <w:b/>
      <w:bCs/>
      <w:sz w:val="28"/>
      <w:szCs w:val="28"/>
    </w:rPr>
  </w:style>
  <w:style w:type="table" w:styleId="a4">
    <w:name w:val="Table Grid"/>
    <w:basedOn w:val="a2"/>
    <w:uiPriority w:val="99"/>
    <w:rsid w:val="00551B0E"/>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aliases w:val="hd"/>
    <w:basedOn w:val="a0"/>
    <w:link w:val="Char"/>
    <w:uiPriority w:val="99"/>
    <w:rsid w:val="00551B0E"/>
    <w:pPr>
      <w:tabs>
        <w:tab w:val="center" w:pos="4153"/>
        <w:tab w:val="right" w:pos="8306"/>
      </w:tabs>
    </w:pPr>
  </w:style>
  <w:style w:type="character" w:customStyle="1" w:styleId="Char">
    <w:name w:val="Κεφαλίδα Char"/>
    <w:aliases w:val="hd Char"/>
    <w:link w:val="a5"/>
    <w:uiPriority w:val="99"/>
    <w:locked/>
    <w:rsid w:val="001E4413"/>
    <w:rPr>
      <w:rFonts w:ascii="Calibri" w:hAnsi="Calibri" w:cs="Calibri"/>
      <w:sz w:val="24"/>
      <w:szCs w:val="24"/>
      <w:lang w:val="el-GR" w:eastAsia="el-GR"/>
    </w:rPr>
  </w:style>
  <w:style w:type="paragraph" w:styleId="a6">
    <w:name w:val="footer"/>
    <w:basedOn w:val="a0"/>
    <w:link w:val="Char0"/>
    <w:uiPriority w:val="99"/>
    <w:rsid w:val="00551B0E"/>
    <w:pPr>
      <w:tabs>
        <w:tab w:val="center" w:pos="4153"/>
        <w:tab w:val="right" w:pos="8306"/>
      </w:tabs>
    </w:pPr>
  </w:style>
  <w:style w:type="character" w:customStyle="1" w:styleId="Char0">
    <w:name w:val="Υποσέλιδο Char"/>
    <w:link w:val="a6"/>
    <w:uiPriority w:val="99"/>
    <w:semiHidden/>
    <w:locked/>
    <w:rsid w:val="001E4413"/>
    <w:rPr>
      <w:rFonts w:ascii="Calibri" w:hAnsi="Calibri" w:cs="Calibri"/>
      <w:sz w:val="24"/>
      <w:szCs w:val="24"/>
    </w:rPr>
  </w:style>
  <w:style w:type="paragraph" w:styleId="10">
    <w:name w:val="toc 1"/>
    <w:basedOn w:val="a0"/>
    <w:next w:val="a0"/>
    <w:autoRedefine/>
    <w:uiPriority w:val="39"/>
    <w:rsid w:val="001E4413"/>
    <w:pPr>
      <w:spacing w:before="120"/>
    </w:pPr>
    <w:rPr>
      <w:b/>
      <w:bCs/>
      <w:i/>
      <w:iCs/>
    </w:rPr>
  </w:style>
  <w:style w:type="character" w:styleId="-">
    <w:name w:val="Hyperlink"/>
    <w:uiPriority w:val="99"/>
    <w:rsid w:val="00551B0E"/>
    <w:rPr>
      <w:color w:val="0000FF"/>
      <w:u w:val="single"/>
    </w:rPr>
  </w:style>
  <w:style w:type="paragraph" w:styleId="20">
    <w:name w:val="toc 2"/>
    <w:basedOn w:val="a0"/>
    <w:next w:val="a0"/>
    <w:autoRedefine/>
    <w:uiPriority w:val="39"/>
    <w:rsid w:val="004F4308"/>
    <w:pPr>
      <w:tabs>
        <w:tab w:val="left" w:pos="993"/>
        <w:tab w:val="right" w:leader="dot" w:pos="8296"/>
      </w:tabs>
      <w:spacing w:before="120"/>
      <w:ind w:left="240"/>
    </w:pPr>
    <w:rPr>
      <w:b/>
      <w:bCs/>
      <w:sz w:val="22"/>
      <w:szCs w:val="22"/>
    </w:rPr>
  </w:style>
  <w:style w:type="paragraph" w:styleId="30">
    <w:name w:val="toc 3"/>
    <w:basedOn w:val="a0"/>
    <w:next w:val="a0"/>
    <w:autoRedefine/>
    <w:uiPriority w:val="39"/>
    <w:rsid w:val="001E4413"/>
    <w:pPr>
      <w:ind w:left="480"/>
    </w:pPr>
    <w:rPr>
      <w:sz w:val="20"/>
      <w:szCs w:val="20"/>
    </w:rPr>
  </w:style>
  <w:style w:type="paragraph" w:styleId="a7">
    <w:name w:val="caption"/>
    <w:basedOn w:val="a0"/>
    <w:next w:val="a0"/>
    <w:uiPriority w:val="99"/>
    <w:qFormat/>
    <w:rsid w:val="001E4413"/>
    <w:rPr>
      <w:b/>
      <w:bCs/>
      <w:sz w:val="20"/>
      <w:szCs w:val="20"/>
    </w:rPr>
  </w:style>
  <w:style w:type="paragraph" w:styleId="a8">
    <w:name w:val="footnote text"/>
    <w:basedOn w:val="a0"/>
    <w:link w:val="Char1"/>
    <w:uiPriority w:val="99"/>
    <w:semiHidden/>
    <w:rsid w:val="001E4413"/>
    <w:pPr>
      <w:jc w:val="both"/>
    </w:pPr>
    <w:rPr>
      <w:rFonts w:eastAsia="Batang"/>
      <w:sz w:val="20"/>
      <w:szCs w:val="20"/>
      <w:lang w:val="en-GB" w:eastAsia="ko-KR"/>
    </w:rPr>
  </w:style>
  <w:style w:type="character" w:customStyle="1" w:styleId="Char1">
    <w:name w:val="Κείμενο υποσημείωσης Char"/>
    <w:link w:val="a8"/>
    <w:uiPriority w:val="99"/>
    <w:locked/>
    <w:rsid w:val="001E4413"/>
    <w:rPr>
      <w:rFonts w:ascii="Calibri" w:eastAsia="Batang" w:hAnsi="Calibri" w:cs="Calibri"/>
      <w:lang w:val="en-GB" w:eastAsia="ko-KR"/>
    </w:rPr>
  </w:style>
  <w:style w:type="character" w:customStyle="1" w:styleId="Caractredenotedebasdepage">
    <w:name w:val="Caractère de note de bas de page"/>
    <w:uiPriority w:val="99"/>
    <w:rsid w:val="001E4413"/>
    <w:rPr>
      <w:vertAlign w:val="superscript"/>
    </w:rPr>
  </w:style>
  <w:style w:type="paragraph" w:styleId="a9">
    <w:name w:val="annotation text"/>
    <w:basedOn w:val="a0"/>
    <w:link w:val="Char2"/>
    <w:uiPriority w:val="99"/>
    <w:semiHidden/>
    <w:rsid w:val="001E4413"/>
    <w:pPr>
      <w:widowControl w:val="0"/>
      <w:overflowPunct w:val="0"/>
      <w:autoSpaceDE w:val="0"/>
      <w:textAlignment w:val="baseline"/>
    </w:pPr>
    <w:rPr>
      <w:lang w:eastAsia="ar-SA"/>
    </w:rPr>
  </w:style>
  <w:style w:type="character" w:customStyle="1" w:styleId="Char2">
    <w:name w:val="Κείμενο σχολίου Char"/>
    <w:link w:val="a9"/>
    <w:uiPriority w:val="99"/>
    <w:semiHidden/>
    <w:locked/>
    <w:rsid w:val="001E4413"/>
    <w:rPr>
      <w:sz w:val="24"/>
      <w:szCs w:val="24"/>
      <w:lang w:val="el-GR" w:eastAsia="ar-SA" w:bidi="ar-SA"/>
    </w:rPr>
  </w:style>
  <w:style w:type="paragraph" w:styleId="a">
    <w:name w:val="List Number"/>
    <w:basedOn w:val="a0"/>
    <w:uiPriority w:val="99"/>
    <w:rsid w:val="001E4413"/>
    <w:pPr>
      <w:numPr>
        <w:numId w:val="1"/>
      </w:numPr>
      <w:suppressAutoHyphens/>
      <w:spacing w:before="57"/>
    </w:pPr>
    <w:rPr>
      <w:lang w:eastAsia="ar-SA"/>
    </w:rPr>
  </w:style>
  <w:style w:type="character" w:styleId="aa">
    <w:name w:val="footnote reference"/>
    <w:aliases w:val="Footnote symbol,Footnote,Footnote reference number,note TESI"/>
    <w:uiPriority w:val="99"/>
    <w:semiHidden/>
    <w:rsid w:val="001E4413"/>
    <w:rPr>
      <w:vertAlign w:val="superscript"/>
    </w:rPr>
  </w:style>
  <w:style w:type="paragraph" w:styleId="ab">
    <w:name w:val="Balloon Text"/>
    <w:basedOn w:val="a0"/>
    <w:link w:val="Char3"/>
    <w:uiPriority w:val="99"/>
    <w:semiHidden/>
    <w:rsid w:val="001E4413"/>
    <w:rPr>
      <w:sz w:val="2"/>
      <w:szCs w:val="2"/>
    </w:rPr>
  </w:style>
  <w:style w:type="character" w:customStyle="1" w:styleId="Char3">
    <w:name w:val="Κείμενο πλαισίου Char"/>
    <w:link w:val="ab"/>
    <w:uiPriority w:val="99"/>
    <w:semiHidden/>
    <w:locked/>
    <w:rsid w:val="001E4413"/>
    <w:rPr>
      <w:sz w:val="2"/>
      <w:szCs w:val="2"/>
    </w:rPr>
  </w:style>
  <w:style w:type="character" w:styleId="ac">
    <w:name w:val="annotation reference"/>
    <w:uiPriority w:val="99"/>
    <w:semiHidden/>
    <w:rsid w:val="001E4413"/>
    <w:rPr>
      <w:sz w:val="16"/>
      <w:szCs w:val="16"/>
    </w:rPr>
  </w:style>
  <w:style w:type="paragraph" w:styleId="ad">
    <w:name w:val="annotation subject"/>
    <w:basedOn w:val="a9"/>
    <w:next w:val="a9"/>
    <w:link w:val="Char4"/>
    <w:uiPriority w:val="99"/>
    <w:semiHidden/>
    <w:rsid w:val="001E4413"/>
    <w:pPr>
      <w:widowControl/>
      <w:overflowPunct/>
      <w:autoSpaceDE/>
      <w:textAlignment w:val="auto"/>
    </w:pPr>
    <w:rPr>
      <w:b/>
      <w:bCs/>
      <w:sz w:val="20"/>
      <w:szCs w:val="20"/>
    </w:rPr>
  </w:style>
  <w:style w:type="character" w:customStyle="1" w:styleId="Char4">
    <w:name w:val="Θέμα σχολίου Char"/>
    <w:link w:val="ad"/>
    <w:uiPriority w:val="99"/>
    <w:semiHidden/>
    <w:locked/>
    <w:rsid w:val="001E4413"/>
    <w:rPr>
      <w:rFonts w:ascii="Calibri" w:hAnsi="Calibri" w:cs="Calibri"/>
      <w:b/>
      <w:bCs/>
      <w:sz w:val="20"/>
      <w:szCs w:val="20"/>
      <w:lang w:val="el-GR" w:eastAsia="ar-SA" w:bidi="ar-SA"/>
    </w:rPr>
  </w:style>
  <w:style w:type="paragraph" w:customStyle="1" w:styleId="TabletextChar">
    <w:name w:val="Table text Char"/>
    <w:basedOn w:val="a0"/>
    <w:link w:val="TabletextCharChar"/>
    <w:uiPriority w:val="99"/>
    <w:rsid w:val="001E4413"/>
    <w:pPr>
      <w:widowControl w:val="0"/>
      <w:spacing w:after="120"/>
    </w:pPr>
    <w:rPr>
      <w:rFonts w:ascii="Tahoma" w:hAnsi="Tahoma" w:cs="Tahoma"/>
      <w:sz w:val="20"/>
      <w:szCs w:val="20"/>
      <w:lang w:eastAsia="en-US"/>
    </w:rPr>
  </w:style>
  <w:style w:type="character" w:customStyle="1" w:styleId="TabletextCharChar">
    <w:name w:val="Table text Char Char"/>
    <w:link w:val="TabletextChar"/>
    <w:uiPriority w:val="99"/>
    <w:locked/>
    <w:rsid w:val="001E4413"/>
    <w:rPr>
      <w:rFonts w:ascii="Tahoma" w:hAnsi="Tahoma" w:cs="Tahoma"/>
      <w:lang w:val="el-GR" w:eastAsia="en-US"/>
    </w:rPr>
  </w:style>
  <w:style w:type="paragraph" w:customStyle="1" w:styleId="Normalmystyle">
    <w:name w:val="Normal.mystyle"/>
    <w:basedOn w:val="a0"/>
    <w:uiPriority w:val="99"/>
    <w:semiHidden/>
    <w:rsid w:val="001E4413"/>
    <w:pPr>
      <w:widowControl w:val="0"/>
      <w:spacing w:after="120"/>
      <w:jc w:val="both"/>
    </w:pPr>
    <w:rPr>
      <w:rFonts w:ascii="Tahoma" w:hAnsi="Tahoma" w:cs="Tahoma"/>
      <w:sz w:val="22"/>
      <w:szCs w:val="22"/>
      <w:lang w:eastAsia="en-US"/>
    </w:rPr>
  </w:style>
  <w:style w:type="paragraph" w:customStyle="1" w:styleId="SmallLetters">
    <w:name w:val="Small Letters"/>
    <w:basedOn w:val="a0"/>
    <w:uiPriority w:val="99"/>
    <w:semiHidden/>
    <w:rsid w:val="001E4413"/>
    <w:pPr>
      <w:spacing w:after="240"/>
      <w:jc w:val="center"/>
    </w:pPr>
    <w:rPr>
      <w:rFonts w:ascii="Tahoma" w:hAnsi="Tahoma" w:cs="Tahoma"/>
      <w:sz w:val="22"/>
      <w:szCs w:val="22"/>
      <w:lang w:eastAsia="en-US"/>
    </w:rPr>
  </w:style>
  <w:style w:type="paragraph" w:customStyle="1" w:styleId="NumCharCharCharCharCharCharCharCharChar">
    <w:name w:val="_Num# Char Char Char Char Char Char Char Char Char"/>
    <w:next w:val="a0"/>
    <w:link w:val="NumCharCharCharCharCharCharCharCharCharChar"/>
    <w:uiPriority w:val="99"/>
    <w:semiHidden/>
    <w:rsid w:val="001E4413"/>
    <w:pPr>
      <w:widowControl w:val="0"/>
      <w:numPr>
        <w:numId w:val="3"/>
      </w:numPr>
      <w:jc w:val="both"/>
    </w:pPr>
    <w:rPr>
      <w:rFonts w:ascii="Tahoma" w:hAnsi="Tahoma" w:cs="Tahoma"/>
      <w:sz w:val="22"/>
      <w:szCs w:val="22"/>
    </w:rPr>
  </w:style>
  <w:style w:type="character" w:customStyle="1" w:styleId="NumCharCharCharCharCharCharCharCharCharChar">
    <w:name w:val="_Num# Char Char Char Char Char Char Char Char Char Char"/>
    <w:link w:val="NumCharCharCharCharCharCharCharCharChar"/>
    <w:uiPriority w:val="99"/>
    <w:semiHidden/>
    <w:locked/>
    <w:rsid w:val="001E4413"/>
    <w:rPr>
      <w:rFonts w:ascii="Tahoma" w:hAnsi="Tahoma" w:cs="Tahoma"/>
      <w:sz w:val="22"/>
      <w:szCs w:val="22"/>
    </w:rPr>
  </w:style>
  <w:style w:type="paragraph" w:customStyle="1" w:styleId="StyleTimesNewRoman12ptLinespacingsingle">
    <w:name w:val="Style Times New Roman 12 pt Line spacing:  single"/>
    <w:basedOn w:val="a0"/>
    <w:uiPriority w:val="99"/>
    <w:semiHidden/>
    <w:rsid w:val="001E4413"/>
    <w:pPr>
      <w:spacing w:after="120"/>
      <w:jc w:val="both"/>
    </w:pPr>
    <w:rPr>
      <w:rFonts w:ascii="Tahoma" w:hAnsi="Tahoma" w:cs="Tahoma"/>
      <w:sz w:val="22"/>
      <w:szCs w:val="22"/>
      <w:lang w:eastAsia="en-US"/>
    </w:rPr>
  </w:style>
  <w:style w:type="paragraph" w:customStyle="1" w:styleId="Tabletext">
    <w:name w:val="Table text"/>
    <w:basedOn w:val="a0"/>
    <w:link w:val="TabletextChar1"/>
    <w:uiPriority w:val="99"/>
    <w:rsid w:val="001E4413"/>
    <w:pPr>
      <w:widowControl w:val="0"/>
      <w:ind w:left="113"/>
    </w:pPr>
    <w:rPr>
      <w:rFonts w:ascii="Tahoma" w:hAnsi="Tahoma" w:cs="Tahoma"/>
      <w:lang w:eastAsia="en-US"/>
    </w:rPr>
  </w:style>
  <w:style w:type="paragraph" w:customStyle="1" w:styleId="CharCharCharChar">
    <w:name w:val="Char Char Char Char"/>
    <w:basedOn w:val="a0"/>
    <w:uiPriority w:val="99"/>
    <w:rsid w:val="001E4413"/>
    <w:pPr>
      <w:spacing w:after="160" w:line="240" w:lineRule="exact"/>
    </w:pPr>
    <w:rPr>
      <w:rFonts w:ascii="Verdana" w:hAnsi="Verdana" w:cs="Verdana"/>
      <w:sz w:val="20"/>
      <w:szCs w:val="20"/>
      <w:lang w:val="en-US" w:eastAsia="en-US"/>
    </w:rPr>
  </w:style>
  <w:style w:type="paragraph" w:customStyle="1" w:styleId="b1l">
    <w:name w:val="b1l"/>
    <w:basedOn w:val="a0"/>
    <w:next w:val="a0"/>
    <w:uiPriority w:val="99"/>
    <w:semiHidden/>
    <w:rsid w:val="001E4413"/>
    <w:pPr>
      <w:overflowPunct w:val="0"/>
      <w:autoSpaceDE w:val="0"/>
      <w:autoSpaceDN w:val="0"/>
      <w:adjustRightInd w:val="0"/>
      <w:spacing w:before="120" w:after="120" w:line="300" w:lineRule="atLeast"/>
      <w:jc w:val="both"/>
      <w:textAlignment w:val="baseline"/>
    </w:pPr>
    <w:rPr>
      <w:rFonts w:ascii="Tahoma" w:hAnsi="Tahoma" w:cs="Tahoma"/>
      <w:sz w:val="22"/>
      <w:szCs w:val="22"/>
      <w:lang w:eastAsia="en-US"/>
    </w:rPr>
  </w:style>
  <w:style w:type="paragraph" w:customStyle="1" w:styleId="StyleTahoma10ptChar">
    <w:name w:val="Style Tahoma 10 pt Char"/>
    <w:basedOn w:val="a0"/>
    <w:uiPriority w:val="99"/>
    <w:semiHidden/>
    <w:rsid w:val="001E4413"/>
    <w:pPr>
      <w:spacing w:after="120" w:line="360" w:lineRule="auto"/>
      <w:jc w:val="both"/>
    </w:pPr>
    <w:rPr>
      <w:rFonts w:ascii="Tahoma" w:hAnsi="Tahoma" w:cs="Tahoma"/>
      <w:sz w:val="20"/>
      <w:szCs w:val="20"/>
      <w:lang w:eastAsia="en-US"/>
    </w:rPr>
  </w:style>
  <w:style w:type="paragraph" w:customStyle="1" w:styleId="bodybulletingchar">
    <w:name w:val="bodybulletingchar"/>
    <w:basedOn w:val="a0"/>
    <w:uiPriority w:val="99"/>
    <w:rsid w:val="001E4413"/>
    <w:pPr>
      <w:tabs>
        <w:tab w:val="num" w:pos="360"/>
      </w:tabs>
      <w:spacing w:after="120"/>
      <w:ind w:left="360" w:hanging="360"/>
      <w:jc w:val="both"/>
    </w:pPr>
    <w:rPr>
      <w:rFonts w:ascii="Tahoma" w:hAnsi="Tahoma" w:cs="Tahoma"/>
      <w:sz w:val="22"/>
      <w:szCs w:val="22"/>
    </w:rPr>
  </w:style>
  <w:style w:type="paragraph" w:customStyle="1" w:styleId="ColorfulList-Accent11">
    <w:name w:val="Colorful List - Accent 11"/>
    <w:basedOn w:val="a0"/>
    <w:uiPriority w:val="99"/>
    <w:rsid w:val="001E4413"/>
    <w:pPr>
      <w:spacing w:after="120"/>
      <w:ind w:left="720"/>
      <w:jc w:val="both"/>
    </w:pPr>
    <w:rPr>
      <w:rFonts w:ascii="Tahoma" w:hAnsi="Tahoma" w:cs="Tahoma"/>
      <w:sz w:val="22"/>
      <w:szCs w:val="22"/>
      <w:lang w:eastAsia="en-US"/>
    </w:rPr>
  </w:style>
  <w:style w:type="character" w:customStyle="1" w:styleId="yshortcuts">
    <w:name w:val="yshortcuts"/>
    <w:uiPriority w:val="99"/>
    <w:rsid w:val="001E4413"/>
  </w:style>
  <w:style w:type="paragraph" w:styleId="40">
    <w:name w:val="toc 4"/>
    <w:basedOn w:val="a0"/>
    <w:next w:val="a0"/>
    <w:autoRedefine/>
    <w:uiPriority w:val="99"/>
    <w:semiHidden/>
    <w:rsid w:val="001E4413"/>
    <w:pPr>
      <w:ind w:left="720"/>
    </w:pPr>
    <w:rPr>
      <w:sz w:val="20"/>
      <w:szCs w:val="20"/>
    </w:rPr>
  </w:style>
  <w:style w:type="paragraph" w:styleId="5">
    <w:name w:val="toc 5"/>
    <w:basedOn w:val="a0"/>
    <w:next w:val="a0"/>
    <w:autoRedefine/>
    <w:uiPriority w:val="99"/>
    <w:semiHidden/>
    <w:rsid w:val="001E4413"/>
    <w:pPr>
      <w:ind w:left="960"/>
    </w:pPr>
    <w:rPr>
      <w:sz w:val="20"/>
      <w:szCs w:val="20"/>
    </w:rPr>
  </w:style>
  <w:style w:type="paragraph" w:styleId="6">
    <w:name w:val="toc 6"/>
    <w:basedOn w:val="a0"/>
    <w:next w:val="a0"/>
    <w:autoRedefine/>
    <w:uiPriority w:val="99"/>
    <w:semiHidden/>
    <w:rsid w:val="001E4413"/>
    <w:pPr>
      <w:ind w:left="1200"/>
    </w:pPr>
    <w:rPr>
      <w:sz w:val="20"/>
      <w:szCs w:val="20"/>
    </w:rPr>
  </w:style>
  <w:style w:type="paragraph" w:styleId="7">
    <w:name w:val="toc 7"/>
    <w:basedOn w:val="a0"/>
    <w:next w:val="a0"/>
    <w:autoRedefine/>
    <w:uiPriority w:val="99"/>
    <w:semiHidden/>
    <w:rsid w:val="001E4413"/>
    <w:pPr>
      <w:ind w:left="1440"/>
    </w:pPr>
    <w:rPr>
      <w:sz w:val="20"/>
      <w:szCs w:val="20"/>
    </w:rPr>
  </w:style>
  <w:style w:type="paragraph" w:styleId="8">
    <w:name w:val="toc 8"/>
    <w:basedOn w:val="a0"/>
    <w:next w:val="a0"/>
    <w:autoRedefine/>
    <w:uiPriority w:val="99"/>
    <w:semiHidden/>
    <w:rsid w:val="001E4413"/>
    <w:pPr>
      <w:ind w:left="1680"/>
    </w:pPr>
    <w:rPr>
      <w:sz w:val="20"/>
      <w:szCs w:val="20"/>
    </w:rPr>
  </w:style>
  <w:style w:type="paragraph" w:styleId="9">
    <w:name w:val="toc 9"/>
    <w:basedOn w:val="a0"/>
    <w:next w:val="a0"/>
    <w:autoRedefine/>
    <w:uiPriority w:val="99"/>
    <w:semiHidden/>
    <w:rsid w:val="001E4413"/>
    <w:pPr>
      <w:ind w:left="1920"/>
    </w:pPr>
    <w:rPr>
      <w:sz w:val="20"/>
      <w:szCs w:val="20"/>
    </w:rPr>
  </w:style>
  <w:style w:type="character" w:customStyle="1" w:styleId="CharChar3">
    <w:name w:val="Char Char3"/>
    <w:uiPriority w:val="99"/>
    <w:semiHidden/>
    <w:locked/>
    <w:rsid w:val="001E4413"/>
    <w:rPr>
      <w:sz w:val="24"/>
      <w:szCs w:val="24"/>
      <w:lang w:val="el-GR" w:eastAsia="ar-SA" w:bidi="ar-SA"/>
    </w:rPr>
  </w:style>
  <w:style w:type="paragraph" w:customStyle="1" w:styleId="Char1CharCharCharCharCharCharCharCharCharCharCharCharCharCharCharCharCharChar1CharChar1">
    <w:name w:val="Char1 Char Char Char Char Char Char Char Char Char Char Char Char Char Char Char Char Char Char1 Char Char1"/>
    <w:basedOn w:val="a0"/>
    <w:uiPriority w:val="99"/>
    <w:rsid w:val="00FD3A60"/>
    <w:pPr>
      <w:spacing w:after="160" w:line="240" w:lineRule="exact"/>
    </w:pPr>
    <w:rPr>
      <w:rFonts w:ascii="Verdana" w:hAnsi="Verdana" w:cs="Verdana"/>
      <w:sz w:val="20"/>
      <w:szCs w:val="20"/>
      <w:lang w:val="en-US" w:eastAsia="en-US"/>
    </w:rPr>
  </w:style>
  <w:style w:type="paragraph" w:customStyle="1" w:styleId="ListParagraph1">
    <w:name w:val="List Paragraph1"/>
    <w:basedOn w:val="a0"/>
    <w:uiPriority w:val="99"/>
    <w:rsid w:val="008243B3"/>
    <w:pPr>
      <w:spacing w:line="276" w:lineRule="auto"/>
      <w:ind w:left="720"/>
      <w:jc w:val="both"/>
    </w:pPr>
    <w:rPr>
      <w:rFonts w:ascii="Tahoma" w:hAnsi="Tahoma" w:cs="Tahoma"/>
      <w:sz w:val="20"/>
      <w:szCs w:val="20"/>
      <w:lang w:eastAsia="en-US"/>
    </w:rPr>
  </w:style>
  <w:style w:type="paragraph" w:styleId="ae">
    <w:name w:val="Body Text"/>
    <w:aliases w:val="Σώμα κείμενου,Body Text1,body text,contents,heading_txt,bodytxy2,Body Text - Level 2,bt,??2,Oracle Response,sp,sbs,block text,1,bt4,body text4,bt5,body text5,bt1,body text1,Resume Text,BODY TEXT,txt1,T1,Title 1,bullet title,t,Block text"/>
    <w:basedOn w:val="a0"/>
    <w:link w:val="Char5"/>
    <w:uiPriority w:val="99"/>
    <w:rsid w:val="00E9567A"/>
    <w:pPr>
      <w:spacing w:after="120"/>
      <w:jc w:val="both"/>
    </w:pPr>
    <w:rPr>
      <w:rFonts w:ascii="Arial" w:hAnsi="Arial" w:cs="Arial"/>
      <w:sz w:val="20"/>
      <w:szCs w:val="20"/>
      <w:lang w:eastAsia="en-US"/>
    </w:rPr>
  </w:style>
  <w:style w:type="character" w:customStyle="1" w:styleId="BodyTextChar">
    <w:name w:val="Body Text Char"/>
    <w:aliases w:val="Σώμα κείμενου Char,Body Text1 Char,body text Char,contents Char,heading_txt Char,bodytxy2 Char,Body Text - Level 2 Char,bt Char,??2 Char,Oracle Response Char,sp Char,sbs Char,block text Char,1 Char,bt4 Char,body text4 Char,bt5 Char,t Char"/>
    <w:uiPriority w:val="99"/>
    <w:semiHidden/>
    <w:rsid w:val="00AF1BD0"/>
    <w:rPr>
      <w:rFonts w:ascii="Calibri" w:hAnsi="Calibri" w:cs="Calibri"/>
      <w:sz w:val="24"/>
      <w:szCs w:val="24"/>
    </w:rPr>
  </w:style>
  <w:style w:type="character" w:customStyle="1" w:styleId="BodyTextChar10">
    <w:name w:val="Body Text Char10"/>
    <w:aliases w:val="Σώμα κείμενου Char10,Body Text1 Char10,body text Char10,contents Char10,heading_txt Char10,bodytxy2 Char10,Body Text - Level 2 Char10,bt Char10,??2 Char10,Oracle Response Char10,sp Char10,sbs Char10,block text Char10,1 Char10,bt4 Char10"/>
    <w:uiPriority w:val="99"/>
    <w:semiHidden/>
    <w:locked/>
    <w:rPr>
      <w:rFonts w:ascii="Calibri" w:hAnsi="Calibri" w:cs="Calibri"/>
      <w:sz w:val="24"/>
      <w:szCs w:val="24"/>
    </w:rPr>
  </w:style>
  <w:style w:type="character" w:customStyle="1" w:styleId="BodyTextChar9">
    <w:name w:val="Body Text Char9"/>
    <w:aliases w:val="Σώμα κείμενου Char9,Body Text1 Char9,body text Char9,contents Char9,heading_txt Char9,bodytxy2 Char9,Body Text - Level 2 Char9,bt Char9,??2 Char9,Oracle Response Char9,sp Char9,sbs Char9,block text Char9,1 Char9,bt4 Char9,bt5 Char9,t Ch"/>
    <w:uiPriority w:val="99"/>
    <w:semiHidden/>
    <w:locked/>
    <w:rsid w:val="009137CB"/>
    <w:rPr>
      <w:rFonts w:ascii="Calibri" w:hAnsi="Calibri" w:cs="Calibri"/>
      <w:sz w:val="24"/>
      <w:szCs w:val="24"/>
    </w:rPr>
  </w:style>
  <w:style w:type="character" w:customStyle="1" w:styleId="BodyTextChar8">
    <w:name w:val="Body Text Char8"/>
    <w:aliases w:val="Σώμα κείμενου Char8,Body Text1 Char8,body text Char8,contents Char8,heading_txt Char8,bodytxy2 Char8,Body Text - Level 2 Char8,bt Char8,??2 Char8,Oracle Response Char8,sp Char8,sbs Char8,block text Char8,1 Char8,bt4 Char8,bt5 Char8,t Ch7"/>
    <w:uiPriority w:val="99"/>
    <w:semiHidden/>
    <w:locked/>
    <w:rsid w:val="00F76E5F"/>
    <w:rPr>
      <w:rFonts w:ascii="Calibri" w:hAnsi="Calibri" w:cs="Calibri"/>
      <w:sz w:val="24"/>
      <w:szCs w:val="24"/>
    </w:rPr>
  </w:style>
  <w:style w:type="character" w:customStyle="1" w:styleId="BodyTextChar7">
    <w:name w:val="Body Text Char7"/>
    <w:aliases w:val="Σώμα κείμενου Char7,Body Text1 Char7,body text Char7,contents Char7,heading_txt Char7,bodytxy2 Char7,Body Text - Level 2 Char7,bt Char7,??2 Char7,Oracle Response Char7,sp Char7,sbs Char7,block text Char7,1 Char7,bt4 Char7,bt5 Char7,t Ch6"/>
    <w:uiPriority w:val="99"/>
    <w:semiHidden/>
    <w:rsid w:val="00D76A93"/>
    <w:rPr>
      <w:rFonts w:ascii="Calibri" w:hAnsi="Calibri" w:cs="Calibri"/>
      <w:sz w:val="24"/>
      <w:szCs w:val="24"/>
    </w:rPr>
  </w:style>
  <w:style w:type="character" w:customStyle="1" w:styleId="BodyTextChar6">
    <w:name w:val="Body Text Char6"/>
    <w:aliases w:val="Σώμα κείμενου Char6,Body Text1 Char6,body text Char6,contents Char6,heading_txt Char6,bodytxy2 Char6,Body Text - Level 2 Char6,bt Char6,??2 Char6,Oracle Response Char6,sp Char6,sbs Char6,block text Char6,1 Char6,bt4 Char6,bt5 Char6,t Ch5"/>
    <w:uiPriority w:val="99"/>
    <w:semiHidden/>
    <w:locked/>
    <w:rsid w:val="007B1308"/>
    <w:rPr>
      <w:rFonts w:ascii="Calibri" w:hAnsi="Calibri" w:cs="Calibri"/>
      <w:sz w:val="24"/>
      <w:szCs w:val="24"/>
    </w:rPr>
  </w:style>
  <w:style w:type="character" w:customStyle="1" w:styleId="BodyTextChar5">
    <w:name w:val="Body Text Char5"/>
    <w:aliases w:val="Σώμα κείμενου Char5,Body Text1 Char5,body text Char5,contents Char5,heading_txt Char5,bodytxy2 Char5,Body Text - Level 2 Char5,bt Char5,??2 Char5,Oracle Response Char5,sp Char5,sbs Char5,block text Char5,1 Char5,bt4 Char5,bt5 Char5,t Ch4"/>
    <w:uiPriority w:val="99"/>
    <w:semiHidden/>
    <w:locked/>
    <w:rsid w:val="00F43B96"/>
    <w:rPr>
      <w:rFonts w:ascii="Calibri" w:hAnsi="Calibri" w:cs="Calibri"/>
      <w:sz w:val="24"/>
      <w:szCs w:val="24"/>
    </w:rPr>
  </w:style>
  <w:style w:type="character" w:customStyle="1" w:styleId="BodyTextChar4">
    <w:name w:val="Body Text Char4"/>
    <w:aliases w:val="Σώμα κείμενου Char4,Body Text1 Char4,body text Char4,contents Char4,heading_txt Char4,bodytxy2 Char4,Body Text - Level 2 Char4,bt Char4,??2 Char4,Oracle Response Char4,sp Char4,sbs Char4,block text Char4,1 Char4,bt4 Char4,bt5 Char4,t Ch3"/>
    <w:uiPriority w:val="99"/>
    <w:semiHidden/>
    <w:locked/>
    <w:rsid w:val="00564E2D"/>
    <w:rPr>
      <w:rFonts w:ascii="Calibri" w:hAnsi="Calibri" w:cs="Calibri"/>
      <w:sz w:val="24"/>
      <w:szCs w:val="24"/>
    </w:rPr>
  </w:style>
  <w:style w:type="character" w:customStyle="1" w:styleId="BodyTextChar3">
    <w:name w:val="Body Text Char3"/>
    <w:aliases w:val="Σώμα κείμενου Char3,Body Text1 Char3,body text Char3,contents Char3,heading_txt Char3,bodytxy2 Char3,Body Text - Level 2 Char3,bt Char3,??2 Char3,Oracle Response Char3,sp Char3,sbs Char3,block text Char3,1 Char3,bt4 Char3,bt5 Char3,t Ch2"/>
    <w:uiPriority w:val="99"/>
    <w:semiHidden/>
    <w:locked/>
    <w:rsid w:val="0031625D"/>
    <w:rPr>
      <w:rFonts w:ascii="Calibri" w:hAnsi="Calibri" w:cs="Calibri"/>
      <w:sz w:val="24"/>
      <w:szCs w:val="24"/>
    </w:rPr>
  </w:style>
  <w:style w:type="character" w:customStyle="1" w:styleId="BodyTextChar2">
    <w:name w:val="Body Text Char2"/>
    <w:aliases w:val="Σώμα κείμενου Char2,Body Text1 Char2,body text Char2,contents Char2,heading_txt Char2,bodytxy2 Char2,Body Text - Level 2 Char2,bt Char2,??2 Char2,Oracle Response Char2,sp Char2,sbs Char2,block text Char2,1 Char2,bt4 Char2,bt5 Char2,t Ch1"/>
    <w:uiPriority w:val="99"/>
    <w:semiHidden/>
    <w:locked/>
    <w:rsid w:val="003A7F81"/>
    <w:rPr>
      <w:rFonts w:ascii="Calibri" w:hAnsi="Calibri" w:cs="Calibri"/>
      <w:sz w:val="24"/>
      <w:szCs w:val="24"/>
    </w:rPr>
  </w:style>
  <w:style w:type="character" w:customStyle="1" w:styleId="Char5">
    <w:name w:val="Σώμα κειμένου Char"/>
    <w:aliases w:val="Σώμα κείμενου Char1,Body Text1 Char1,body text Char1,contents Char1,heading_txt Char1,bodytxy2 Char1,Body Text - Level 2 Char1,bt Char1,??2 Char1,Oracle Response Char1,sp Char1,sbs Char1,block text Char1,1 Char1,bt4 Char1,bt5 Char1"/>
    <w:link w:val="ae"/>
    <w:uiPriority w:val="99"/>
    <w:locked/>
    <w:rsid w:val="00E9567A"/>
    <w:rPr>
      <w:rFonts w:ascii="Arial" w:hAnsi="Arial" w:cs="Arial"/>
      <w:lang w:eastAsia="en-US"/>
    </w:rPr>
  </w:style>
  <w:style w:type="paragraph" w:styleId="af">
    <w:name w:val="List Paragraph"/>
    <w:basedOn w:val="a0"/>
    <w:uiPriority w:val="99"/>
    <w:qFormat/>
    <w:rsid w:val="00F3657A"/>
    <w:pPr>
      <w:ind w:left="720"/>
    </w:pPr>
  </w:style>
  <w:style w:type="paragraph" w:styleId="af0">
    <w:name w:val="Normal Indent"/>
    <w:basedOn w:val="a0"/>
    <w:uiPriority w:val="99"/>
    <w:rsid w:val="00EE0400"/>
    <w:pPr>
      <w:tabs>
        <w:tab w:val="left" w:pos="1276"/>
        <w:tab w:val="left" w:pos="1559"/>
      </w:tabs>
      <w:spacing w:after="120"/>
      <w:ind w:left="1276" w:hanging="709"/>
      <w:jc w:val="both"/>
    </w:pPr>
    <w:rPr>
      <w:rFonts w:ascii="Tahoma" w:eastAsia="Batang" w:hAnsi="Tahoma" w:cs="Tahoma"/>
      <w:sz w:val="22"/>
      <w:szCs w:val="22"/>
      <w:lang w:eastAsia="en-US"/>
    </w:rPr>
  </w:style>
  <w:style w:type="character" w:customStyle="1" w:styleId="TabletextChar1">
    <w:name w:val="Table text Char1"/>
    <w:link w:val="Tabletext"/>
    <w:uiPriority w:val="99"/>
    <w:locked/>
    <w:rsid w:val="00EE0400"/>
    <w:rPr>
      <w:rFonts w:ascii="Tahoma" w:hAnsi="Tahoma" w:cs="Tahoma"/>
      <w:sz w:val="24"/>
      <w:szCs w:val="24"/>
      <w:lang w:eastAsia="en-US"/>
    </w:rPr>
  </w:style>
  <w:style w:type="paragraph" w:customStyle="1" w:styleId="BodyText21">
    <w:name w:val="Body Text 21"/>
    <w:basedOn w:val="a0"/>
    <w:uiPriority w:val="99"/>
    <w:rsid w:val="00EB1852"/>
    <w:pPr>
      <w:overflowPunct w:val="0"/>
      <w:autoSpaceDE w:val="0"/>
      <w:autoSpaceDN w:val="0"/>
      <w:adjustRightInd w:val="0"/>
      <w:ind w:left="709" w:hanging="709"/>
      <w:jc w:val="both"/>
      <w:textAlignment w:val="baseline"/>
    </w:pPr>
    <w:rPr>
      <w:rFonts w:ascii="?OOUÄUO∑" w:hAnsi="?OOUÄUO∑" w:cs="?OOUÄUO∑"/>
      <w:sz w:val="22"/>
      <w:szCs w:val="22"/>
      <w:lang w:val="en-US"/>
    </w:rPr>
  </w:style>
  <w:style w:type="paragraph" w:styleId="af1">
    <w:name w:val="Revision"/>
    <w:hidden/>
    <w:uiPriority w:val="99"/>
    <w:semiHidden/>
    <w:rsid w:val="00E70E78"/>
    <w:rPr>
      <w:rFonts w:ascii="Calibri" w:hAnsi="Calibri" w:cs="Calibri"/>
      <w:sz w:val="24"/>
      <w:szCs w:val="24"/>
    </w:rPr>
  </w:style>
  <w:style w:type="numbering" w:customStyle="1" w:styleId="Style1">
    <w:name w:val="Style1"/>
    <w:rsid w:val="00AF1BD0"/>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1Char">
    <w:name w:val="Style1"/>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906046">
      <w:marLeft w:val="0"/>
      <w:marRight w:val="0"/>
      <w:marTop w:val="0"/>
      <w:marBottom w:val="0"/>
      <w:divBdr>
        <w:top w:val="none" w:sz="0" w:space="0" w:color="auto"/>
        <w:left w:val="none" w:sz="0" w:space="0" w:color="auto"/>
        <w:bottom w:val="none" w:sz="0" w:space="0" w:color="auto"/>
        <w:right w:val="none" w:sz="0" w:space="0" w:color="auto"/>
      </w:divBdr>
    </w:div>
    <w:div w:id="739906047">
      <w:marLeft w:val="0"/>
      <w:marRight w:val="0"/>
      <w:marTop w:val="0"/>
      <w:marBottom w:val="0"/>
      <w:divBdr>
        <w:top w:val="none" w:sz="0" w:space="0" w:color="auto"/>
        <w:left w:val="none" w:sz="0" w:space="0" w:color="auto"/>
        <w:bottom w:val="none" w:sz="0" w:space="0" w:color="auto"/>
        <w:right w:val="none" w:sz="0" w:space="0" w:color="auto"/>
      </w:divBdr>
    </w:div>
    <w:div w:id="73990604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e.uth.g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ontos@uth.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E14AAF-E400-4665-82F2-6588FA093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87</Pages>
  <Words>21479</Words>
  <Characters>115989</Characters>
  <Application>Microsoft Office Word</Application>
  <DocSecurity>0</DocSecurity>
  <Lines>966</Lines>
  <Paragraphs>274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137194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20</cp:revision>
  <dcterms:created xsi:type="dcterms:W3CDTF">2012-02-23T07:26:00Z</dcterms:created>
  <dcterms:modified xsi:type="dcterms:W3CDTF">2012-09-13T07:43:00Z</dcterms:modified>
</cp:coreProperties>
</file>